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79EFC" w14:textId="77777777" w:rsidR="00210F29" w:rsidRDefault="00C13714">
      <w:pPr>
        <w:spacing w:after="481" w:line="259" w:lineRule="auto"/>
        <w:ind w:left="0" w:firstLine="0"/>
      </w:pPr>
      <w:r>
        <w:t xml:space="preserve"> </w:t>
      </w:r>
    </w:p>
    <w:p w14:paraId="5D2B0E66" w14:textId="7BAA7ED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w:t>
      </w:r>
    </w:p>
    <w:p w14:paraId="57D44BA0" w14:textId="77777777" w:rsidR="00210F29" w:rsidRDefault="00C13714">
      <w:pPr>
        <w:spacing w:after="277" w:line="259" w:lineRule="auto"/>
        <w:ind w:left="-29" w:firstLine="0"/>
      </w:pPr>
      <w:r>
        <w:rPr>
          <w:rFonts w:ascii="Calibri" w:eastAsia="Calibri" w:hAnsi="Calibri" w:cs="Calibri"/>
          <w:noProof/>
          <w:sz w:val="22"/>
        </w:rPr>
        <mc:AlternateContent>
          <mc:Choice Requires="wpg">
            <w:drawing>
              <wp:inline distT="0" distB="0" distL="0" distR="0" wp14:anchorId="7F509435" wp14:editId="5152B289">
                <wp:extent cx="5981065" cy="12192"/>
                <wp:effectExtent l="0" t="0" r="0" b="0"/>
                <wp:docPr id="30102" name="Group 30102"/>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311" name="Shape 3231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51124B7F">
              <v:group id="Group 30102" style="width:470.95pt;height:.95pt;mso-position-horizontal-relative:char;mso-position-vertical-relative:line" coordsize="59810,121" o:spid="_x0000_s1026" w14:anchorId="18CF2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">
                <v:shape id="Shape 32311"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">
                  <v:stroke miterlimit="83231f" joinstyle="miter"/>
                  <v:path textboxrect="0,0,5981065,12192" arrowok="t"/>
                </v:shape>
                <w10:anchorlock/>
              </v:group>
            </w:pict>
          </mc:Fallback>
        </mc:AlternateContent>
      </w:r>
    </w:p>
    <w:p w14:paraId="06661A89" w14:textId="32BED94B" w:rsidR="00210F29" w:rsidRDefault="00C13714">
      <w:pPr>
        <w:spacing w:after="189" w:line="259" w:lineRule="auto"/>
        <w:ind w:left="0" w:firstLine="0"/>
      </w:pPr>
      <w:r>
        <w:rPr>
          <w:i/>
          <w:color w:val="4F81BC"/>
          <w:sz w:val="24"/>
        </w:rPr>
        <w:t xml:space="preserve">Updated </w:t>
      </w:r>
      <w:r w:rsidR="00BC2E34">
        <w:rPr>
          <w:i/>
          <w:color w:val="4F81BC"/>
          <w:sz w:val="24"/>
        </w:rPr>
        <w:t xml:space="preserve">Draft </w:t>
      </w:r>
      <w:r w:rsidR="001C48C1">
        <w:rPr>
          <w:i/>
          <w:color w:val="4F81BC"/>
          <w:sz w:val="24"/>
        </w:rPr>
        <w:t>Dec 2020-</w:t>
      </w:r>
      <w:r w:rsidR="002D3572">
        <w:rPr>
          <w:i/>
          <w:color w:val="4F81BC"/>
          <w:sz w:val="24"/>
        </w:rPr>
        <w:t>May</w:t>
      </w:r>
      <w:r w:rsidR="001C48C1">
        <w:rPr>
          <w:i/>
          <w:color w:val="4F81BC"/>
          <w:sz w:val="24"/>
        </w:rPr>
        <w:t xml:space="preserve"> 2021 – </w:t>
      </w:r>
      <w:r w:rsidR="00B93602" w:rsidRPr="00B93602">
        <w:rPr>
          <w:i/>
          <w:color w:val="4F81BC"/>
          <w:sz w:val="24"/>
          <w:highlight w:val="cyan"/>
        </w:rPr>
        <w:t xml:space="preserve">Clean Version for </w:t>
      </w:r>
      <w:r w:rsidR="002D3572" w:rsidRPr="00B93602">
        <w:rPr>
          <w:i/>
          <w:color w:val="4F81BC"/>
          <w:sz w:val="24"/>
          <w:highlight w:val="cyan"/>
        </w:rPr>
        <w:t>review</w:t>
      </w:r>
      <w:r w:rsidR="002D3572">
        <w:rPr>
          <w:i/>
          <w:color w:val="4F81BC"/>
          <w:sz w:val="24"/>
        </w:rPr>
        <w:t xml:space="preserve"> </w:t>
      </w:r>
    </w:p>
    <w:p w14:paraId="1614B258" w14:textId="77777777" w:rsidR="00210F29" w:rsidRDefault="00C13714">
      <w:pPr>
        <w:spacing w:after="217" w:line="259" w:lineRule="auto"/>
        <w:ind w:left="0" w:firstLine="0"/>
      </w:pPr>
      <w:r>
        <w:t xml:space="preserve"> </w:t>
      </w:r>
    </w:p>
    <w:p w14:paraId="330A92C4" w14:textId="77777777" w:rsidR="00210F29" w:rsidRDefault="00C13714">
      <w:pPr>
        <w:spacing w:after="8579" w:line="259" w:lineRule="auto"/>
        <w:ind w:left="0" w:firstLine="0"/>
      </w:pPr>
      <w:r>
        <w:t xml:space="preserve"> </w:t>
      </w:r>
    </w:p>
    <w:p w14:paraId="37AD36E8" w14:textId="77777777" w:rsidR="00210F29" w:rsidRDefault="00C13714">
      <w:pPr>
        <w:spacing w:after="0" w:line="259" w:lineRule="auto"/>
        <w:ind w:left="0" w:firstLine="0"/>
        <w:jc w:val="right"/>
      </w:pPr>
      <w:r>
        <w:t xml:space="preserve"> </w:t>
      </w:r>
    </w:p>
    <w:p w14:paraId="0B20239F" w14:textId="77777777" w:rsidR="00210F29" w:rsidRDefault="00C13714">
      <w:pPr>
        <w:spacing w:after="0" w:line="259" w:lineRule="auto"/>
        <w:ind w:left="0" w:firstLine="0"/>
      </w:pPr>
      <w:r>
        <w:t xml:space="preserve"> </w:t>
      </w:r>
    </w:p>
    <w:bookmarkStart w:id="0" w:name="_Toc71518846" w:displacedByCustomXml="next"/>
    <w:sdt>
      <w:sdtPr>
        <w:rPr>
          <w:sz w:val="20"/>
        </w:rPr>
        <w:id w:val="1482347971"/>
        <w:docPartObj>
          <w:docPartGallery w:val="Table of Contents"/>
        </w:docPartObj>
      </w:sdtPr>
      <w:sdtEndPr/>
      <w:sdtContent>
        <w:p w14:paraId="6B034D39" w14:textId="77777777" w:rsidR="00210F29" w:rsidRDefault="00C13714">
          <w:pPr>
            <w:pStyle w:val="Heading1"/>
            <w:numPr>
              <w:ilvl w:val="0"/>
              <w:numId w:val="0"/>
            </w:numPr>
            <w:ind w:left="-5"/>
          </w:pPr>
          <w:r>
            <w:rPr>
              <w:sz w:val="32"/>
            </w:rPr>
            <w:t>T</w:t>
          </w:r>
          <w:r>
            <w:t xml:space="preserve">ABLE OF </w:t>
          </w:r>
          <w:r>
            <w:rPr>
              <w:sz w:val="32"/>
            </w:rPr>
            <w:t>C</w:t>
          </w:r>
          <w:r>
            <w:t>ONTENTS</w:t>
          </w:r>
          <w:bookmarkEnd w:id="0"/>
          <w:r>
            <w:rPr>
              <w:sz w:val="32"/>
            </w:rPr>
            <w:t xml:space="preserve"> </w:t>
          </w:r>
        </w:p>
        <w:p w14:paraId="78B661F7" w14:textId="77777777" w:rsidR="00210F29" w:rsidRDefault="00C13714">
          <w:pPr>
            <w:spacing w:after="237" w:line="259" w:lineRule="auto"/>
            <w:ind w:left="0" w:firstLine="0"/>
          </w:pPr>
          <w:r>
            <w:t xml:space="preserve"> </w:t>
          </w:r>
        </w:p>
        <w:p w14:paraId="5BF6ADD9" w14:textId="745E061B" w:rsidR="008C24C5" w:rsidRDefault="00C13714">
          <w:pPr>
            <w:pStyle w:val="TOC1"/>
            <w:tabs>
              <w:tab w:val="right" w:leader="dot" w:pos="959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71518846" w:history="1">
            <w:r w:rsidR="008C24C5" w:rsidRPr="009A52B6">
              <w:rPr>
                <w:rStyle w:val="Hyperlink"/>
                <w:noProof/>
              </w:rPr>
              <w:t>TABLE OF CONTENTS</w:t>
            </w:r>
            <w:r w:rsidR="008C24C5">
              <w:rPr>
                <w:noProof/>
                <w:webHidden/>
              </w:rPr>
              <w:tab/>
            </w:r>
            <w:r w:rsidR="008C24C5">
              <w:rPr>
                <w:noProof/>
                <w:webHidden/>
              </w:rPr>
              <w:fldChar w:fldCharType="begin"/>
            </w:r>
            <w:r w:rsidR="008C24C5">
              <w:rPr>
                <w:noProof/>
                <w:webHidden/>
              </w:rPr>
              <w:instrText xml:space="preserve"> PAGEREF _Toc71518846 \h </w:instrText>
            </w:r>
            <w:r w:rsidR="008C24C5">
              <w:rPr>
                <w:noProof/>
                <w:webHidden/>
              </w:rPr>
            </w:r>
            <w:r w:rsidR="008C24C5">
              <w:rPr>
                <w:noProof/>
                <w:webHidden/>
              </w:rPr>
              <w:fldChar w:fldCharType="separate"/>
            </w:r>
            <w:r w:rsidR="008C24C5">
              <w:rPr>
                <w:noProof/>
                <w:webHidden/>
              </w:rPr>
              <w:t>2</w:t>
            </w:r>
            <w:r w:rsidR="008C24C5">
              <w:rPr>
                <w:noProof/>
                <w:webHidden/>
              </w:rPr>
              <w:fldChar w:fldCharType="end"/>
            </w:r>
          </w:hyperlink>
        </w:p>
        <w:p w14:paraId="21784217" w14:textId="3C61CE25" w:rsidR="008C24C5" w:rsidRDefault="00CD3ABE">
          <w:pPr>
            <w:pStyle w:val="TOC1"/>
            <w:tabs>
              <w:tab w:val="right" w:leader="dot" w:pos="9596"/>
            </w:tabs>
            <w:rPr>
              <w:rFonts w:asciiTheme="minorHAnsi" w:eastAsiaTheme="minorEastAsia" w:hAnsiTheme="minorHAnsi" w:cstheme="minorBidi"/>
              <w:noProof/>
              <w:color w:val="auto"/>
              <w:sz w:val="22"/>
            </w:rPr>
          </w:pPr>
          <w:hyperlink w:anchor="_Toc71518847" w:history="1">
            <w:r w:rsidR="008C24C5" w:rsidRPr="009A52B6">
              <w:rPr>
                <w:rStyle w:val="Hyperlink"/>
                <w:noProof/>
              </w:rPr>
              <w:t>DEFINITIONS:</w:t>
            </w:r>
            <w:r w:rsidR="008C24C5">
              <w:rPr>
                <w:noProof/>
                <w:webHidden/>
              </w:rPr>
              <w:tab/>
            </w:r>
            <w:r w:rsidR="008C24C5">
              <w:rPr>
                <w:noProof/>
                <w:webHidden/>
              </w:rPr>
              <w:fldChar w:fldCharType="begin"/>
            </w:r>
            <w:r w:rsidR="008C24C5">
              <w:rPr>
                <w:noProof/>
                <w:webHidden/>
              </w:rPr>
              <w:instrText xml:space="preserve"> PAGEREF _Toc71518847 \h </w:instrText>
            </w:r>
            <w:r w:rsidR="008C24C5">
              <w:rPr>
                <w:noProof/>
                <w:webHidden/>
              </w:rPr>
            </w:r>
            <w:r w:rsidR="008C24C5">
              <w:rPr>
                <w:noProof/>
                <w:webHidden/>
              </w:rPr>
              <w:fldChar w:fldCharType="separate"/>
            </w:r>
            <w:r w:rsidR="008C24C5">
              <w:rPr>
                <w:noProof/>
                <w:webHidden/>
              </w:rPr>
              <w:t>3</w:t>
            </w:r>
            <w:r w:rsidR="008C24C5">
              <w:rPr>
                <w:noProof/>
                <w:webHidden/>
              </w:rPr>
              <w:fldChar w:fldCharType="end"/>
            </w:r>
          </w:hyperlink>
        </w:p>
        <w:p w14:paraId="1D8C212F" w14:textId="0672E9D4" w:rsidR="008C24C5" w:rsidRDefault="00CD3ABE">
          <w:pPr>
            <w:pStyle w:val="TOC1"/>
            <w:tabs>
              <w:tab w:val="right" w:leader="dot" w:pos="9596"/>
            </w:tabs>
            <w:rPr>
              <w:rFonts w:asciiTheme="minorHAnsi" w:eastAsiaTheme="minorEastAsia" w:hAnsiTheme="minorHAnsi" w:cstheme="minorBidi"/>
              <w:noProof/>
              <w:color w:val="auto"/>
              <w:sz w:val="22"/>
            </w:rPr>
          </w:pPr>
          <w:hyperlink w:anchor="_Toc71518848" w:history="1">
            <w:r w:rsidR="008C24C5" w:rsidRPr="009A52B6">
              <w:rPr>
                <w:rStyle w:val="Hyperlink"/>
                <w:noProof/>
              </w:rPr>
              <w:t>SUMMARY</w:t>
            </w:r>
            <w:r w:rsidR="008C24C5">
              <w:rPr>
                <w:noProof/>
                <w:webHidden/>
              </w:rPr>
              <w:tab/>
            </w:r>
            <w:r w:rsidR="008C24C5">
              <w:rPr>
                <w:noProof/>
                <w:webHidden/>
              </w:rPr>
              <w:fldChar w:fldCharType="begin"/>
            </w:r>
            <w:r w:rsidR="008C24C5">
              <w:rPr>
                <w:noProof/>
                <w:webHidden/>
              </w:rPr>
              <w:instrText xml:space="preserve"> PAGEREF _Toc71518848 \h </w:instrText>
            </w:r>
            <w:r w:rsidR="008C24C5">
              <w:rPr>
                <w:noProof/>
                <w:webHidden/>
              </w:rPr>
            </w:r>
            <w:r w:rsidR="008C24C5">
              <w:rPr>
                <w:noProof/>
                <w:webHidden/>
              </w:rPr>
              <w:fldChar w:fldCharType="separate"/>
            </w:r>
            <w:r w:rsidR="008C24C5">
              <w:rPr>
                <w:noProof/>
                <w:webHidden/>
              </w:rPr>
              <w:t>5</w:t>
            </w:r>
            <w:r w:rsidR="008C24C5">
              <w:rPr>
                <w:noProof/>
                <w:webHidden/>
              </w:rPr>
              <w:fldChar w:fldCharType="end"/>
            </w:r>
          </w:hyperlink>
        </w:p>
        <w:p w14:paraId="23E1BDBA" w14:textId="2137C51A" w:rsidR="008C24C5" w:rsidRDefault="00CD3ABE">
          <w:pPr>
            <w:pStyle w:val="TOC1"/>
            <w:tabs>
              <w:tab w:val="left" w:pos="440"/>
              <w:tab w:val="right" w:leader="dot" w:pos="9596"/>
            </w:tabs>
            <w:rPr>
              <w:rFonts w:asciiTheme="minorHAnsi" w:eastAsiaTheme="minorEastAsia" w:hAnsiTheme="minorHAnsi" w:cstheme="minorBidi"/>
              <w:noProof/>
              <w:color w:val="auto"/>
              <w:sz w:val="22"/>
            </w:rPr>
          </w:pPr>
          <w:hyperlink w:anchor="_Toc71518849" w:history="1">
            <w:r w:rsidR="008C24C5" w:rsidRPr="009A52B6">
              <w:rPr>
                <w:rStyle w:val="Hyperlink"/>
                <w:noProof/>
              </w:rPr>
              <w:t>1.</w:t>
            </w:r>
            <w:r w:rsidR="008C24C5">
              <w:rPr>
                <w:rFonts w:asciiTheme="minorHAnsi" w:eastAsiaTheme="minorEastAsia" w:hAnsiTheme="minorHAnsi" w:cstheme="minorBidi"/>
                <w:noProof/>
                <w:color w:val="auto"/>
                <w:sz w:val="22"/>
              </w:rPr>
              <w:tab/>
            </w:r>
            <w:r w:rsidR="008C24C5" w:rsidRPr="009A52B6">
              <w:rPr>
                <w:rStyle w:val="Hyperlink"/>
                <w:noProof/>
              </w:rPr>
              <w:t>PROGRAM EVALUATION PROCESS</w:t>
            </w:r>
            <w:r w:rsidR="008C24C5">
              <w:rPr>
                <w:noProof/>
                <w:webHidden/>
              </w:rPr>
              <w:tab/>
            </w:r>
            <w:r w:rsidR="008C24C5">
              <w:rPr>
                <w:noProof/>
                <w:webHidden/>
              </w:rPr>
              <w:fldChar w:fldCharType="begin"/>
            </w:r>
            <w:r w:rsidR="008C24C5">
              <w:rPr>
                <w:noProof/>
                <w:webHidden/>
              </w:rPr>
              <w:instrText xml:space="preserve"> PAGEREF _Toc71518849 \h </w:instrText>
            </w:r>
            <w:r w:rsidR="008C24C5">
              <w:rPr>
                <w:noProof/>
                <w:webHidden/>
              </w:rPr>
            </w:r>
            <w:r w:rsidR="008C24C5">
              <w:rPr>
                <w:noProof/>
                <w:webHidden/>
              </w:rPr>
              <w:fldChar w:fldCharType="separate"/>
            </w:r>
            <w:r w:rsidR="008C24C5">
              <w:rPr>
                <w:noProof/>
                <w:webHidden/>
              </w:rPr>
              <w:t>7</w:t>
            </w:r>
            <w:r w:rsidR="008C24C5">
              <w:rPr>
                <w:noProof/>
                <w:webHidden/>
              </w:rPr>
              <w:fldChar w:fldCharType="end"/>
            </w:r>
          </w:hyperlink>
        </w:p>
        <w:p w14:paraId="26383E25" w14:textId="64D2C3CB"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0" w:history="1">
            <w:r w:rsidR="008C24C5" w:rsidRPr="009A52B6">
              <w:rPr>
                <w:rStyle w:val="Hyperlink"/>
                <w:noProof/>
              </w:rPr>
              <w:t>1.1</w:t>
            </w:r>
            <w:r w:rsidR="008C24C5">
              <w:rPr>
                <w:rFonts w:asciiTheme="minorHAnsi" w:eastAsiaTheme="minorEastAsia" w:hAnsiTheme="minorHAnsi" w:cstheme="minorBidi"/>
                <w:noProof/>
                <w:color w:val="auto"/>
                <w:sz w:val="22"/>
              </w:rPr>
              <w:tab/>
            </w:r>
            <w:r w:rsidR="008C24C5" w:rsidRPr="009A52B6">
              <w:rPr>
                <w:rStyle w:val="Hyperlink"/>
                <w:noProof/>
              </w:rPr>
              <w:t>EVALUATION PLANNING</w:t>
            </w:r>
            <w:r w:rsidR="008C24C5">
              <w:rPr>
                <w:noProof/>
                <w:webHidden/>
              </w:rPr>
              <w:tab/>
            </w:r>
            <w:r w:rsidR="008C24C5">
              <w:rPr>
                <w:noProof/>
                <w:webHidden/>
              </w:rPr>
              <w:fldChar w:fldCharType="begin"/>
            </w:r>
            <w:r w:rsidR="008C24C5">
              <w:rPr>
                <w:noProof/>
                <w:webHidden/>
              </w:rPr>
              <w:instrText xml:space="preserve"> PAGEREF _Toc71518850 \h </w:instrText>
            </w:r>
            <w:r w:rsidR="008C24C5">
              <w:rPr>
                <w:noProof/>
                <w:webHidden/>
              </w:rPr>
            </w:r>
            <w:r w:rsidR="008C24C5">
              <w:rPr>
                <w:noProof/>
                <w:webHidden/>
              </w:rPr>
              <w:fldChar w:fldCharType="separate"/>
            </w:r>
            <w:r w:rsidR="008C24C5">
              <w:rPr>
                <w:noProof/>
                <w:webHidden/>
              </w:rPr>
              <w:t>7</w:t>
            </w:r>
            <w:r w:rsidR="008C24C5">
              <w:rPr>
                <w:noProof/>
                <w:webHidden/>
              </w:rPr>
              <w:fldChar w:fldCharType="end"/>
            </w:r>
          </w:hyperlink>
        </w:p>
        <w:p w14:paraId="56B4E669" w14:textId="59D7790D" w:rsidR="008C24C5" w:rsidRDefault="00CD3ABE">
          <w:pPr>
            <w:pStyle w:val="TOC1"/>
            <w:tabs>
              <w:tab w:val="left" w:pos="660"/>
              <w:tab w:val="right" w:leader="dot" w:pos="9596"/>
            </w:tabs>
            <w:rPr>
              <w:rFonts w:asciiTheme="minorHAnsi" w:eastAsiaTheme="minorEastAsia" w:hAnsiTheme="minorHAnsi" w:cstheme="minorBidi"/>
              <w:noProof/>
              <w:color w:val="auto"/>
              <w:sz w:val="22"/>
            </w:rPr>
          </w:pPr>
          <w:hyperlink w:anchor="_Toc71518851" w:history="1">
            <w:r w:rsidR="008C24C5" w:rsidRPr="009A52B6">
              <w:rPr>
                <w:rStyle w:val="Hyperlink"/>
                <w:noProof/>
              </w:rPr>
              <w:t xml:space="preserve">1.2 </w:t>
            </w:r>
            <w:r w:rsidR="008C24C5">
              <w:rPr>
                <w:rFonts w:asciiTheme="minorHAnsi" w:eastAsiaTheme="minorEastAsia" w:hAnsiTheme="minorHAnsi" w:cstheme="minorBidi"/>
                <w:noProof/>
                <w:color w:val="auto"/>
                <w:sz w:val="22"/>
              </w:rPr>
              <w:tab/>
            </w:r>
            <w:r w:rsidR="008C24C5" w:rsidRPr="009A52B6">
              <w:rPr>
                <w:rStyle w:val="Hyperlink"/>
                <w:noProof/>
              </w:rPr>
              <w:t>RESEARCH AREA APPROACH</w:t>
            </w:r>
            <w:r w:rsidR="008C24C5">
              <w:rPr>
                <w:noProof/>
                <w:webHidden/>
              </w:rPr>
              <w:tab/>
            </w:r>
            <w:r w:rsidR="008C24C5">
              <w:rPr>
                <w:noProof/>
                <w:webHidden/>
              </w:rPr>
              <w:fldChar w:fldCharType="begin"/>
            </w:r>
            <w:r w:rsidR="008C24C5">
              <w:rPr>
                <w:noProof/>
                <w:webHidden/>
              </w:rPr>
              <w:instrText xml:space="preserve"> PAGEREF _Toc71518851 \h </w:instrText>
            </w:r>
            <w:r w:rsidR="008C24C5">
              <w:rPr>
                <w:noProof/>
                <w:webHidden/>
              </w:rPr>
            </w:r>
            <w:r w:rsidR="008C24C5">
              <w:rPr>
                <w:noProof/>
                <w:webHidden/>
              </w:rPr>
              <w:fldChar w:fldCharType="separate"/>
            </w:r>
            <w:r w:rsidR="008C24C5">
              <w:rPr>
                <w:noProof/>
                <w:webHidden/>
              </w:rPr>
              <w:t>8</w:t>
            </w:r>
            <w:r w:rsidR="008C24C5">
              <w:rPr>
                <w:noProof/>
                <w:webHidden/>
              </w:rPr>
              <w:fldChar w:fldCharType="end"/>
            </w:r>
          </w:hyperlink>
        </w:p>
        <w:p w14:paraId="74F8233B" w14:textId="7615E383"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2" w:history="1">
            <w:r w:rsidR="008C24C5" w:rsidRPr="009A52B6">
              <w:rPr>
                <w:rStyle w:val="Hyperlink"/>
                <w:noProof/>
              </w:rPr>
              <w:t>1.3</w:t>
            </w:r>
            <w:r w:rsidR="008C24C5">
              <w:rPr>
                <w:rFonts w:asciiTheme="minorHAnsi" w:eastAsiaTheme="minorEastAsia" w:hAnsiTheme="minorHAnsi" w:cstheme="minorBidi"/>
                <w:noProof/>
                <w:color w:val="auto"/>
                <w:sz w:val="22"/>
              </w:rPr>
              <w:tab/>
            </w:r>
            <w:r w:rsidR="008C24C5" w:rsidRPr="009A52B6">
              <w:rPr>
                <w:rStyle w:val="Hyperlink"/>
                <w:noProof/>
              </w:rPr>
              <w:t>STUDY DEVELOPMENT</w:t>
            </w:r>
            <w:r w:rsidR="008C24C5">
              <w:rPr>
                <w:noProof/>
                <w:webHidden/>
              </w:rPr>
              <w:tab/>
            </w:r>
            <w:r w:rsidR="008C24C5">
              <w:rPr>
                <w:noProof/>
                <w:webHidden/>
              </w:rPr>
              <w:fldChar w:fldCharType="begin"/>
            </w:r>
            <w:r w:rsidR="008C24C5">
              <w:rPr>
                <w:noProof/>
                <w:webHidden/>
              </w:rPr>
              <w:instrText xml:space="preserve"> PAGEREF _Toc71518852 \h </w:instrText>
            </w:r>
            <w:r w:rsidR="008C24C5">
              <w:rPr>
                <w:noProof/>
                <w:webHidden/>
              </w:rPr>
            </w:r>
            <w:r w:rsidR="008C24C5">
              <w:rPr>
                <w:noProof/>
                <w:webHidden/>
              </w:rPr>
              <w:fldChar w:fldCharType="separate"/>
            </w:r>
            <w:r w:rsidR="008C24C5">
              <w:rPr>
                <w:noProof/>
                <w:webHidden/>
              </w:rPr>
              <w:t>9</w:t>
            </w:r>
            <w:r w:rsidR="008C24C5">
              <w:rPr>
                <w:noProof/>
                <w:webHidden/>
              </w:rPr>
              <w:fldChar w:fldCharType="end"/>
            </w:r>
          </w:hyperlink>
        </w:p>
        <w:p w14:paraId="6E6C8D82" w14:textId="29D97B6A"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3" w:history="1">
            <w:r w:rsidR="008C24C5" w:rsidRPr="009A52B6">
              <w:rPr>
                <w:rStyle w:val="Hyperlink"/>
                <w:noProof/>
              </w:rPr>
              <w:t>1.4</w:t>
            </w:r>
            <w:r w:rsidR="008C24C5">
              <w:rPr>
                <w:rFonts w:asciiTheme="minorHAnsi" w:eastAsiaTheme="minorEastAsia" w:hAnsiTheme="minorHAnsi" w:cstheme="minorBidi"/>
                <w:noProof/>
                <w:color w:val="auto"/>
                <w:sz w:val="22"/>
              </w:rPr>
              <w:tab/>
            </w:r>
            <w:r w:rsidR="008C24C5" w:rsidRPr="009A52B6">
              <w:rPr>
                <w:rStyle w:val="Hyperlink"/>
                <w:noProof/>
              </w:rPr>
              <w:t>CONTRACTOR SELECTION PROCESS</w:t>
            </w:r>
            <w:r w:rsidR="008C24C5">
              <w:rPr>
                <w:noProof/>
                <w:webHidden/>
              </w:rPr>
              <w:tab/>
            </w:r>
            <w:r w:rsidR="008C24C5">
              <w:rPr>
                <w:noProof/>
                <w:webHidden/>
              </w:rPr>
              <w:fldChar w:fldCharType="begin"/>
            </w:r>
            <w:r w:rsidR="008C24C5">
              <w:rPr>
                <w:noProof/>
                <w:webHidden/>
              </w:rPr>
              <w:instrText xml:space="preserve"> PAGEREF _Toc71518853 \h </w:instrText>
            </w:r>
            <w:r w:rsidR="008C24C5">
              <w:rPr>
                <w:noProof/>
                <w:webHidden/>
              </w:rPr>
            </w:r>
            <w:r w:rsidR="008C24C5">
              <w:rPr>
                <w:noProof/>
                <w:webHidden/>
              </w:rPr>
              <w:fldChar w:fldCharType="separate"/>
            </w:r>
            <w:r w:rsidR="008C24C5">
              <w:rPr>
                <w:noProof/>
                <w:webHidden/>
              </w:rPr>
              <w:t>11</w:t>
            </w:r>
            <w:r w:rsidR="008C24C5">
              <w:rPr>
                <w:noProof/>
                <w:webHidden/>
              </w:rPr>
              <w:fldChar w:fldCharType="end"/>
            </w:r>
          </w:hyperlink>
        </w:p>
        <w:p w14:paraId="557DB6D3" w14:textId="1D7F7756"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4" w:history="1">
            <w:r w:rsidR="008C24C5" w:rsidRPr="009A52B6">
              <w:rPr>
                <w:rStyle w:val="Hyperlink"/>
                <w:noProof/>
              </w:rPr>
              <w:t>1.5</w:t>
            </w:r>
            <w:r w:rsidR="008C24C5">
              <w:rPr>
                <w:rFonts w:asciiTheme="minorHAnsi" w:eastAsiaTheme="minorEastAsia" w:hAnsiTheme="minorHAnsi" w:cstheme="minorBidi"/>
                <w:noProof/>
                <w:color w:val="auto"/>
                <w:sz w:val="22"/>
              </w:rPr>
              <w:tab/>
            </w:r>
            <w:r w:rsidR="008C24C5" w:rsidRPr="009A52B6">
              <w:rPr>
                <w:rStyle w:val="Hyperlink"/>
                <w:noProof/>
              </w:rPr>
              <w:t>PROJECT INITIATION</w:t>
            </w:r>
            <w:r w:rsidR="008C24C5">
              <w:rPr>
                <w:noProof/>
                <w:webHidden/>
              </w:rPr>
              <w:tab/>
            </w:r>
            <w:r w:rsidR="008C24C5">
              <w:rPr>
                <w:noProof/>
                <w:webHidden/>
              </w:rPr>
              <w:fldChar w:fldCharType="begin"/>
            </w:r>
            <w:r w:rsidR="008C24C5">
              <w:rPr>
                <w:noProof/>
                <w:webHidden/>
              </w:rPr>
              <w:instrText xml:space="preserve"> PAGEREF _Toc71518854 \h </w:instrText>
            </w:r>
            <w:r w:rsidR="008C24C5">
              <w:rPr>
                <w:noProof/>
                <w:webHidden/>
              </w:rPr>
            </w:r>
            <w:r w:rsidR="008C24C5">
              <w:rPr>
                <w:noProof/>
                <w:webHidden/>
              </w:rPr>
              <w:fldChar w:fldCharType="separate"/>
            </w:r>
            <w:r w:rsidR="008C24C5">
              <w:rPr>
                <w:noProof/>
                <w:webHidden/>
              </w:rPr>
              <w:t>12</w:t>
            </w:r>
            <w:r w:rsidR="008C24C5">
              <w:rPr>
                <w:noProof/>
                <w:webHidden/>
              </w:rPr>
              <w:fldChar w:fldCharType="end"/>
            </w:r>
          </w:hyperlink>
        </w:p>
        <w:p w14:paraId="52DBAD92" w14:textId="4453E051"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5" w:history="1">
            <w:r w:rsidR="008C24C5" w:rsidRPr="009A52B6">
              <w:rPr>
                <w:rStyle w:val="Hyperlink"/>
                <w:noProof/>
              </w:rPr>
              <w:t>1.6</w:t>
            </w:r>
            <w:r w:rsidR="008C24C5">
              <w:rPr>
                <w:rFonts w:asciiTheme="minorHAnsi" w:eastAsiaTheme="minorEastAsia" w:hAnsiTheme="minorHAnsi" w:cstheme="minorBidi"/>
                <w:noProof/>
                <w:color w:val="auto"/>
                <w:sz w:val="22"/>
              </w:rPr>
              <w:tab/>
            </w:r>
            <w:r w:rsidR="008C24C5" w:rsidRPr="009A52B6">
              <w:rPr>
                <w:rStyle w:val="Hyperlink"/>
                <w:noProof/>
              </w:rPr>
              <w:t>PROJECT MANAGEMENT AND COMPLETION</w:t>
            </w:r>
            <w:r w:rsidR="008C24C5">
              <w:rPr>
                <w:noProof/>
                <w:webHidden/>
              </w:rPr>
              <w:tab/>
            </w:r>
            <w:r w:rsidR="008C24C5">
              <w:rPr>
                <w:noProof/>
                <w:webHidden/>
              </w:rPr>
              <w:fldChar w:fldCharType="begin"/>
            </w:r>
            <w:r w:rsidR="008C24C5">
              <w:rPr>
                <w:noProof/>
                <w:webHidden/>
              </w:rPr>
              <w:instrText xml:space="preserve"> PAGEREF _Toc71518855 \h </w:instrText>
            </w:r>
            <w:r w:rsidR="008C24C5">
              <w:rPr>
                <w:noProof/>
                <w:webHidden/>
              </w:rPr>
            </w:r>
            <w:r w:rsidR="008C24C5">
              <w:rPr>
                <w:noProof/>
                <w:webHidden/>
              </w:rPr>
              <w:fldChar w:fldCharType="separate"/>
            </w:r>
            <w:r w:rsidR="008C24C5">
              <w:rPr>
                <w:noProof/>
                <w:webHidden/>
              </w:rPr>
              <w:t>15</w:t>
            </w:r>
            <w:r w:rsidR="008C24C5">
              <w:rPr>
                <w:noProof/>
                <w:webHidden/>
              </w:rPr>
              <w:fldChar w:fldCharType="end"/>
            </w:r>
          </w:hyperlink>
        </w:p>
        <w:p w14:paraId="509E899D" w14:textId="6BB1302F"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6" w:history="1">
            <w:r w:rsidR="008C24C5" w:rsidRPr="009A52B6">
              <w:rPr>
                <w:rStyle w:val="Hyperlink"/>
                <w:noProof/>
              </w:rPr>
              <w:t>1.7</w:t>
            </w:r>
            <w:r w:rsidR="008C24C5">
              <w:rPr>
                <w:rFonts w:asciiTheme="minorHAnsi" w:eastAsiaTheme="minorEastAsia" w:hAnsiTheme="minorHAnsi" w:cstheme="minorBidi"/>
                <w:noProof/>
                <w:color w:val="auto"/>
                <w:sz w:val="22"/>
              </w:rPr>
              <w:tab/>
            </w:r>
            <w:r w:rsidR="008C24C5" w:rsidRPr="009A52B6">
              <w:rPr>
                <w:rStyle w:val="Hyperlink"/>
                <w:noProof/>
              </w:rPr>
              <w:t>REGIONAL STUDIES</w:t>
            </w:r>
            <w:r w:rsidR="008C24C5">
              <w:rPr>
                <w:noProof/>
                <w:webHidden/>
              </w:rPr>
              <w:tab/>
            </w:r>
            <w:r w:rsidR="008C24C5">
              <w:rPr>
                <w:noProof/>
                <w:webHidden/>
              </w:rPr>
              <w:fldChar w:fldCharType="begin"/>
            </w:r>
            <w:r w:rsidR="008C24C5">
              <w:rPr>
                <w:noProof/>
                <w:webHidden/>
              </w:rPr>
              <w:instrText xml:space="preserve"> PAGEREF _Toc71518856 \h </w:instrText>
            </w:r>
            <w:r w:rsidR="008C24C5">
              <w:rPr>
                <w:noProof/>
                <w:webHidden/>
              </w:rPr>
            </w:r>
            <w:r w:rsidR="008C24C5">
              <w:rPr>
                <w:noProof/>
                <w:webHidden/>
              </w:rPr>
              <w:fldChar w:fldCharType="separate"/>
            </w:r>
            <w:r w:rsidR="008C24C5">
              <w:rPr>
                <w:noProof/>
                <w:webHidden/>
              </w:rPr>
              <w:t>19</w:t>
            </w:r>
            <w:r w:rsidR="008C24C5">
              <w:rPr>
                <w:noProof/>
                <w:webHidden/>
              </w:rPr>
              <w:fldChar w:fldCharType="end"/>
            </w:r>
          </w:hyperlink>
        </w:p>
        <w:p w14:paraId="6D122220" w14:textId="1FE1F00D" w:rsidR="008C24C5" w:rsidRDefault="00CD3ABE">
          <w:pPr>
            <w:pStyle w:val="TOC1"/>
            <w:tabs>
              <w:tab w:val="left" w:pos="440"/>
              <w:tab w:val="right" w:leader="dot" w:pos="9596"/>
            </w:tabs>
            <w:rPr>
              <w:rFonts w:asciiTheme="minorHAnsi" w:eastAsiaTheme="minorEastAsia" w:hAnsiTheme="minorHAnsi" w:cstheme="minorBidi"/>
              <w:noProof/>
              <w:color w:val="auto"/>
              <w:sz w:val="22"/>
            </w:rPr>
          </w:pPr>
          <w:hyperlink w:anchor="_Toc71518857" w:history="1">
            <w:r w:rsidR="008C24C5" w:rsidRPr="009A52B6">
              <w:rPr>
                <w:rStyle w:val="Hyperlink"/>
                <w:noProof/>
              </w:rPr>
              <w:t>2.</w:t>
            </w:r>
            <w:r w:rsidR="008C24C5">
              <w:rPr>
                <w:rFonts w:asciiTheme="minorHAnsi" w:eastAsiaTheme="minorEastAsia" w:hAnsiTheme="minorHAnsi" w:cstheme="minorBidi"/>
                <w:noProof/>
                <w:color w:val="auto"/>
                <w:sz w:val="22"/>
              </w:rPr>
              <w:tab/>
            </w:r>
            <w:r w:rsidR="008C24C5" w:rsidRPr="009A52B6">
              <w:rPr>
                <w:rStyle w:val="Hyperlink"/>
                <w:noProof/>
              </w:rPr>
              <w:t>COMMUNICATIONS PROTOCOLS FOR EVALUATION AND NON-PROGRAM EVALUATION RESEARCH STUDIES</w:t>
            </w:r>
            <w:r w:rsidR="008C24C5">
              <w:rPr>
                <w:noProof/>
                <w:webHidden/>
              </w:rPr>
              <w:tab/>
            </w:r>
            <w:r w:rsidR="008C24C5">
              <w:rPr>
                <w:noProof/>
                <w:webHidden/>
              </w:rPr>
              <w:fldChar w:fldCharType="begin"/>
            </w:r>
            <w:r w:rsidR="008C24C5">
              <w:rPr>
                <w:noProof/>
                <w:webHidden/>
              </w:rPr>
              <w:instrText xml:space="preserve"> PAGEREF _Toc71518857 \h </w:instrText>
            </w:r>
            <w:r w:rsidR="008C24C5">
              <w:rPr>
                <w:noProof/>
                <w:webHidden/>
              </w:rPr>
            </w:r>
            <w:r w:rsidR="008C24C5">
              <w:rPr>
                <w:noProof/>
                <w:webHidden/>
              </w:rPr>
              <w:fldChar w:fldCharType="separate"/>
            </w:r>
            <w:r w:rsidR="008C24C5">
              <w:rPr>
                <w:noProof/>
                <w:webHidden/>
              </w:rPr>
              <w:t>20</w:t>
            </w:r>
            <w:r w:rsidR="008C24C5">
              <w:rPr>
                <w:noProof/>
                <w:webHidden/>
              </w:rPr>
              <w:fldChar w:fldCharType="end"/>
            </w:r>
          </w:hyperlink>
        </w:p>
        <w:p w14:paraId="6BB41A83" w14:textId="6809630F"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8" w:history="1">
            <w:r w:rsidR="008C24C5" w:rsidRPr="009A52B6">
              <w:rPr>
                <w:rStyle w:val="Hyperlink"/>
                <w:noProof/>
              </w:rPr>
              <w:t>2.1</w:t>
            </w:r>
            <w:r w:rsidR="008C24C5">
              <w:rPr>
                <w:rFonts w:asciiTheme="minorHAnsi" w:eastAsiaTheme="minorEastAsia" w:hAnsiTheme="minorHAnsi" w:cstheme="minorBidi"/>
                <w:noProof/>
                <w:color w:val="auto"/>
                <w:sz w:val="22"/>
              </w:rPr>
              <w:tab/>
            </w:r>
            <w:r w:rsidR="008C24C5" w:rsidRPr="009A52B6">
              <w:rPr>
                <w:rStyle w:val="Hyperlink"/>
                <w:noProof/>
              </w:rPr>
              <w:t>CONFIDENTIAL CUSTOMER DATA</w:t>
            </w:r>
            <w:r w:rsidR="008C24C5">
              <w:rPr>
                <w:noProof/>
                <w:webHidden/>
              </w:rPr>
              <w:tab/>
            </w:r>
            <w:r w:rsidR="008C24C5">
              <w:rPr>
                <w:noProof/>
                <w:webHidden/>
              </w:rPr>
              <w:fldChar w:fldCharType="begin"/>
            </w:r>
            <w:r w:rsidR="008C24C5">
              <w:rPr>
                <w:noProof/>
                <w:webHidden/>
              </w:rPr>
              <w:instrText xml:space="preserve"> PAGEREF _Toc71518858 \h </w:instrText>
            </w:r>
            <w:r w:rsidR="008C24C5">
              <w:rPr>
                <w:noProof/>
                <w:webHidden/>
              </w:rPr>
            </w:r>
            <w:r w:rsidR="008C24C5">
              <w:rPr>
                <w:noProof/>
                <w:webHidden/>
              </w:rPr>
              <w:fldChar w:fldCharType="separate"/>
            </w:r>
            <w:r w:rsidR="008C24C5">
              <w:rPr>
                <w:noProof/>
                <w:webHidden/>
              </w:rPr>
              <w:t>20</w:t>
            </w:r>
            <w:r w:rsidR="008C24C5">
              <w:rPr>
                <w:noProof/>
                <w:webHidden/>
              </w:rPr>
              <w:fldChar w:fldCharType="end"/>
            </w:r>
          </w:hyperlink>
        </w:p>
        <w:p w14:paraId="7769FB36" w14:textId="5AF51468"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59" w:history="1">
            <w:r w:rsidR="008C24C5" w:rsidRPr="009A52B6">
              <w:rPr>
                <w:rStyle w:val="Hyperlink"/>
                <w:noProof/>
              </w:rPr>
              <w:t>2.2</w:t>
            </w:r>
            <w:r w:rsidR="008C24C5">
              <w:rPr>
                <w:rFonts w:asciiTheme="minorHAnsi" w:eastAsiaTheme="minorEastAsia" w:hAnsiTheme="minorHAnsi" w:cstheme="minorBidi"/>
                <w:noProof/>
                <w:color w:val="auto"/>
                <w:sz w:val="22"/>
              </w:rPr>
              <w:tab/>
            </w:r>
            <w:r w:rsidR="008C24C5" w:rsidRPr="009A52B6">
              <w:rPr>
                <w:rStyle w:val="Hyperlink"/>
                <w:noProof/>
              </w:rPr>
              <w:t>COMMUNICATIONS CONCERNING STUDIES THAT ARE NOT PROGRAM EVALUATIONS</w:t>
            </w:r>
            <w:r w:rsidR="008C24C5">
              <w:rPr>
                <w:noProof/>
                <w:webHidden/>
              </w:rPr>
              <w:tab/>
            </w:r>
            <w:r w:rsidR="008C24C5">
              <w:rPr>
                <w:noProof/>
                <w:webHidden/>
              </w:rPr>
              <w:fldChar w:fldCharType="begin"/>
            </w:r>
            <w:r w:rsidR="008C24C5">
              <w:rPr>
                <w:noProof/>
                <w:webHidden/>
              </w:rPr>
              <w:instrText xml:space="preserve"> PAGEREF _Toc71518859 \h </w:instrText>
            </w:r>
            <w:r w:rsidR="008C24C5">
              <w:rPr>
                <w:noProof/>
                <w:webHidden/>
              </w:rPr>
            </w:r>
            <w:r w:rsidR="008C24C5">
              <w:rPr>
                <w:noProof/>
                <w:webHidden/>
              </w:rPr>
              <w:fldChar w:fldCharType="separate"/>
            </w:r>
            <w:r w:rsidR="008C24C5">
              <w:rPr>
                <w:noProof/>
                <w:webHidden/>
              </w:rPr>
              <w:t>21</w:t>
            </w:r>
            <w:r w:rsidR="008C24C5">
              <w:rPr>
                <w:noProof/>
                <w:webHidden/>
              </w:rPr>
              <w:fldChar w:fldCharType="end"/>
            </w:r>
          </w:hyperlink>
        </w:p>
        <w:p w14:paraId="37D74EEA" w14:textId="53A242C6"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60" w:history="1">
            <w:r w:rsidR="008C24C5" w:rsidRPr="009A52B6">
              <w:rPr>
                <w:rStyle w:val="Hyperlink"/>
                <w:noProof/>
              </w:rPr>
              <w:t>2.3</w:t>
            </w:r>
            <w:r w:rsidR="008C24C5">
              <w:rPr>
                <w:rFonts w:asciiTheme="minorHAnsi" w:eastAsiaTheme="minorEastAsia" w:hAnsiTheme="minorHAnsi" w:cstheme="minorBidi"/>
                <w:noProof/>
                <w:color w:val="auto"/>
                <w:sz w:val="22"/>
              </w:rPr>
              <w:tab/>
            </w:r>
            <w:r w:rsidR="008C24C5" w:rsidRPr="009A52B6">
              <w:rPr>
                <w:rStyle w:val="Hyperlink"/>
                <w:noProof/>
              </w:rPr>
              <w:t>COMMUNICATIONS PRIOR TO PROGRAM EVALUATION STUDY INCEPTION</w:t>
            </w:r>
            <w:r w:rsidR="008C24C5">
              <w:rPr>
                <w:noProof/>
                <w:webHidden/>
              </w:rPr>
              <w:tab/>
            </w:r>
            <w:r w:rsidR="008C24C5">
              <w:rPr>
                <w:noProof/>
                <w:webHidden/>
              </w:rPr>
              <w:fldChar w:fldCharType="begin"/>
            </w:r>
            <w:r w:rsidR="008C24C5">
              <w:rPr>
                <w:noProof/>
                <w:webHidden/>
              </w:rPr>
              <w:instrText xml:space="preserve"> PAGEREF _Toc71518860 \h </w:instrText>
            </w:r>
            <w:r w:rsidR="008C24C5">
              <w:rPr>
                <w:noProof/>
                <w:webHidden/>
              </w:rPr>
            </w:r>
            <w:r w:rsidR="008C24C5">
              <w:rPr>
                <w:noProof/>
                <w:webHidden/>
              </w:rPr>
              <w:fldChar w:fldCharType="separate"/>
            </w:r>
            <w:r w:rsidR="008C24C5">
              <w:rPr>
                <w:noProof/>
                <w:webHidden/>
              </w:rPr>
              <w:t>21</w:t>
            </w:r>
            <w:r w:rsidR="008C24C5">
              <w:rPr>
                <w:noProof/>
                <w:webHidden/>
              </w:rPr>
              <w:fldChar w:fldCharType="end"/>
            </w:r>
          </w:hyperlink>
        </w:p>
        <w:p w14:paraId="59FB2A11" w14:textId="66E07CD8"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61" w:history="1">
            <w:r w:rsidR="008C24C5" w:rsidRPr="009A52B6">
              <w:rPr>
                <w:rStyle w:val="Hyperlink"/>
                <w:noProof/>
              </w:rPr>
              <w:t>2.4</w:t>
            </w:r>
            <w:r w:rsidR="008C24C5">
              <w:rPr>
                <w:rFonts w:asciiTheme="minorHAnsi" w:eastAsiaTheme="minorEastAsia" w:hAnsiTheme="minorHAnsi" w:cstheme="minorBidi"/>
                <w:noProof/>
                <w:color w:val="auto"/>
                <w:sz w:val="22"/>
              </w:rPr>
              <w:tab/>
            </w:r>
            <w:r w:rsidR="008C24C5" w:rsidRPr="009A52B6">
              <w:rPr>
                <w:rStyle w:val="Hyperlink"/>
                <w:noProof/>
              </w:rPr>
              <w:t>COMMUNICATIONS DURING THE PROGRAM EVALUATION STUDY</w:t>
            </w:r>
            <w:r w:rsidR="008C24C5">
              <w:rPr>
                <w:noProof/>
                <w:webHidden/>
              </w:rPr>
              <w:tab/>
            </w:r>
            <w:r w:rsidR="008C24C5">
              <w:rPr>
                <w:noProof/>
                <w:webHidden/>
              </w:rPr>
              <w:fldChar w:fldCharType="begin"/>
            </w:r>
            <w:r w:rsidR="008C24C5">
              <w:rPr>
                <w:noProof/>
                <w:webHidden/>
              </w:rPr>
              <w:instrText xml:space="preserve"> PAGEREF _Toc71518861 \h </w:instrText>
            </w:r>
            <w:r w:rsidR="008C24C5">
              <w:rPr>
                <w:noProof/>
                <w:webHidden/>
              </w:rPr>
            </w:r>
            <w:r w:rsidR="008C24C5">
              <w:rPr>
                <w:noProof/>
                <w:webHidden/>
              </w:rPr>
              <w:fldChar w:fldCharType="separate"/>
            </w:r>
            <w:r w:rsidR="008C24C5">
              <w:rPr>
                <w:noProof/>
                <w:webHidden/>
              </w:rPr>
              <w:t>22</w:t>
            </w:r>
            <w:r w:rsidR="008C24C5">
              <w:rPr>
                <w:noProof/>
                <w:webHidden/>
              </w:rPr>
              <w:fldChar w:fldCharType="end"/>
            </w:r>
          </w:hyperlink>
        </w:p>
        <w:p w14:paraId="1389BDD2" w14:textId="63DA77BA"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62" w:history="1">
            <w:r w:rsidR="008C24C5" w:rsidRPr="009A52B6">
              <w:rPr>
                <w:rStyle w:val="Hyperlink"/>
                <w:noProof/>
              </w:rPr>
              <w:t>2.5</w:t>
            </w:r>
            <w:r w:rsidR="008C24C5">
              <w:rPr>
                <w:rFonts w:asciiTheme="minorHAnsi" w:eastAsiaTheme="minorEastAsia" w:hAnsiTheme="minorHAnsi" w:cstheme="minorBidi"/>
                <w:noProof/>
                <w:color w:val="auto"/>
                <w:sz w:val="22"/>
              </w:rPr>
              <w:tab/>
            </w:r>
            <w:r w:rsidR="008C24C5" w:rsidRPr="009A52B6">
              <w:rPr>
                <w:rStyle w:val="Hyperlink"/>
                <w:noProof/>
              </w:rPr>
              <w:t>COMMUNICATIONS WITH EVALUATION CONTRACTORS DURING A PROGRAM EVALUATION STUDY</w:t>
            </w:r>
            <w:r w:rsidR="008C24C5">
              <w:rPr>
                <w:noProof/>
                <w:webHidden/>
              </w:rPr>
              <w:tab/>
            </w:r>
            <w:r w:rsidR="008C24C5">
              <w:rPr>
                <w:noProof/>
                <w:webHidden/>
              </w:rPr>
              <w:fldChar w:fldCharType="begin"/>
            </w:r>
            <w:r w:rsidR="008C24C5">
              <w:rPr>
                <w:noProof/>
                <w:webHidden/>
              </w:rPr>
              <w:instrText xml:space="preserve"> PAGEREF _Toc71518862 \h </w:instrText>
            </w:r>
            <w:r w:rsidR="008C24C5">
              <w:rPr>
                <w:noProof/>
                <w:webHidden/>
              </w:rPr>
            </w:r>
            <w:r w:rsidR="008C24C5">
              <w:rPr>
                <w:noProof/>
                <w:webHidden/>
              </w:rPr>
              <w:fldChar w:fldCharType="separate"/>
            </w:r>
            <w:r w:rsidR="008C24C5">
              <w:rPr>
                <w:noProof/>
                <w:webHidden/>
              </w:rPr>
              <w:t>23</w:t>
            </w:r>
            <w:r w:rsidR="008C24C5">
              <w:rPr>
                <w:noProof/>
                <w:webHidden/>
              </w:rPr>
              <w:fldChar w:fldCharType="end"/>
            </w:r>
          </w:hyperlink>
        </w:p>
        <w:p w14:paraId="2643ED7E" w14:textId="01A1C70A"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63" w:history="1">
            <w:r w:rsidR="008C24C5" w:rsidRPr="009A52B6">
              <w:rPr>
                <w:rStyle w:val="Hyperlink"/>
                <w:noProof/>
              </w:rPr>
              <w:t>2.6</w:t>
            </w:r>
            <w:r w:rsidR="008C24C5">
              <w:rPr>
                <w:rFonts w:asciiTheme="minorHAnsi" w:eastAsiaTheme="minorEastAsia" w:hAnsiTheme="minorHAnsi" w:cstheme="minorBidi"/>
                <w:noProof/>
                <w:color w:val="auto"/>
                <w:sz w:val="22"/>
              </w:rPr>
              <w:tab/>
            </w:r>
            <w:r w:rsidR="008C24C5" w:rsidRPr="009A52B6">
              <w:rPr>
                <w:rStyle w:val="Hyperlink"/>
                <w:noProof/>
              </w:rPr>
              <w:t>SITE REPORTS IN PROGRAM EVALUATION STUDIES</w:t>
            </w:r>
            <w:r w:rsidR="008C24C5">
              <w:rPr>
                <w:noProof/>
                <w:webHidden/>
              </w:rPr>
              <w:tab/>
            </w:r>
            <w:r w:rsidR="008C24C5">
              <w:rPr>
                <w:noProof/>
                <w:webHidden/>
              </w:rPr>
              <w:fldChar w:fldCharType="begin"/>
            </w:r>
            <w:r w:rsidR="008C24C5">
              <w:rPr>
                <w:noProof/>
                <w:webHidden/>
              </w:rPr>
              <w:instrText xml:space="preserve"> PAGEREF _Toc71518863 \h </w:instrText>
            </w:r>
            <w:r w:rsidR="008C24C5">
              <w:rPr>
                <w:noProof/>
                <w:webHidden/>
              </w:rPr>
            </w:r>
            <w:r w:rsidR="008C24C5">
              <w:rPr>
                <w:noProof/>
                <w:webHidden/>
              </w:rPr>
              <w:fldChar w:fldCharType="separate"/>
            </w:r>
            <w:r w:rsidR="008C24C5">
              <w:rPr>
                <w:noProof/>
                <w:webHidden/>
              </w:rPr>
              <w:t>24</w:t>
            </w:r>
            <w:r w:rsidR="008C24C5">
              <w:rPr>
                <w:noProof/>
                <w:webHidden/>
              </w:rPr>
              <w:fldChar w:fldCharType="end"/>
            </w:r>
          </w:hyperlink>
        </w:p>
        <w:p w14:paraId="16FACA33" w14:textId="7AB8729C" w:rsidR="008C24C5" w:rsidRDefault="00CD3ABE">
          <w:pPr>
            <w:pStyle w:val="TOC2"/>
            <w:tabs>
              <w:tab w:val="left" w:pos="660"/>
              <w:tab w:val="right" w:leader="dot" w:pos="9596"/>
            </w:tabs>
            <w:rPr>
              <w:rFonts w:asciiTheme="minorHAnsi" w:eastAsiaTheme="minorEastAsia" w:hAnsiTheme="minorHAnsi" w:cstheme="minorBidi"/>
              <w:noProof/>
              <w:color w:val="auto"/>
              <w:sz w:val="22"/>
            </w:rPr>
          </w:pPr>
          <w:hyperlink w:anchor="_Toc71518864" w:history="1">
            <w:r w:rsidR="008C24C5" w:rsidRPr="009A52B6">
              <w:rPr>
                <w:rStyle w:val="Hyperlink"/>
                <w:noProof/>
              </w:rPr>
              <w:t>2.7</w:t>
            </w:r>
            <w:r w:rsidR="008C24C5">
              <w:rPr>
                <w:rFonts w:asciiTheme="minorHAnsi" w:eastAsiaTheme="minorEastAsia" w:hAnsiTheme="minorHAnsi" w:cstheme="minorBidi"/>
                <w:noProof/>
                <w:color w:val="auto"/>
                <w:sz w:val="22"/>
              </w:rPr>
              <w:tab/>
            </w:r>
            <w:r w:rsidR="008C24C5" w:rsidRPr="009A52B6">
              <w:rPr>
                <w:rStyle w:val="Hyperlink"/>
                <w:noProof/>
              </w:rPr>
              <w:t>Communications Concerning Program Evaluation Study Results/Review of Draft Materials</w:t>
            </w:r>
            <w:r w:rsidR="008C24C5">
              <w:rPr>
                <w:noProof/>
                <w:webHidden/>
              </w:rPr>
              <w:tab/>
            </w:r>
            <w:r w:rsidR="008C24C5">
              <w:rPr>
                <w:noProof/>
                <w:webHidden/>
              </w:rPr>
              <w:fldChar w:fldCharType="begin"/>
            </w:r>
            <w:r w:rsidR="008C24C5">
              <w:rPr>
                <w:noProof/>
                <w:webHidden/>
              </w:rPr>
              <w:instrText xml:space="preserve"> PAGEREF _Toc71518864 \h </w:instrText>
            </w:r>
            <w:r w:rsidR="008C24C5">
              <w:rPr>
                <w:noProof/>
                <w:webHidden/>
              </w:rPr>
            </w:r>
            <w:r w:rsidR="008C24C5">
              <w:rPr>
                <w:noProof/>
                <w:webHidden/>
              </w:rPr>
              <w:fldChar w:fldCharType="separate"/>
            </w:r>
            <w:r w:rsidR="008C24C5">
              <w:rPr>
                <w:noProof/>
                <w:webHidden/>
              </w:rPr>
              <w:t>24</w:t>
            </w:r>
            <w:r w:rsidR="008C24C5">
              <w:rPr>
                <w:noProof/>
                <w:webHidden/>
              </w:rPr>
              <w:fldChar w:fldCharType="end"/>
            </w:r>
          </w:hyperlink>
        </w:p>
        <w:p w14:paraId="012B719A" w14:textId="2E2BCEAF" w:rsidR="00210F29" w:rsidRDefault="00C13714">
          <w:r>
            <w:fldChar w:fldCharType="end"/>
          </w:r>
        </w:p>
      </w:sdtContent>
    </w:sdt>
    <w:p w14:paraId="7AB1CD3A" w14:textId="77777777" w:rsidR="00210F29" w:rsidRDefault="00C13714">
      <w:pPr>
        <w:spacing w:after="5116" w:line="259" w:lineRule="auto"/>
        <w:ind w:left="0" w:firstLine="0"/>
      </w:pPr>
      <w:r>
        <w:t xml:space="preserve"> </w:t>
      </w:r>
      <w:r>
        <w:tab/>
        <w:t xml:space="preserve"> </w:t>
      </w:r>
    </w:p>
    <w:p w14:paraId="121B1153" w14:textId="77777777" w:rsidR="00210F29" w:rsidRDefault="00C13714">
      <w:pPr>
        <w:spacing w:after="0" w:line="259" w:lineRule="auto"/>
        <w:ind w:left="0" w:firstLine="0"/>
        <w:jc w:val="right"/>
      </w:pPr>
      <w:r>
        <w:t xml:space="preserve"> </w:t>
      </w:r>
    </w:p>
    <w:p w14:paraId="337467B5" w14:textId="77777777" w:rsidR="00210F29" w:rsidRDefault="00C13714">
      <w:pPr>
        <w:spacing w:after="0" w:line="259" w:lineRule="auto"/>
        <w:ind w:left="0" w:firstLine="0"/>
      </w:pPr>
      <w:r>
        <w:t xml:space="preserve"> </w:t>
      </w:r>
    </w:p>
    <w:p w14:paraId="13BB5A55" w14:textId="77777777" w:rsidR="00210F29" w:rsidRDefault="00C13714">
      <w:pPr>
        <w:spacing w:after="367" w:line="259" w:lineRule="auto"/>
        <w:ind w:left="0" w:firstLine="0"/>
      </w:pPr>
      <w:r>
        <w:t xml:space="preserve"> </w:t>
      </w:r>
    </w:p>
    <w:p w14:paraId="15851E9C" w14:textId="62327F21" w:rsidR="00210F29" w:rsidRDefault="00C13714">
      <w:pPr>
        <w:pStyle w:val="Heading1"/>
        <w:numPr>
          <w:ilvl w:val="0"/>
          <w:numId w:val="0"/>
        </w:numPr>
        <w:spacing w:after="140"/>
        <w:ind w:left="-5"/>
        <w:rPr>
          <w:ins w:id="1" w:author="Lisa Skumatz" w:date="2021-06-04T23:27:00Z"/>
          <w:sz w:val="20"/>
        </w:rPr>
      </w:pPr>
      <w:bookmarkStart w:id="2" w:name="_Toc71518847"/>
      <w:commentRangeStart w:id="3"/>
      <w:commentRangeStart w:id="4"/>
      <w:r>
        <w:rPr>
          <w:sz w:val="32"/>
        </w:rPr>
        <w:t>D</w:t>
      </w:r>
      <w:r>
        <w:t>EFINITIONS</w:t>
      </w:r>
      <w:commentRangeEnd w:id="3"/>
      <w:r w:rsidR="00567DDC">
        <w:rPr>
          <w:rStyle w:val="CommentReference"/>
        </w:rPr>
        <w:commentReference w:id="3"/>
      </w:r>
      <w:commentRangeEnd w:id="4"/>
      <w:r w:rsidR="007C3EDA">
        <w:rPr>
          <w:rStyle w:val="CommentReference"/>
        </w:rPr>
        <w:commentReference w:id="4"/>
      </w:r>
      <w:r>
        <w:rPr>
          <w:sz w:val="20"/>
        </w:rPr>
        <w:t>:</w:t>
      </w:r>
      <w:bookmarkEnd w:id="2"/>
      <w:r>
        <w:rPr>
          <w:sz w:val="20"/>
        </w:rPr>
        <w:t xml:space="preserve"> </w:t>
      </w:r>
    </w:p>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5" w:author="Lisa Skumatz" w:date="2021-06-04T23:42:00Z">
          <w:tblPr>
            <w:tblStyle w:val="TableGrid"/>
            <w:tblW w:w="0" w:type="auto"/>
            <w:tblInd w:w="10" w:type="dxa"/>
            <w:tblLook w:val="04A0" w:firstRow="1" w:lastRow="0" w:firstColumn="1" w:lastColumn="0" w:noHBand="0" w:noVBand="1"/>
          </w:tblPr>
        </w:tblPrChange>
      </w:tblPr>
      <w:tblGrid>
        <w:gridCol w:w="2685"/>
        <w:gridCol w:w="6901"/>
        <w:tblGridChange w:id="6">
          <w:tblGrid>
            <w:gridCol w:w="2685"/>
            <w:gridCol w:w="2108"/>
            <w:gridCol w:w="4793"/>
          </w:tblGrid>
        </w:tblGridChange>
      </w:tblGrid>
      <w:tr w:rsidR="00BB11B6" w14:paraId="3E752FFF" w14:textId="77777777" w:rsidTr="00D030A8">
        <w:trPr>
          <w:ins w:id="7" w:author="Lisa Skumatz" w:date="2021-06-04T23:27:00Z"/>
        </w:trPr>
        <w:tc>
          <w:tcPr>
            <w:tcW w:w="2685" w:type="dxa"/>
            <w:tcPrChange w:id="8" w:author="Lisa Skumatz" w:date="2021-06-04T23:42:00Z">
              <w:tcPr>
                <w:tcW w:w="4798" w:type="dxa"/>
                <w:gridSpan w:val="2"/>
              </w:tcPr>
            </w:tcPrChange>
          </w:tcPr>
          <w:p w14:paraId="303A16A7" w14:textId="797300EC" w:rsidR="00BB11B6" w:rsidRDefault="00BB11B6" w:rsidP="00D030A8">
            <w:pPr>
              <w:spacing w:after="0" w:line="240" w:lineRule="auto"/>
              <w:ind w:left="0" w:firstLine="0"/>
              <w:rPr>
                <w:ins w:id="9" w:author="Lisa Skumatz" w:date="2021-06-04T23:27:00Z"/>
              </w:rPr>
              <w:pPrChange w:id="10" w:author="Lisa Skumatz" w:date="2021-06-04T23:41:00Z">
                <w:pPr>
                  <w:ind w:left="0" w:firstLine="0"/>
                </w:pPr>
              </w:pPrChange>
            </w:pPr>
            <w:ins w:id="11" w:author="Lisa Skumatz" w:date="2021-06-04T23:27:00Z">
              <w:r>
                <w:t>EEB - Energy Efficiency Board</w:t>
              </w:r>
            </w:ins>
          </w:p>
        </w:tc>
        <w:tc>
          <w:tcPr>
            <w:tcW w:w="6901" w:type="dxa"/>
            <w:tcPrChange w:id="12" w:author="Lisa Skumatz" w:date="2021-06-04T23:42:00Z">
              <w:tcPr>
                <w:tcW w:w="4798" w:type="dxa"/>
              </w:tcPr>
            </w:tcPrChange>
          </w:tcPr>
          <w:p w14:paraId="7520E15F" w14:textId="6D0AC962" w:rsidR="00BB11B6" w:rsidRDefault="00BB11B6" w:rsidP="00D030A8">
            <w:pPr>
              <w:spacing w:after="0" w:line="240" w:lineRule="auto"/>
              <w:ind w:right="2"/>
              <w:rPr>
                <w:moveTo w:id="13" w:author="Lisa Skumatz" w:date="2021-06-04T23:27:00Z"/>
              </w:rPr>
              <w:pPrChange w:id="14" w:author="Lisa Skumatz" w:date="2021-06-04T23:41:00Z">
                <w:pPr>
                  <w:spacing w:after="9"/>
                  <w:ind w:left="2866" w:right="2" w:hanging="2881"/>
                </w:pPr>
              </w:pPrChange>
            </w:pPr>
            <w:moveToRangeStart w:id="15" w:author="Lisa Skumatz" w:date="2021-06-04T23:27:00Z" w:name="move73741688"/>
            <w:moveTo w:id="16" w:author="Lisa Skumatz" w:date="2021-06-04T23:27:00Z">
              <w:r>
                <w:t xml:space="preserve">The Energy Conservation Management Board (EEB or the Board) is </w:t>
              </w:r>
              <w:del w:id="17" w:author="Lisa Skumatz" w:date="2021-06-04T23:27:00Z">
                <w:r w:rsidDel="00BB11B6">
                  <w:delText xml:space="preserve">a </w:delText>
                </w:r>
              </w:del>
              <w:r>
                <w:t>statutoril</w:t>
              </w:r>
            </w:moveTo>
            <w:ins w:id="18" w:author="Lisa Skumatz" w:date="2021-06-04T23:28:00Z">
              <w:r>
                <w:t xml:space="preserve">y </w:t>
              </w:r>
            </w:ins>
            <w:moveTo w:id="19" w:author="Lisa Skumatz" w:date="2021-06-04T23:27:00Z">
              <w:del w:id="20" w:author="Lisa Skumatz" w:date="2021-06-04T23:28:00Z">
                <w:r w:rsidDel="00BB11B6">
                  <w:delText xml:space="preserve">y </w:delText>
                </w:r>
              </w:del>
              <w:r>
                <w:t xml:space="preserve">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plans; collaborating with the Connecticut Green Bank to further the goals of such plans; to coordinate the programs and activities funded by the Clean Energy Fund and the Energy Efficiency Fund; and reporting to the General </w:t>
              </w:r>
            </w:moveTo>
          </w:p>
          <w:p w14:paraId="5A541209" w14:textId="77777777" w:rsidR="00BB11B6" w:rsidRDefault="00BB11B6" w:rsidP="00D030A8">
            <w:pPr>
              <w:spacing w:after="0" w:line="240" w:lineRule="auto"/>
              <w:ind w:left="0" w:firstLine="0"/>
              <w:rPr>
                <w:ins w:id="21" w:author="Lisa Skumatz" w:date="2021-06-04T23:41:00Z"/>
              </w:rPr>
            </w:pPr>
            <w:moveTo w:id="22" w:author="Lisa Skumatz" w:date="2021-06-04T23:27:00Z">
              <w:r>
                <w:t>Assembly.  Program Administrators are non-voting members of the Board.</w:t>
              </w:r>
            </w:moveTo>
            <w:moveToRangeEnd w:id="15"/>
          </w:p>
          <w:p w14:paraId="3F83CDA6" w14:textId="32895A25" w:rsidR="00D030A8" w:rsidRDefault="00D030A8" w:rsidP="00D030A8">
            <w:pPr>
              <w:spacing w:after="0" w:line="240" w:lineRule="auto"/>
              <w:ind w:left="0" w:firstLine="0"/>
              <w:rPr>
                <w:ins w:id="23" w:author="Lisa Skumatz" w:date="2021-06-04T23:27:00Z"/>
              </w:rPr>
              <w:pPrChange w:id="24" w:author="Lisa Skumatz" w:date="2021-06-04T23:41:00Z">
                <w:pPr>
                  <w:ind w:left="0" w:firstLine="0"/>
                </w:pPr>
              </w:pPrChange>
            </w:pPr>
          </w:p>
        </w:tc>
      </w:tr>
      <w:tr w:rsidR="00BB11B6" w14:paraId="16FD4F80" w14:textId="77777777" w:rsidTr="00D030A8">
        <w:trPr>
          <w:ins w:id="25" w:author="Lisa Skumatz" w:date="2021-06-04T23:28:00Z"/>
        </w:trPr>
        <w:tc>
          <w:tcPr>
            <w:tcW w:w="2685" w:type="dxa"/>
            <w:tcPrChange w:id="26" w:author="Lisa Skumatz" w:date="2021-06-04T23:42:00Z">
              <w:tcPr>
                <w:tcW w:w="2685" w:type="dxa"/>
              </w:tcPr>
            </w:tcPrChange>
          </w:tcPr>
          <w:p w14:paraId="5B331B0C" w14:textId="723DB729" w:rsidR="00BB11B6" w:rsidRDefault="00BB11B6" w:rsidP="00157FB3">
            <w:pPr>
              <w:spacing w:after="0" w:line="240" w:lineRule="auto"/>
              <w:ind w:left="0" w:firstLine="0"/>
              <w:rPr>
                <w:ins w:id="27" w:author="Lisa Skumatz" w:date="2021-06-04T23:28:00Z"/>
              </w:rPr>
            </w:pPr>
            <w:ins w:id="28" w:author="Lisa Skumatz" w:date="2021-06-04T23:28:00Z">
              <w:r>
                <w:t>EEB Evaluation Administrator</w:t>
              </w:r>
            </w:ins>
          </w:p>
        </w:tc>
        <w:tc>
          <w:tcPr>
            <w:tcW w:w="6901" w:type="dxa"/>
            <w:tcPrChange w:id="29" w:author="Lisa Skumatz" w:date="2021-06-04T23:42:00Z">
              <w:tcPr>
                <w:tcW w:w="6901" w:type="dxa"/>
                <w:gridSpan w:val="2"/>
              </w:tcPr>
            </w:tcPrChange>
          </w:tcPr>
          <w:p w14:paraId="7682080E" w14:textId="77777777" w:rsidR="00BB11B6" w:rsidRDefault="00BB11B6" w:rsidP="00D030A8">
            <w:pPr>
              <w:spacing w:after="0" w:line="240" w:lineRule="auto"/>
              <w:ind w:right="2"/>
              <w:rPr>
                <w:ins w:id="30" w:author="Lisa Skumatz" w:date="2021-06-04T23:41:00Z"/>
              </w:rPr>
            </w:pPr>
            <w:moveToRangeStart w:id="31" w:author="Lisa Skumatz" w:date="2021-06-04T23:29:00Z" w:name="move73741758"/>
            <w:moveTo w:id="32" w:author="Lisa Skumatz" w:date="2021-06-04T23:29:00Z">
              <w:r>
                <w:t xml:space="preserve">The individual or firm(s) selected by the EEB Evaluation Committee to </w:t>
              </w:r>
              <w:r w:rsidRPr="00B93602">
                <w:t>manage program evaluations.   The Evaluation Administrator is one of the EEB Technical Consultants.   Also referred to as EA or EA Team.</w:t>
              </w:r>
            </w:moveTo>
            <w:moveToRangeEnd w:id="31"/>
          </w:p>
          <w:p w14:paraId="52A17473" w14:textId="6644BFE1" w:rsidR="00D030A8" w:rsidRDefault="00D030A8" w:rsidP="00157FB3">
            <w:pPr>
              <w:spacing w:after="0" w:line="240" w:lineRule="auto"/>
              <w:ind w:right="2"/>
              <w:rPr>
                <w:ins w:id="33" w:author="Lisa Skumatz" w:date="2021-06-04T23:28:00Z"/>
              </w:rPr>
            </w:pPr>
          </w:p>
        </w:tc>
      </w:tr>
      <w:tr w:rsidR="00BB11B6" w14:paraId="7822A4F5" w14:textId="77777777" w:rsidTr="00D030A8">
        <w:trPr>
          <w:ins w:id="34" w:author="Lisa Skumatz" w:date="2021-06-04T23:28:00Z"/>
        </w:trPr>
        <w:tc>
          <w:tcPr>
            <w:tcW w:w="2685" w:type="dxa"/>
            <w:tcPrChange w:id="35" w:author="Lisa Skumatz" w:date="2021-06-04T23:42:00Z">
              <w:tcPr>
                <w:tcW w:w="2685" w:type="dxa"/>
              </w:tcPr>
            </w:tcPrChange>
          </w:tcPr>
          <w:p w14:paraId="466846E5" w14:textId="48EF6C4C" w:rsidR="00BB11B6" w:rsidRDefault="00BB11B6" w:rsidP="00157FB3">
            <w:pPr>
              <w:spacing w:after="0" w:line="240" w:lineRule="auto"/>
              <w:ind w:left="0" w:firstLine="0"/>
              <w:rPr>
                <w:ins w:id="36" w:author="Lisa Skumatz" w:date="2021-06-04T23:28:00Z"/>
              </w:rPr>
            </w:pPr>
            <w:ins w:id="37" w:author="Lisa Skumatz" w:date="2021-06-04T23:29:00Z">
              <w:r w:rsidRPr="00B93602">
                <w:t>EEB Technical Consultants</w:t>
              </w:r>
            </w:ins>
          </w:p>
        </w:tc>
        <w:tc>
          <w:tcPr>
            <w:tcW w:w="6901" w:type="dxa"/>
            <w:tcPrChange w:id="38" w:author="Lisa Skumatz" w:date="2021-06-04T23:42:00Z">
              <w:tcPr>
                <w:tcW w:w="6901" w:type="dxa"/>
                <w:gridSpan w:val="2"/>
              </w:tcPr>
            </w:tcPrChange>
          </w:tcPr>
          <w:p w14:paraId="315E64CD" w14:textId="77777777" w:rsidR="00BB11B6" w:rsidRDefault="00BB11B6" w:rsidP="00D030A8">
            <w:pPr>
              <w:spacing w:after="0" w:line="240" w:lineRule="auto"/>
              <w:ind w:right="2"/>
              <w:rPr>
                <w:ins w:id="39" w:author="Lisa Skumatz" w:date="2021-06-04T23:41:00Z"/>
              </w:rPr>
            </w:pPr>
            <w:ins w:id="40" w:author="Lisa Skumatz" w:date="2021-06-04T23:29:00Z">
              <w:r w:rsidRPr="00B93602">
                <w:t>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w:t>
              </w:r>
              <w:r>
                <w:t xml:space="preserve">  </w:t>
              </w:r>
            </w:ins>
          </w:p>
          <w:p w14:paraId="29749270" w14:textId="757C01CF" w:rsidR="00D030A8" w:rsidRDefault="00D030A8" w:rsidP="00157FB3">
            <w:pPr>
              <w:spacing w:after="0" w:line="240" w:lineRule="auto"/>
              <w:ind w:right="2"/>
              <w:rPr>
                <w:ins w:id="41" w:author="Lisa Skumatz" w:date="2021-06-04T23:28:00Z"/>
              </w:rPr>
            </w:pPr>
          </w:p>
        </w:tc>
      </w:tr>
      <w:tr w:rsidR="00BB11B6" w14:paraId="09DEBCB7" w14:textId="77777777" w:rsidTr="00D030A8">
        <w:trPr>
          <w:ins w:id="42" w:author="Lisa Skumatz" w:date="2021-06-04T23:28:00Z"/>
        </w:trPr>
        <w:tc>
          <w:tcPr>
            <w:tcW w:w="2685" w:type="dxa"/>
            <w:tcPrChange w:id="43" w:author="Lisa Skumatz" w:date="2021-06-04T23:42:00Z">
              <w:tcPr>
                <w:tcW w:w="2685" w:type="dxa"/>
              </w:tcPr>
            </w:tcPrChange>
          </w:tcPr>
          <w:p w14:paraId="7FD04DA0" w14:textId="0AE797A5" w:rsidR="00BB11B6" w:rsidRDefault="00BB11B6" w:rsidP="00157FB3">
            <w:pPr>
              <w:spacing w:after="0" w:line="240" w:lineRule="auto"/>
              <w:ind w:left="0" w:firstLine="0"/>
              <w:rPr>
                <w:ins w:id="44" w:author="Lisa Skumatz" w:date="2021-06-04T23:28:00Z"/>
              </w:rPr>
            </w:pPr>
            <w:ins w:id="45" w:author="Lisa Skumatz" w:date="2021-06-04T23:29:00Z">
              <w:r>
                <w:t>EEB Evaluation Committee</w:t>
              </w:r>
            </w:ins>
          </w:p>
        </w:tc>
        <w:tc>
          <w:tcPr>
            <w:tcW w:w="6901" w:type="dxa"/>
            <w:vAlign w:val="center"/>
            <w:tcPrChange w:id="46" w:author="Lisa Skumatz" w:date="2021-06-04T23:42:00Z">
              <w:tcPr>
                <w:tcW w:w="6901" w:type="dxa"/>
                <w:gridSpan w:val="2"/>
              </w:tcPr>
            </w:tcPrChange>
          </w:tcPr>
          <w:p w14:paraId="7E3EF71D" w14:textId="77777777" w:rsidR="00BB11B6" w:rsidRDefault="00BB11B6" w:rsidP="00D030A8">
            <w:pPr>
              <w:spacing w:after="0" w:line="240" w:lineRule="auto"/>
              <w:ind w:right="2"/>
              <w:rPr>
                <w:ins w:id="47" w:author="Lisa Skumatz" w:date="2021-06-04T23:42:00Z"/>
              </w:rPr>
            </w:pPr>
            <w:ins w:id="48" w:author="Lisa Skumatz" w:date="2021-06-04T23:29:00Z">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Evaluation Administrator is independent from the EEB Technical Consultants and the Program Administrators. The EEB Evaluation Administrator reports directly to the EEB Evaluation Committee.  </w:t>
              </w:r>
              <w:commentRangeStart w:id="49"/>
              <w:commentRangeStart w:id="50"/>
              <w:commentRangeEnd w:id="49"/>
              <w:r>
                <w:rPr>
                  <w:rStyle w:val="CommentReference"/>
                </w:rPr>
                <w:commentReference w:id="49"/>
              </w:r>
            </w:ins>
            <w:commentRangeEnd w:id="50"/>
            <w:ins w:id="51" w:author="Lisa Skumatz" w:date="2021-06-04T23:31:00Z">
              <w:r>
                <w:rPr>
                  <w:rStyle w:val="CommentReference"/>
                </w:rPr>
                <w:commentReference w:id="50"/>
              </w:r>
            </w:ins>
          </w:p>
          <w:p w14:paraId="753EEB88" w14:textId="0D4DD708" w:rsidR="00D030A8" w:rsidRDefault="00D030A8" w:rsidP="00157FB3">
            <w:pPr>
              <w:spacing w:after="0" w:line="240" w:lineRule="auto"/>
              <w:ind w:right="2"/>
              <w:rPr>
                <w:ins w:id="52" w:author="Lisa Skumatz" w:date="2021-06-04T23:28:00Z"/>
              </w:rPr>
            </w:pPr>
          </w:p>
        </w:tc>
      </w:tr>
      <w:tr w:rsidR="00BB11B6" w14:paraId="6DEA15A8" w14:textId="77777777" w:rsidTr="00D030A8">
        <w:trPr>
          <w:ins w:id="53" w:author="Lisa Skumatz" w:date="2021-06-04T23:28:00Z"/>
        </w:trPr>
        <w:tc>
          <w:tcPr>
            <w:tcW w:w="2685" w:type="dxa"/>
            <w:tcPrChange w:id="54" w:author="Lisa Skumatz" w:date="2021-06-04T23:42:00Z">
              <w:tcPr>
                <w:tcW w:w="2685" w:type="dxa"/>
              </w:tcPr>
            </w:tcPrChange>
          </w:tcPr>
          <w:p w14:paraId="615AFDFE" w14:textId="27AA3A89" w:rsidR="00BB11B6" w:rsidRDefault="00BB11B6" w:rsidP="00157FB3">
            <w:pPr>
              <w:spacing w:after="0" w:line="240" w:lineRule="auto"/>
              <w:ind w:left="0" w:firstLine="0"/>
              <w:rPr>
                <w:ins w:id="55" w:author="Lisa Skumatz" w:date="2021-06-04T23:28:00Z"/>
              </w:rPr>
            </w:pPr>
            <w:ins w:id="56" w:author="Lisa Skumatz" w:date="2021-06-04T23:30:00Z">
              <w:r>
                <w:t>EEB Evaluation Contractor</w:t>
              </w:r>
            </w:ins>
          </w:p>
        </w:tc>
        <w:tc>
          <w:tcPr>
            <w:tcW w:w="6901" w:type="dxa"/>
            <w:tcPrChange w:id="57" w:author="Lisa Skumatz" w:date="2021-06-04T23:42:00Z">
              <w:tcPr>
                <w:tcW w:w="6901" w:type="dxa"/>
                <w:gridSpan w:val="2"/>
              </w:tcPr>
            </w:tcPrChange>
          </w:tcPr>
          <w:p w14:paraId="67C151DF" w14:textId="77777777" w:rsidR="00BB11B6" w:rsidRDefault="00BB11B6" w:rsidP="00D030A8">
            <w:pPr>
              <w:spacing w:after="0" w:line="240" w:lineRule="auto"/>
              <w:ind w:right="2"/>
              <w:rPr>
                <w:ins w:id="58" w:author="Lisa Skumatz" w:date="2021-06-04T23:42:00Z"/>
              </w:rPr>
            </w:pPr>
            <w:ins w:id="59" w:author="Lisa Skumatz" w:date="2021-06-04T23:36:00Z">
              <w:r>
                <w:t>The firm or group of firms which is retained to complete program evaluation and market assessment studies on behalf of the Energy Efficiency Board Evaluation Committee.</w:t>
              </w:r>
            </w:ins>
          </w:p>
          <w:p w14:paraId="7ACEE312" w14:textId="509B0FFE" w:rsidR="00D030A8" w:rsidRDefault="00D030A8" w:rsidP="00157FB3">
            <w:pPr>
              <w:spacing w:after="0" w:line="240" w:lineRule="auto"/>
              <w:ind w:right="2"/>
              <w:rPr>
                <w:ins w:id="60" w:author="Lisa Skumatz" w:date="2021-06-04T23:28:00Z"/>
              </w:rPr>
            </w:pPr>
          </w:p>
        </w:tc>
      </w:tr>
      <w:tr w:rsidR="00BB11B6" w14:paraId="71D4FE4A" w14:textId="77777777" w:rsidTr="00D030A8">
        <w:trPr>
          <w:ins w:id="61" w:author="Lisa Skumatz" w:date="2021-06-04T23:28:00Z"/>
        </w:trPr>
        <w:tc>
          <w:tcPr>
            <w:tcW w:w="2685" w:type="dxa"/>
            <w:tcPrChange w:id="62" w:author="Lisa Skumatz" w:date="2021-06-04T23:42:00Z">
              <w:tcPr>
                <w:tcW w:w="2685" w:type="dxa"/>
              </w:tcPr>
            </w:tcPrChange>
          </w:tcPr>
          <w:p w14:paraId="365BCFBB" w14:textId="47A1F1C0" w:rsidR="00BB11B6" w:rsidRDefault="00BB11B6" w:rsidP="00157FB3">
            <w:pPr>
              <w:spacing w:after="0" w:line="240" w:lineRule="auto"/>
              <w:ind w:left="0" w:firstLine="0"/>
              <w:rPr>
                <w:ins w:id="63" w:author="Lisa Skumatz" w:date="2021-06-04T23:28:00Z"/>
              </w:rPr>
            </w:pPr>
            <w:ins w:id="64" w:author="Lisa Skumatz" w:date="2021-06-04T23:37:00Z">
              <w:r>
                <w:t>Evaluation Team</w:t>
              </w:r>
            </w:ins>
          </w:p>
        </w:tc>
        <w:tc>
          <w:tcPr>
            <w:tcW w:w="6901" w:type="dxa"/>
            <w:tcPrChange w:id="65" w:author="Lisa Skumatz" w:date="2021-06-04T23:42:00Z">
              <w:tcPr>
                <w:tcW w:w="6901" w:type="dxa"/>
                <w:gridSpan w:val="2"/>
              </w:tcPr>
            </w:tcPrChange>
          </w:tcPr>
          <w:p w14:paraId="7AC6060A" w14:textId="77777777" w:rsidR="00BB11B6" w:rsidRDefault="00D030A8" w:rsidP="00D030A8">
            <w:pPr>
              <w:spacing w:after="0" w:line="240" w:lineRule="auto"/>
              <w:ind w:right="2"/>
              <w:rPr>
                <w:ins w:id="66" w:author="Lisa Skumatz" w:date="2021-06-04T23:42:00Z"/>
              </w:rPr>
            </w:pPr>
            <w:ins w:id="67" w:author="Lisa Skumatz" w:date="2021-06-04T23:37:00Z">
              <w:r>
                <w:t>The Evaluation Team is made up of the Evaluation Administrator, Evaluation Contractor and the Evaluation Committee.</w:t>
              </w:r>
            </w:ins>
          </w:p>
          <w:p w14:paraId="7B3D182A" w14:textId="7E6EC69A" w:rsidR="00D030A8" w:rsidRDefault="00D030A8" w:rsidP="00157FB3">
            <w:pPr>
              <w:spacing w:after="0" w:line="240" w:lineRule="auto"/>
              <w:ind w:right="2"/>
              <w:rPr>
                <w:ins w:id="68" w:author="Lisa Skumatz" w:date="2021-06-04T23:28:00Z"/>
              </w:rPr>
            </w:pPr>
          </w:p>
        </w:tc>
      </w:tr>
      <w:tr w:rsidR="00BB11B6" w14:paraId="0B4CC7A6" w14:textId="77777777" w:rsidTr="00D030A8">
        <w:trPr>
          <w:ins w:id="69" w:author="Lisa Skumatz" w:date="2021-06-04T23:28:00Z"/>
        </w:trPr>
        <w:tc>
          <w:tcPr>
            <w:tcW w:w="2685" w:type="dxa"/>
            <w:tcPrChange w:id="70" w:author="Lisa Skumatz" w:date="2021-06-04T23:42:00Z">
              <w:tcPr>
                <w:tcW w:w="2685" w:type="dxa"/>
              </w:tcPr>
            </w:tcPrChange>
          </w:tcPr>
          <w:p w14:paraId="554A9291" w14:textId="1D121A25" w:rsidR="00BB11B6" w:rsidRDefault="00D030A8" w:rsidP="00157FB3">
            <w:pPr>
              <w:spacing w:after="0" w:line="240" w:lineRule="auto"/>
              <w:ind w:left="0" w:firstLine="0"/>
              <w:rPr>
                <w:ins w:id="71" w:author="Lisa Skumatz" w:date="2021-06-04T23:28:00Z"/>
              </w:rPr>
            </w:pPr>
            <w:ins w:id="72" w:author="Lisa Skumatz" w:date="2021-06-04T23:37:00Z">
              <w:r>
                <w:t>Program Administrators / Companies</w:t>
              </w:r>
            </w:ins>
          </w:p>
        </w:tc>
        <w:tc>
          <w:tcPr>
            <w:tcW w:w="6901" w:type="dxa"/>
            <w:tcPrChange w:id="73" w:author="Lisa Skumatz" w:date="2021-06-04T23:42:00Z">
              <w:tcPr>
                <w:tcW w:w="6901" w:type="dxa"/>
                <w:gridSpan w:val="2"/>
              </w:tcPr>
            </w:tcPrChange>
          </w:tcPr>
          <w:p w14:paraId="298CACF9" w14:textId="77777777" w:rsidR="00BB11B6" w:rsidRDefault="00D030A8" w:rsidP="00D030A8">
            <w:pPr>
              <w:spacing w:after="0" w:line="240" w:lineRule="auto"/>
              <w:ind w:left="-14" w:firstLine="0"/>
              <w:rPr>
                <w:ins w:id="74" w:author="Lisa Skumatz" w:date="2021-06-04T23:42:00Z"/>
              </w:rPr>
            </w:pPr>
            <w:ins w:id="75" w:author="Lisa Skumatz" w:date="2021-06-04T23:37:00Z">
              <w:r>
                <w:t>Program managers or program representatives from the Companies.  Program</w:t>
              </w:r>
              <w:r>
                <w:t xml:space="preserve"> </w:t>
              </w:r>
              <w:r>
                <w:t>Administrators are not intended to be Other</w:t>
              </w:r>
              <w:r>
                <w:t xml:space="preserve"> </w:t>
              </w:r>
              <w:r>
                <w:t xml:space="preserve">Persons. </w:t>
              </w:r>
            </w:ins>
          </w:p>
          <w:p w14:paraId="28E599DF" w14:textId="19E2B6D4" w:rsidR="00D030A8" w:rsidRDefault="00D030A8" w:rsidP="00D030A8">
            <w:pPr>
              <w:spacing w:after="0" w:line="240" w:lineRule="auto"/>
              <w:ind w:left="-14" w:firstLine="0"/>
              <w:rPr>
                <w:ins w:id="76" w:author="Lisa Skumatz" w:date="2021-06-04T23:28:00Z"/>
              </w:rPr>
              <w:pPrChange w:id="77" w:author="Lisa Skumatz" w:date="2021-06-04T23:41:00Z">
                <w:pPr>
                  <w:spacing w:after="0" w:line="240" w:lineRule="auto"/>
                  <w:ind w:right="2"/>
                </w:pPr>
              </w:pPrChange>
            </w:pPr>
          </w:p>
        </w:tc>
      </w:tr>
      <w:tr w:rsidR="00BB11B6" w14:paraId="7698398F" w14:textId="77777777" w:rsidTr="00D030A8">
        <w:trPr>
          <w:ins w:id="78" w:author="Lisa Skumatz" w:date="2021-06-04T23:28:00Z"/>
        </w:trPr>
        <w:tc>
          <w:tcPr>
            <w:tcW w:w="2685" w:type="dxa"/>
            <w:tcPrChange w:id="79" w:author="Lisa Skumatz" w:date="2021-06-04T23:42:00Z">
              <w:tcPr>
                <w:tcW w:w="2685" w:type="dxa"/>
              </w:tcPr>
            </w:tcPrChange>
          </w:tcPr>
          <w:p w14:paraId="3E1DAB96" w14:textId="7EC99AED" w:rsidR="00BB11B6" w:rsidRDefault="00D030A8" w:rsidP="00157FB3">
            <w:pPr>
              <w:spacing w:after="0" w:line="240" w:lineRule="auto"/>
              <w:ind w:left="0" w:firstLine="0"/>
              <w:rPr>
                <w:ins w:id="80" w:author="Lisa Skumatz" w:date="2021-06-04T23:28:00Z"/>
              </w:rPr>
            </w:pPr>
            <w:ins w:id="81" w:author="Lisa Skumatz" w:date="2021-06-04T23:38:00Z">
              <w:r>
                <w:t>Program Persons</w:t>
              </w:r>
            </w:ins>
          </w:p>
        </w:tc>
        <w:tc>
          <w:tcPr>
            <w:tcW w:w="6901" w:type="dxa"/>
            <w:tcPrChange w:id="82" w:author="Lisa Skumatz" w:date="2021-06-04T23:42:00Z">
              <w:tcPr>
                <w:tcW w:w="6901" w:type="dxa"/>
                <w:gridSpan w:val="2"/>
              </w:tcPr>
            </w:tcPrChange>
          </w:tcPr>
          <w:p w14:paraId="38D7D301" w14:textId="77777777" w:rsidR="00BB11B6" w:rsidRDefault="00D030A8" w:rsidP="00D030A8">
            <w:pPr>
              <w:spacing w:after="0" w:line="240" w:lineRule="auto"/>
              <w:ind w:right="2"/>
              <w:rPr>
                <w:ins w:id="83" w:author="Lisa Skumatz" w:date="2021-06-04T23:42:00Z"/>
              </w:rPr>
            </w:pPr>
            <w:ins w:id="84" w:author="Lisa Skumatz" w:date="2021-06-04T23:38:00Z">
              <w:r>
                <w:t>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staff; ; and the EEB Technical Consultants are collectively Program Persons.</w:t>
              </w:r>
            </w:ins>
          </w:p>
          <w:p w14:paraId="134C7103" w14:textId="14D48AA7" w:rsidR="00D030A8" w:rsidRDefault="00D030A8" w:rsidP="00157FB3">
            <w:pPr>
              <w:spacing w:after="0" w:line="240" w:lineRule="auto"/>
              <w:ind w:right="2"/>
              <w:rPr>
                <w:ins w:id="85" w:author="Lisa Skumatz" w:date="2021-06-04T23:28:00Z"/>
              </w:rPr>
            </w:pPr>
          </w:p>
        </w:tc>
      </w:tr>
      <w:tr w:rsidR="00BB11B6" w14:paraId="7A98E5E0" w14:textId="77777777" w:rsidTr="00D030A8">
        <w:trPr>
          <w:ins w:id="86" w:author="Lisa Skumatz" w:date="2021-06-04T23:30:00Z"/>
        </w:trPr>
        <w:tc>
          <w:tcPr>
            <w:tcW w:w="2685" w:type="dxa"/>
            <w:tcPrChange w:id="87" w:author="Lisa Skumatz" w:date="2021-06-04T23:42:00Z">
              <w:tcPr>
                <w:tcW w:w="2685" w:type="dxa"/>
              </w:tcPr>
            </w:tcPrChange>
          </w:tcPr>
          <w:p w14:paraId="70735EF6" w14:textId="6EE26856" w:rsidR="00BB11B6" w:rsidRDefault="00D030A8" w:rsidP="00157FB3">
            <w:pPr>
              <w:spacing w:after="0" w:line="240" w:lineRule="auto"/>
              <w:ind w:left="0" w:firstLine="0"/>
              <w:rPr>
                <w:ins w:id="88" w:author="Lisa Skumatz" w:date="2021-06-04T23:30:00Z"/>
              </w:rPr>
            </w:pPr>
            <w:ins w:id="89" w:author="Lisa Skumatz" w:date="2021-06-04T23:39:00Z">
              <w:r>
                <w:t>Other Persons</w:t>
              </w:r>
            </w:ins>
          </w:p>
        </w:tc>
        <w:tc>
          <w:tcPr>
            <w:tcW w:w="6901" w:type="dxa"/>
            <w:tcPrChange w:id="90" w:author="Lisa Skumatz" w:date="2021-06-04T23:42:00Z">
              <w:tcPr>
                <w:tcW w:w="6901" w:type="dxa"/>
                <w:gridSpan w:val="2"/>
              </w:tcPr>
            </w:tcPrChange>
          </w:tcPr>
          <w:p w14:paraId="372A0F54" w14:textId="77777777" w:rsidR="00D030A8" w:rsidRDefault="00D030A8" w:rsidP="00D030A8">
            <w:pPr>
              <w:tabs>
                <w:tab w:val="center" w:pos="6022"/>
              </w:tabs>
              <w:spacing w:after="0" w:line="240" w:lineRule="auto"/>
              <w:ind w:left="-15" w:firstLine="0"/>
              <w:rPr>
                <w:ins w:id="91" w:author="Lisa Skumatz" w:date="2021-06-04T23:39:00Z"/>
              </w:rPr>
              <w:pPrChange w:id="92" w:author="Lisa Skumatz" w:date="2021-06-04T23:41:00Z">
                <w:pPr>
                  <w:tabs>
                    <w:tab w:val="center" w:pos="6022"/>
                  </w:tabs>
                  <w:spacing w:after="13"/>
                  <w:ind w:left="-15" w:firstLine="0"/>
                </w:pPr>
              </w:pPrChange>
            </w:pPr>
            <w:ins w:id="93" w:author="Lisa Skumatz" w:date="2021-06-04T23:39:00Z">
              <w:r>
                <w:t xml:space="preserve">Other Persons include Program Vendors and Implementers and members </w:t>
              </w:r>
            </w:ins>
          </w:p>
          <w:p w14:paraId="3FE44044" w14:textId="77777777" w:rsidR="00BB11B6" w:rsidRDefault="00D030A8" w:rsidP="00D030A8">
            <w:pPr>
              <w:spacing w:after="0" w:line="240" w:lineRule="auto"/>
              <w:ind w:right="2"/>
              <w:rPr>
                <w:ins w:id="94" w:author="Lisa Skumatz" w:date="2021-06-04T23:42:00Z"/>
              </w:rPr>
            </w:pPr>
            <w:ins w:id="95" w:author="Lisa Skumatz" w:date="2021-06-04T23:39:00Z">
              <w:r>
                <w:t>of the public.</w:t>
              </w:r>
            </w:ins>
          </w:p>
          <w:p w14:paraId="150EF9FC" w14:textId="4AC698E4" w:rsidR="00D030A8" w:rsidRDefault="00D030A8" w:rsidP="00157FB3">
            <w:pPr>
              <w:spacing w:after="0" w:line="240" w:lineRule="auto"/>
              <w:ind w:right="2"/>
              <w:rPr>
                <w:ins w:id="96" w:author="Lisa Skumatz" w:date="2021-06-04T23:30:00Z"/>
              </w:rPr>
            </w:pPr>
          </w:p>
        </w:tc>
      </w:tr>
      <w:tr w:rsidR="00BB11B6" w14:paraId="6B95704E" w14:textId="77777777" w:rsidTr="00D030A8">
        <w:trPr>
          <w:ins w:id="97" w:author="Lisa Skumatz" w:date="2021-06-04T23:30:00Z"/>
        </w:trPr>
        <w:tc>
          <w:tcPr>
            <w:tcW w:w="2685" w:type="dxa"/>
            <w:tcPrChange w:id="98" w:author="Lisa Skumatz" w:date="2021-06-04T23:42:00Z">
              <w:tcPr>
                <w:tcW w:w="2685" w:type="dxa"/>
              </w:tcPr>
            </w:tcPrChange>
          </w:tcPr>
          <w:p w14:paraId="760ED716" w14:textId="23F63B5A" w:rsidR="00BB11B6" w:rsidRDefault="00D030A8" w:rsidP="00157FB3">
            <w:pPr>
              <w:spacing w:after="0" w:line="240" w:lineRule="auto"/>
              <w:ind w:left="0" w:firstLine="0"/>
              <w:rPr>
                <w:ins w:id="99" w:author="Lisa Skumatz" w:date="2021-06-04T23:30:00Z"/>
              </w:rPr>
            </w:pPr>
            <w:ins w:id="100" w:author="Lisa Skumatz" w:date="2021-06-04T23:39:00Z">
              <w:r>
                <w:t>Evaluation Studies / Research</w:t>
              </w:r>
            </w:ins>
          </w:p>
        </w:tc>
        <w:tc>
          <w:tcPr>
            <w:tcW w:w="6901" w:type="dxa"/>
            <w:tcPrChange w:id="101" w:author="Lisa Skumatz" w:date="2021-06-04T23:42:00Z">
              <w:tcPr>
                <w:tcW w:w="6901" w:type="dxa"/>
                <w:gridSpan w:val="2"/>
              </w:tcPr>
            </w:tcPrChange>
          </w:tcPr>
          <w:p w14:paraId="489B48E3" w14:textId="4E72017B" w:rsidR="00BB11B6" w:rsidRDefault="00D030A8" w:rsidP="00D030A8">
            <w:pPr>
              <w:spacing w:after="0" w:line="240" w:lineRule="auto"/>
              <w:ind w:right="2"/>
              <w:rPr>
                <w:ins w:id="102" w:author="Lisa Skumatz" w:date="2021-06-04T23:42:00Z"/>
              </w:rPr>
            </w:pPr>
            <w:moveToRangeStart w:id="103" w:author="Lisa Skumatz" w:date="2021-06-04T23:39:00Z" w:name="move73742390"/>
            <w:moveTo w:id="104" w:author="Lisa Skumatz" w:date="2021-06-04T23:39:00Z">
              <w:r>
                <w:t xml:space="preserve">Evaluation Studies / Research:  Studies or research undertaken that to evaluate program performance and </w:t>
              </w:r>
            </w:moveTo>
            <w:ins w:id="105" w:author="Lisa Skumatz" w:date="2021-06-04T23:49:00Z">
              <w:r w:rsidR="007C3EDA" w:rsidRPr="007C3EDA">
                <w:rPr>
                  <w:highlight w:val="yellow"/>
                  <w:rPrChange w:id="106" w:author="Lisa Skumatz" w:date="2021-06-04T23:49:00Z">
                    <w:rPr/>
                  </w:rPrChange>
                </w:rPr>
                <w:t xml:space="preserve">provide data </w:t>
              </w:r>
              <w:r w:rsidR="007C3EDA">
                <w:rPr>
                  <w:highlight w:val="yellow"/>
                </w:rPr>
                <w:t xml:space="preserve">supporting </w:t>
              </w:r>
            </w:ins>
            <w:moveTo w:id="107" w:author="Lisa Skumatz" w:date="2021-06-04T23:39:00Z">
              <w:r>
                <w:t>cost-</w:t>
              </w:r>
              <w:commentRangeStart w:id="108"/>
              <w:commentRangeStart w:id="109"/>
              <w:commentRangeStart w:id="110"/>
              <w:r>
                <w:t>effectiveness</w:t>
              </w:r>
              <w:commentRangeEnd w:id="108"/>
              <w:r>
                <w:rPr>
                  <w:rStyle w:val="CommentReference"/>
                </w:rPr>
                <w:commentReference w:id="108"/>
              </w:r>
              <w:commentRangeEnd w:id="109"/>
              <w:r>
                <w:rPr>
                  <w:rStyle w:val="CommentReference"/>
                </w:rPr>
                <w:commentReference w:id="109"/>
              </w:r>
            </w:moveTo>
            <w:commentRangeEnd w:id="110"/>
            <w:r w:rsidR="007C3EDA">
              <w:rPr>
                <w:rStyle w:val="CommentReference"/>
              </w:rPr>
              <w:commentReference w:id="110"/>
            </w:r>
            <w:moveTo w:id="111" w:author="Lisa Skumatz" w:date="2021-06-04T23:39:00Z">
              <w:r>
                <w:t>, including process evaluations, impact evaluations, free ridership / attribution / net-to-gross, or market research serving to identify baselines for impact studies or other studies.  These studies are called out because their evaluations must be treated as independent, without influence from those involved in implementation or planning of the programs they evaluate.  Non-evaluation studies are all others overseen by the EEB Evaluation Committee, including, for example, customer segment research, measure performance analyses, market assessment studies, studies of customer preferences, other baseline studies, and other studies designed to collect and develop information other than that to evaluate program performance</w:t>
              </w:r>
            </w:moveTo>
            <w:ins w:id="112" w:author="Lisa Skumatz" w:date="2021-06-04T23:40:00Z">
              <w:r>
                <w:t>.</w:t>
              </w:r>
            </w:ins>
            <w:commentRangeStart w:id="113"/>
            <w:commentRangeStart w:id="114"/>
            <w:moveTo w:id="115" w:author="Lisa Skumatz" w:date="2021-06-04T23:39:00Z">
              <w:del w:id="116" w:author="Lisa Skumatz" w:date="2021-06-04T23:40:00Z">
                <w:r w:rsidDel="00D030A8">
                  <w:delText>,</w:delText>
                </w:r>
              </w:del>
              <w:r>
                <w:t xml:space="preserve">  </w:t>
              </w:r>
              <w:commentRangeEnd w:id="113"/>
              <w:r>
                <w:rPr>
                  <w:rStyle w:val="CommentReference"/>
                </w:rPr>
                <w:commentReference w:id="113"/>
              </w:r>
            </w:moveTo>
            <w:moveToRangeEnd w:id="103"/>
            <w:commentRangeEnd w:id="114"/>
            <w:r w:rsidR="007C3EDA">
              <w:rPr>
                <w:rStyle w:val="CommentReference"/>
              </w:rPr>
              <w:commentReference w:id="114"/>
            </w:r>
          </w:p>
          <w:p w14:paraId="325E6D57" w14:textId="08480CAD" w:rsidR="00D030A8" w:rsidRDefault="00D030A8" w:rsidP="00D030A8">
            <w:pPr>
              <w:spacing w:after="0" w:line="240" w:lineRule="auto"/>
              <w:ind w:left="0" w:right="2" w:firstLine="0"/>
              <w:rPr>
                <w:ins w:id="117" w:author="Lisa Skumatz" w:date="2021-06-04T23:30:00Z"/>
              </w:rPr>
              <w:pPrChange w:id="118" w:author="Lisa Skumatz" w:date="2021-06-04T23:42:00Z">
                <w:pPr>
                  <w:spacing w:after="0" w:line="240" w:lineRule="auto"/>
                  <w:ind w:right="2"/>
                </w:pPr>
              </w:pPrChange>
            </w:pPr>
          </w:p>
        </w:tc>
      </w:tr>
      <w:tr w:rsidR="00BB11B6" w14:paraId="74EF4B70" w14:textId="77777777" w:rsidTr="00D030A8">
        <w:trPr>
          <w:ins w:id="119" w:author="Lisa Skumatz" w:date="2021-06-04T23:30:00Z"/>
        </w:trPr>
        <w:tc>
          <w:tcPr>
            <w:tcW w:w="2685" w:type="dxa"/>
            <w:tcPrChange w:id="120" w:author="Lisa Skumatz" w:date="2021-06-04T23:42:00Z">
              <w:tcPr>
                <w:tcW w:w="2685" w:type="dxa"/>
              </w:tcPr>
            </w:tcPrChange>
          </w:tcPr>
          <w:p w14:paraId="0CFCF8FB" w14:textId="5136ACA5" w:rsidR="00BB11B6" w:rsidRDefault="00D030A8" w:rsidP="00157FB3">
            <w:pPr>
              <w:spacing w:after="0" w:line="240" w:lineRule="auto"/>
              <w:ind w:left="0" w:firstLine="0"/>
              <w:rPr>
                <w:ins w:id="121" w:author="Lisa Skumatz" w:date="2021-06-04T23:30:00Z"/>
              </w:rPr>
            </w:pPr>
            <w:ins w:id="122" w:author="Lisa Skumatz" w:date="2021-06-04T23:39:00Z">
              <w:r>
                <w:t>Research Area Projects</w:t>
              </w:r>
            </w:ins>
          </w:p>
        </w:tc>
        <w:tc>
          <w:tcPr>
            <w:tcW w:w="6901" w:type="dxa"/>
            <w:tcPrChange w:id="123" w:author="Lisa Skumatz" w:date="2021-06-04T23:42:00Z">
              <w:tcPr>
                <w:tcW w:w="6901" w:type="dxa"/>
                <w:gridSpan w:val="2"/>
              </w:tcPr>
            </w:tcPrChange>
          </w:tcPr>
          <w:p w14:paraId="75E64853" w14:textId="77777777" w:rsidR="00D030A8" w:rsidRDefault="00D030A8" w:rsidP="00D030A8">
            <w:pPr>
              <w:tabs>
                <w:tab w:val="center" w:pos="5601"/>
              </w:tabs>
              <w:spacing w:after="0" w:line="240" w:lineRule="auto"/>
              <w:ind w:left="-15" w:firstLine="0"/>
              <w:rPr>
                <w:moveTo w:id="124" w:author="Lisa Skumatz" w:date="2021-06-04T23:40:00Z"/>
              </w:rPr>
              <w:pPrChange w:id="125" w:author="Lisa Skumatz" w:date="2021-06-04T23:41:00Z">
                <w:pPr>
                  <w:tabs>
                    <w:tab w:val="center" w:pos="5601"/>
                  </w:tabs>
                  <w:spacing w:after="11"/>
                  <w:ind w:left="-15" w:firstLine="0"/>
                </w:pPr>
              </w:pPrChange>
            </w:pPr>
            <w:moveToRangeStart w:id="126" w:author="Lisa Skumatz" w:date="2021-06-04T23:40:00Z" w:name="move73742419"/>
            <w:moveTo w:id="127" w:author="Lisa Skumatz" w:date="2021-06-04T23:40:00Z">
              <w:r>
                <w:t xml:space="preserve">Research Area Projects are projects managed by the Evaluation </w:t>
              </w:r>
            </w:moveTo>
          </w:p>
          <w:p w14:paraId="5FE87C24" w14:textId="1E7193B6" w:rsidR="00BB11B6" w:rsidRDefault="00D030A8" w:rsidP="00157FB3">
            <w:pPr>
              <w:spacing w:after="0" w:line="240" w:lineRule="auto"/>
              <w:ind w:right="2"/>
              <w:rPr>
                <w:ins w:id="128" w:author="Lisa Skumatz" w:date="2021-06-04T23:30:00Z"/>
              </w:rPr>
            </w:pPr>
            <w:moveTo w:id="129" w:author="Lisa Skumatz" w:date="2021-06-04T23:40:00Z">
              <w:r>
                <w:t xml:space="preserve">Administrator and </w:t>
              </w:r>
              <w:r w:rsidRPr="00157FB3">
                <w:t xml:space="preserve">conducted by Evaluation Contractors selected through a competitive RFP process.  The Research Area contracts will </w:t>
              </w:r>
              <w:r w:rsidRPr="007C3EDA">
                <w:rPr>
                  <w:rPrChange w:id="130" w:author="Lisa Skumatz" w:date="2021-06-04T23:49:00Z">
                    <w:rPr/>
                  </w:rPrChange>
                </w:rPr>
                <w:t xml:space="preserve">be issued in topic areas voted on by the Evaluation Committee, covering the Residential and Commercial / Industrial areas </w:t>
              </w:r>
              <w:r w:rsidRPr="007C3EDA">
                <w:rPr>
                  <w:rPrChange w:id="131" w:author="Lisa Skumatz" w:date="2021-06-04T23:49:00Z">
                    <w:rPr>
                      <w:highlight w:val="yellow"/>
                    </w:rPr>
                  </w:rPrChange>
                </w:rPr>
                <w:t>and potentially Cross-Cutting areas (covering topics that cross residential and C&amp;I sectors</w:t>
              </w:r>
              <w:r w:rsidRPr="00157FB3">
                <w:t>)</w:t>
              </w:r>
              <w:r w:rsidRPr="00933FF3">
                <w:t>.  It is expected that winning Research Area Contractor Teams will</w:t>
              </w:r>
              <w:r>
                <w:t xml:space="preserve"> be the first choice to conduct research in the 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w:t>
              </w:r>
            </w:moveTo>
            <w:moveToRangeEnd w:id="126"/>
          </w:p>
        </w:tc>
      </w:tr>
    </w:tbl>
    <w:p w14:paraId="4643F3D9" w14:textId="59174C00" w:rsidR="00BB11B6" w:rsidRDefault="00BB11B6" w:rsidP="00D030A8">
      <w:pPr>
        <w:spacing w:after="0" w:line="240" w:lineRule="auto"/>
        <w:rPr>
          <w:ins w:id="132" w:author="Lisa Skumatz" w:date="2021-06-04T23:27:00Z"/>
        </w:rPr>
        <w:pPrChange w:id="133" w:author="Lisa Skumatz" w:date="2021-06-04T23:41:00Z">
          <w:pPr/>
        </w:pPrChange>
      </w:pPr>
    </w:p>
    <w:p w14:paraId="6DCB8353" w14:textId="375F0A79" w:rsidR="00BB11B6" w:rsidRPr="00157FB3" w:rsidDel="00D030A8" w:rsidRDefault="00BB11B6" w:rsidP="00D030A8">
      <w:pPr>
        <w:spacing w:after="0" w:line="240" w:lineRule="auto"/>
        <w:rPr>
          <w:del w:id="134" w:author="Lisa Skumatz" w:date="2021-06-04T23:40:00Z"/>
        </w:rPr>
        <w:pPrChange w:id="135" w:author="Lisa Skumatz" w:date="2021-06-04T23:41:00Z">
          <w:pPr>
            <w:pStyle w:val="Heading1"/>
            <w:numPr>
              <w:numId w:val="0"/>
            </w:numPr>
            <w:spacing w:after="140"/>
            <w:ind w:left="-5" w:firstLine="0"/>
          </w:pPr>
        </w:pPrChange>
      </w:pPr>
    </w:p>
    <w:p w14:paraId="2EF41533" w14:textId="3713BE1C" w:rsidR="00210F29" w:rsidDel="00D030A8" w:rsidRDefault="00C13714" w:rsidP="00D030A8">
      <w:pPr>
        <w:spacing w:after="0" w:line="240" w:lineRule="auto"/>
        <w:ind w:left="2866" w:right="2" w:hanging="2881"/>
        <w:rPr>
          <w:del w:id="136" w:author="Lisa Skumatz" w:date="2021-06-04T23:40:00Z"/>
          <w:moveFrom w:id="137" w:author="Lisa Skumatz" w:date="2021-06-04T23:27:00Z"/>
        </w:rPr>
        <w:pPrChange w:id="138" w:author="Lisa Skumatz" w:date="2021-06-04T23:41:00Z">
          <w:pPr>
            <w:spacing w:after="9"/>
            <w:ind w:left="2866" w:right="2" w:hanging="2881"/>
          </w:pPr>
        </w:pPrChange>
      </w:pPr>
      <w:del w:id="139" w:author="Lisa Skumatz" w:date="2021-06-04T23:27:00Z">
        <w:r w:rsidDel="00BB11B6">
          <w:delText xml:space="preserve">EEB - Energy Efficiency Board </w:delText>
        </w:r>
      </w:del>
      <w:del w:id="140" w:author="Lisa Skumatz" w:date="2021-06-04T23:40:00Z">
        <w:r w:rsidDel="00D030A8">
          <w:tab/>
        </w:r>
      </w:del>
      <w:moveFromRangeStart w:id="141" w:author="Lisa Skumatz" w:date="2021-06-04T23:27:00Z" w:name="move73741688"/>
      <w:moveFrom w:id="142" w:author="Lisa Skumatz" w:date="2021-06-04T23:27:00Z">
        <w:del w:id="143" w:author="Lisa Skumatz" w:date="2021-06-04T23:40:00Z">
          <w:r w:rsidDel="00D030A8">
            <w:delText>The Energy Conservation Management Board (EEB or the Board) is a statutorily formed body of representatives identified in Connecticut General Statutes Section 16-245m.  The EEB’s role is to: advise and assist the electric distribution companies and gas companies in the development of combined conservation and load management energy efficiency plans; assisting the electric distribution and gas companies in implementing such plan</w:delText>
          </w:r>
          <w:r w:rsidR="00380A26" w:rsidDel="00D030A8">
            <w:delText>s</w:delText>
          </w:r>
          <w:r w:rsidDel="00D030A8">
            <w:delText>; collaborating with the Connecticut Green Bank to further the goals of such plan</w:delText>
          </w:r>
          <w:r w:rsidR="00150B21" w:rsidDel="00D030A8">
            <w:delText>s</w:delText>
          </w:r>
          <w:r w:rsidDel="00D030A8">
            <w:delText xml:space="preserve">; to coordinate the programs and activities funded by the Clean Energy Fund and the Energy Efficiency Fund; and reporting to the General </w:delText>
          </w:r>
        </w:del>
      </w:moveFrom>
    </w:p>
    <w:p w14:paraId="64DE06CA" w14:textId="29A3D4A8" w:rsidR="00210F29" w:rsidDel="00D030A8" w:rsidRDefault="00C13714" w:rsidP="00D030A8">
      <w:pPr>
        <w:spacing w:after="0" w:line="240" w:lineRule="auto"/>
        <w:ind w:left="2866" w:right="2" w:hanging="2881"/>
        <w:rPr>
          <w:del w:id="144" w:author="Lisa Skumatz" w:date="2021-06-04T23:40:00Z"/>
        </w:rPr>
        <w:pPrChange w:id="145" w:author="Lisa Skumatz" w:date="2021-06-04T23:41:00Z">
          <w:pPr>
            <w:spacing w:after="217" w:line="259" w:lineRule="auto"/>
            <w:ind w:right="187"/>
            <w:jc w:val="right"/>
          </w:pPr>
        </w:pPrChange>
      </w:pPr>
      <w:moveFrom w:id="146" w:author="Lisa Skumatz" w:date="2021-06-04T23:27:00Z">
        <w:del w:id="147" w:author="Lisa Skumatz" w:date="2021-06-04T23:40:00Z">
          <w:r w:rsidDel="00D030A8">
            <w:delText>Assembly.  Program Administrators are non-voting members of the Board.</w:delText>
          </w:r>
        </w:del>
      </w:moveFrom>
      <w:moveFromRangeEnd w:id="141"/>
      <w:del w:id="148" w:author="Lisa Skumatz" w:date="2021-06-04T23:40:00Z">
        <w:r w:rsidDel="00D030A8">
          <w:delText xml:space="preserve"> </w:delText>
        </w:r>
      </w:del>
    </w:p>
    <w:p w14:paraId="34B7553D" w14:textId="6C8888B3" w:rsidR="00210F29" w:rsidRPr="00B93602" w:rsidDel="00D030A8" w:rsidRDefault="00C13714" w:rsidP="00D030A8">
      <w:pPr>
        <w:spacing w:after="0" w:line="240" w:lineRule="auto"/>
        <w:ind w:left="2866" w:right="2" w:hanging="2881"/>
        <w:rPr>
          <w:del w:id="149" w:author="Lisa Skumatz" w:date="2021-06-04T23:40:00Z"/>
        </w:rPr>
        <w:pPrChange w:id="150" w:author="Lisa Skumatz" w:date="2021-06-04T23:41:00Z">
          <w:pPr>
            <w:spacing w:after="0"/>
            <w:ind w:left="2866" w:right="2" w:hanging="2881"/>
          </w:pPr>
        </w:pPrChange>
      </w:pPr>
      <w:del w:id="151" w:author="Lisa Skumatz" w:date="2021-06-04T23:28:00Z">
        <w:r w:rsidDel="00BB11B6">
          <w:delText xml:space="preserve">EEB Evaluation Administrator </w:delText>
        </w:r>
      </w:del>
      <w:del w:id="152" w:author="Lisa Skumatz" w:date="2021-06-04T23:40:00Z">
        <w:r w:rsidDel="00D030A8">
          <w:delText xml:space="preserve">  </w:delText>
        </w:r>
      </w:del>
      <w:moveFromRangeStart w:id="153" w:author="Lisa Skumatz" w:date="2021-06-04T23:29:00Z" w:name="move73741758"/>
      <w:moveFrom w:id="154" w:author="Lisa Skumatz" w:date="2021-06-04T23:29:00Z">
        <w:del w:id="155" w:author="Lisa Skumatz" w:date="2021-06-04T23:40:00Z">
          <w:r w:rsidDel="00D030A8">
            <w:delText xml:space="preserve"> The individual or firm(s) selected by the EEB Evaluation Committee to </w:delText>
          </w:r>
          <w:r w:rsidRPr="00B93602" w:rsidDel="00D030A8">
            <w:delText xml:space="preserve">manage program evaluations.   The Evaluation Administrator is one of the EEB Technical Consultants. </w:delText>
          </w:r>
          <w:r w:rsidR="00C239B9" w:rsidRPr="00B93602" w:rsidDel="00D030A8">
            <w:delText xml:space="preserve">  Also referred to as EA or EA Team.</w:delText>
          </w:r>
        </w:del>
      </w:moveFrom>
      <w:moveFromRangeEnd w:id="153"/>
    </w:p>
    <w:tbl>
      <w:tblPr>
        <w:tblStyle w:val="TableGrid1"/>
        <w:tblW w:w="9257" w:type="dxa"/>
        <w:tblInd w:w="0" w:type="dxa"/>
        <w:tblLook w:val="04A0" w:firstRow="1" w:lastRow="0" w:firstColumn="1" w:lastColumn="0" w:noHBand="0" w:noVBand="1"/>
      </w:tblPr>
      <w:tblGrid>
        <w:gridCol w:w="2710"/>
        <w:gridCol w:w="6547"/>
      </w:tblGrid>
      <w:tr w:rsidR="00210F29" w:rsidDel="00D030A8" w14:paraId="44F6CB69" w14:textId="71302950">
        <w:trPr>
          <w:trHeight w:val="1908"/>
          <w:del w:id="156" w:author="Lisa Skumatz" w:date="2021-06-04T23:40:00Z"/>
        </w:trPr>
        <w:tc>
          <w:tcPr>
            <w:tcW w:w="2710" w:type="dxa"/>
            <w:tcBorders>
              <w:top w:val="nil"/>
              <w:left w:val="nil"/>
              <w:bottom w:val="nil"/>
              <w:right w:val="nil"/>
            </w:tcBorders>
          </w:tcPr>
          <w:p w14:paraId="784DE78A" w14:textId="4CF132D6" w:rsidR="00210F29" w:rsidRPr="00B93602" w:rsidDel="00D030A8" w:rsidRDefault="00C13714" w:rsidP="00D030A8">
            <w:pPr>
              <w:spacing w:after="0" w:line="240" w:lineRule="auto"/>
              <w:ind w:left="0" w:firstLine="0"/>
              <w:rPr>
                <w:del w:id="157" w:author="Lisa Skumatz" w:date="2021-06-04T23:40:00Z"/>
              </w:rPr>
              <w:pPrChange w:id="158" w:author="Lisa Skumatz" w:date="2021-06-04T23:41:00Z">
                <w:pPr>
                  <w:spacing w:after="0" w:line="259" w:lineRule="auto"/>
                  <w:ind w:left="0" w:firstLine="0"/>
                </w:pPr>
              </w:pPrChange>
            </w:pPr>
            <w:del w:id="159" w:author="Lisa Skumatz" w:date="2021-06-04T23:29:00Z">
              <w:r w:rsidRPr="00B93602" w:rsidDel="00BB11B6">
                <w:delText xml:space="preserve">EEB Technical Consultants </w:delText>
              </w:r>
            </w:del>
          </w:p>
        </w:tc>
        <w:tc>
          <w:tcPr>
            <w:tcW w:w="6547" w:type="dxa"/>
            <w:tcBorders>
              <w:top w:val="nil"/>
              <w:left w:val="nil"/>
              <w:bottom w:val="nil"/>
              <w:right w:val="nil"/>
            </w:tcBorders>
          </w:tcPr>
          <w:p w14:paraId="5FB885ED" w14:textId="5C3826AA" w:rsidR="00210F29" w:rsidDel="00D030A8" w:rsidRDefault="00C13714" w:rsidP="00D030A8">
            <w:pPr>
              <w:spacing w:after="0" w:line="240" w:lineRule="auto"/>
              <w:ind w:left="170" w:firstLine="0"/>
              <w:rPr>
                <w:del w:id="160" w:author="Lisa Skumatz" w:date="2021-06-04T23:40:00Z"/>
              </w:rPr>
              <w:pPrChange w:id="161" w:author="Lisa Skumatz" w:date="2021-06-04T23:41:00Z">
                <w:pPr>
                  <w:spacing w:after="0" w:line="259" w:lineRule="auto"/>
                  <w:ind w:left="170" w:firstLine="0"/>
                </w:pPr>
              </w:pPrChange>
            </w:pPr>
            <w:del w:id="162" w:author="Lisa Skumatz" w:date="2021-06-04T23:29:00Z">
              <w:r w:rsidRPr="00B93602" w:rsidDel="00BB11B6">
                <w:delText>Managing and Program Consultants provide the Board with information to assist it in developing policy and positions; review utility plans and proposals; develop options for innovative program and plan modifications; provide assessments of utility positions and data; assist in framing and examining policy initiatives; prepare documents and represent Board positions at Board direction; and handle other tasks as assigned by the Board in the course of conducting its business.</w:delText>
              </w:r>
              <w:r w:rsidDel="00BB11B6">
                <w:delText xml:space="preserve">  </w:delText>
              </w:r>
            </w:del>
          </w:p>
        </w:tc>
      </w:tr>
      <w:tr w:rsidR="007656A2" w:rsidDel="00D030A8" w14:paraId="216F0E4B" w14:textId="572F9058">
        <w:trPr>
          <w:trHeight w:val="984"/>
          <w:del w:id="163" w:author="Lisa Skumatz" w:date="2021-06-04T23:40:00Z"/>
        </w:trPr>
        <w:tc>
          <w:tcPr>
            <w:tcW w:w="2710" w:type="dxa"/>
            <w:tcBorders>
              <w:top w:val="nil"/>
              <w:left w:val="nil"/>
              <w:bottom w:val="nil"/>
              <w:right w:val="nil"/>
            </w:tcBorders>
          </w:tcPr>
          <w:p w14:paraId="5EECA01E" w14:textId="5FADCEEF" w:rsidR="007656A2" w:rsidDel="00D030A8" w:rsidRDefault="007656A2" w:rsidP="00D030A8">
            <w:pPr>
              <w:spacing w:after="0" w:line="240" w:lineRule="auto"/>
              <w:ind w:left="0" w:firstLine="0"/>
              <w:rPr>
                <w:del w:id="164" w:author="Lisa Skumatz" w:date="2021-06-04T23:40:00Z"/>
              </w:rPr>
              <w:pPrChange w:id="165" w:author="Lisa Skumatz" w:date="2021-06-04T23:41:00Z">
                <w:pPr>
                  <w:spacing w:after="0" w:line="259" w:lineRule="auto"/>
                  <w:ind w:left="0" w:firstLine="0"/>
                </w:pPr>
              </w:pPrChange>
            </w:pPr>
            <w:commentRangeStart w:id="166"/>
            <w:del w:id="167" w:author="Lisa Skumatz" w:date="2021-06-04T23:29:00Z">
              <w:r w:rsidDel="00BB11B6">
                <w:delText>EEB Evaluation Committee</w:delText>
              </w:r>
            </w:del>
          </w:p>
        </w:tc>
        <w:tc>
          <w:tcPr>
            <w:tcW w:w="6547" w:type="dxa"/>
            <w:tcBorders>
              <w:top w:val="nil"/>
              <w:left w:val="nil"/>
              <w:bottom w:val="nil"/>
              <w:right w:val="nil"/>
            </w:tcBorders>
            <w:vAlign w:val="center"/>
          </w:tcPr>
          <w:p w14:paraId="36C7936A" w14:textId="29E87DD1" w:rsidR="007656A2" w:rsidDel="00D030A8" w:rsidRDefault="007656A2" w:rsidP="00D030A8">
            <w:pPr>
              <w:spacing w:after="0" w:line="240" w:lineRule="auto"/>
              <w:ind w:left="-5" w:right="2"/>
              <w:rPr>
                <w:del w:id="168" w:author="Lisa Skumatz" w:date="2021-06-04T23:40:00Z"/>
              </w:rPr>
              <w:pPrChange w:id="169" w:author="Lisa Skumatz" w:date="2021-06-04T23:41:00Z">
                <w:pPr>
                  <w:spacing w:after="6"/>
                  <w:ind w:left="-5" w:right="2"/>
                </w:pPr>
              </w:pPrChange>
            </w:pPr>
            <w:del w:id="170" w:author="Lisa Skumatz" w:date="2021-06-04T23:29:00Z">
              <w:r w:rsidDel="00BB11B6">
                <w:delTex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Evaluation Administrator is independent from the EEB Technical Consultants and the Program Administrators. The EEB Evaluation Administrator reports directly to the EEB Evaluation Committee.  </w:delText>
              </w:r>
              <w:commentRangeEnd w:id="166"/>
              <w:r w:rsidR="00024D4A" w:rsidDel="00BB11B6">
                <w:rPr>
                  <w:rStyle w:val="CommentReference"/>
                </w:rPr>
                <w:commentReference w:id="166"/>
              </w:r>
            </w:del>
          </w:p>
        </w:tc>
      </w:tr>
      <w:tr w:rsidR="00210F29" w:rsidDel="00D030A8" w14:paraId="3CC13357" w14:textId="4675FBF1">
        <w:trPr>
          <w:trHeight w:val="984"/>
          <w:del w:id="171" w:author="Lisa Skumatz" w:date="2021-06-04T23:40:00Z"/>
        </w:trPr>
        <w:tc>
          <w:tcPr>
            <w:tcW w:w="2710" w:type="dxa"/>
            <w:tcBorders>
              <w:top w:val="nil"/>
              <w:left w:val="nil"/>
              <w:bottom w:val="nil"/>
              <w:right w:val="nil"/>
            </w:tcBorders>
          </w:tcPr>
          <w:p w14:paraId="4AE64DB7" w14:textId="56C15C81" w:rsidR="00210F29" w:rsidDel="00D030A8" w:rsidRDefault="00C13714" w:rsidP="00D030A8">
            <w:pPr>
              <w:spacing w:after="0" w:line="240" w:lineRule="auto"/>
              <w:ind w:left="0" w:firstLine="0"/>
              <w:rPr>
                <w:del w:id="172" w:author="Lisa Skumatz" w:date="2021-06-04T23:40:00Z"/>
              </w:rPr>
              <w:pPrChange w:id="173" w:author="Lisa Skumatz" w:date="2021-06-04T23:41:00Z">
                <w:pPr>
                  <w:spacing w:after="0" w:line="259" w:lineRule="auto"/>
                  <w:ind w:left="0" w:firstLine="0"/>
                </w:pPr>
              </w:pPrChange>
            </w:pPr>
            <w:del w:id="174" w:author="Lisa Skumatz" w:date="2021-06-04T23:30:00Z">
              <w:r w:rsidDel="00BB11B6">
                <w:delText xml:space="preserve">EEB Evaluation Contractor </w:delText>
              </w:r>
            </w:del>
          </w:p>
        </w:tc>
        <w:tc>
          <w:tcPr>
            <w:tcW w:w="6547" w:type="dxa"/>
            <w:tcBorders>
              <w:top w:val="nil"/>
              <w:left w:val="nil"/>
              <w:bottom w:val="nil"/>
              <w:right w:val="nil"/>
            </w:tcBorders>
            <w:vAlign w:val="center"/>
          </w:tcPr>
          <w:p w14:paraId="004045C4" w14:textId="4149C777" w:rsidR="00210F29" w:rsidDel="00D030A8" w:rsidRDefault="00C13714" w:rsidP="00D030A8">
            <w:pPr>
              <w:spacing w:after="0" w:line="240" w:lineRule="auto"/>
              <w:ind w:left="170" w:firstLine="0"/>
              <w:rPr>
                <w:del w:id="175" w:author="Lisa Skumatz" w:date="2021-06-04T23:40:00Z"/>
              </w:rPr>
              <w:pPrChange w:id="176" w:author="Lisa Skumatz" w:date="2021-06-04T23:41:00Z">
                <w:pPr>
                  <w:spacing w:after="0" w:line="259" w:lineRule="auto"/>
                  <w:ind w:left="170" w:firstLine="0"/>
                </w:pPr>
              </w:pPrChange>
            </w:pPr>
            <w:del w:id="177" w:author="Lisa Skumatz" w:date="2021-06-04T23:36:00Z">
              <w:r w:rsidDel="00BB11B6">
                <w:delText xml:space="preserve">The firm or group of firms which is retained to complete program evaluation and market assessment studies on behalf of the Energy Efficiency Board Evaluation Committee. </w:delText>
              </w:r>
            </w:del>
            <w:del w:id="178" w:author="Lisa Skumatz" w:date="2021-06-04T23:40:00Z">
              <w:r w:rsidDel="00D030A8">
                <w:delText xml:space="preserve">  </w:delText>
              </w:r>
            </w:del>
          </w:p>
        </w:tc>
      </w:tr>
      <w:tr w:rsidR="00210F29" w:rsidDel="00D030A8" w14:paraId="2DB23F8C" w14:textId="29230306">
        <w:trPr>
          <w:trHeight w:val="603"/>
          <w:del w:id="179" w:author="Lisa Skumatz" w:date="2021-06-04T23:40:00Z"/>
        </w:trPr>
        <w:tc>
          <w:tcPr>
            <w:tcW w:w="2710" w:type="dxa"/>
            <w:tcBorders>
              <w:top w:val="nil"/>
              <w:left w:val="nil"/>
              <w:bottom w:val="nil"/>
              <w:right w:val="nil"/>
            </w:tcBorders>
          </w:tcPr>
          <w:p w14:paraId="5ADB60DB" w14:textId="374F32FB" w:rsidR="00210F29" w:rsidDel="00D030A8" w:rsidRDefault="00C13714" w:rsidP="00D030A8">
            <w:pPr>
              <w:spacing w:after="0" w:line="240" w:lineRule="auto"/>
              <w:ind w:left="0" w:firstLine="0"/>
              <w:rPr>
                <w:del w:id="180" w:author="Lisa Skumatz" w:date="2021-06-04T23:40:00Z"/>
              </w:rPr>
              <w:pPrChange w:id="181" w:author="Lisa Skumatz" w:date="2021-06-04T23:41:00Z">
                <w:pPr>
                  <w:spacing w:after="0" w:line="259" w:lineRule="auto"/>
                  <w:ind w:left="0" w:firstLine="0"/>
                </w:pPr>
              </w:pPrChange>
            </w:pPr>
            <w:del w:id="182" w:author="Lisa Skumatz" w:date="2021-06-04T23:37:00Z">
              <w:r w:rsidDel="00BB11B6">
                <w:delText xml:space="preserve">Evaluation Team </w:delText>
              </w:r>
            </w:del>
          </w:p>
        </w:tc>
        <w:tc>
          <w:tcPr>
            <w:tcW w:w="6547" w:type="dxa"/>
            <w:tcBorders>
              <w:top w:val="nil"/>
              <w:left w:val="nil"/>
              <w:bottom w:val="nil"/>
              <w:right w:val="nil"/>
            </w:tcBorders>
            <w:vAlign w:val="bottom"/>
          </w:tcPr>
          <w:p w14:paraId="2D1F8807" w14:textId="74638645" w:rsidR="00210F29" w:rsidDel="00D030A8" w:rsidRDefault="00C13714" w:rsidP="00D030A8">
            <w:pPr>
              <w:spacing w:after="0" w:line="240" w:lineRule="auto"/>
              <w:ind w:left="170" w:firstLine="0"/>
              <w:rPr>
                <w:del w:id="183" w:author="Lisa Skumatz" w:date="2021-06-04T23:40:00Z"/>
              </w:rPr>
              <w:pPrChange w:id="184" w:author="Lisa Skumatz" w:date="2021-06-04T23:41:00Z">
                <w:pPr>
                  <w:spacing w:after="0" w:line="259" w:lineRule="auto"/>
                  <w:ind w:left="170" w:firstLine="0"/>
                </w:pPr>
              </w:pPrChange>
            </w:pPr>
            <w:del w:id="185" w:author="Lisa Skumatz" w:date="2021-06-04T23:37:00Z">
              <w:r w:rsidDel="00BB11B6">
                <w:delText xml:space="preserve">The Evaluation Team is made up of the Evaluation Administrator, Evaluation Contractor and the Evaluation Committee. </w:delText>
              </w:r>
            </w:del>
          </w:p>
        </w:tc>
      </w:tr>
    </w:tbl>
    <w:p w14:paraId="2A3CB0E2" w14:textId="397222E5" w:rsidR="00210F29" w:rsidDel="00D030A8" w:rsidRDefault="00C13714" w:rsidP="00D030A8">
      <w:pPr>
        <w:spacing w:after="0" w:line="240" w:lineRule="auto"/>
        <w:ind w:left="2866" w:right="2" w:hanging="2881"/>
        <w:rPr>
          <w:del w:id="186" w:author="Lisa Skumatz" w:date="2021-06-04T23:37:00Z"/>
        </w:rPr>
        <w:pPrChange w:id="187" w:author="Lisa Skumatz" w:date="2021-06-04T23:41:00Z">
          <w:pPr>
            <w:ind w:left="2866" w:right="2" w:hanging="2881"/>
          </w:pPr>
        </w:pPrChange>
      </w:pPr>
      <w:del w:id="188" w:author="Lisa Skumatz" w:date="2021-06-04T23:37:00Z">
        <w:r w:rsidDel="00D030A8">
          <w:delText xml:space="preserve">Program Administrators / Companies  Program managers or program representatives from the Companies.  Program Administrators are not intended to be Other Persons. </w:delText>
        </w:r>
      </w:del>
    </w:p>
    <w:p w14:paraId="755A8B77" w14:textId="1F2E41C2" w:rsidR="00210F29" w:rsidDel="00D030A8" w:rsidRDefault="00C13714" w:rsidP="00D030A8">
      <w:pPr>
        <w:spacing w:after="0" w:line="240" w:lineRule="auto"/>
        <w:ind w:left="2866" w:right="2" w:hanging="2881"/>
        <w:rPr>
          <w:del w:id="189" w:author="Lisa Skumatz" w:date="2021-06-04T23:40:00Z"/>
        </w:rPr>
        <w:pPrChange w:id="190" w:author="Lisa Skumatz" w:date="2021-06-04T23:41:00Z">
          <w:pPr>
            <w:ind w:left="2866" w:right="2" w:hanging="2881"/>
          </w:pPr>
        </w:pPrChange>
      </w:pPr>
      <w:del w:id="191" w:author="Lisa Skumatz" w:date="2021-06-04T23:38:00Z">
        <w:r w:rsidDel="00D030A8">
          <w:delText xml:space="preserve">Program Persons </w:delText>
        </w:r>
      </w:del>
      <w:del w:id="192" w:author="Lisa Skumatz" w:date="2021-06-04T23:40:00Z">
        <w:r w:rsidDel="00D030A8">
          <w:tab/>
        </w:r>
      </w:del>
      <w:del w:id="193" w:author="Lisa Skumatz" w:date="2021-06-04T23:38:00Z">
        <w:r w:rsidDel="00D030A8">
          <w:delText xml:space="preserve">Program Persons are defined as all persons responsible for managing and implementing the efficiency programs who are not the EEB Evaluation Committee, the EEB Evaluation Administrator or members of the evaluation Contractor Team.  Specifically, members of the EEB (unless they serve on the EEB Evaluation Committee), Program Administrators’ </w:delText>
        </w:r>
        <w:r w:rsidR="00CC0659" w:rsidDel="00D030A8">
          <w:delText>staff; ;</w:delText>
        </w:r>
        <w:r w:rsidDel="00D030A8">
          <w:delText xml:space="preserve"> and the EEB Technical Consultants are collectively Program Persons.</w:delText>
        </w:r>
      </w:del>
      <w:del w:id="194" w:author="Lisa Skumatz" w:date="2021-06-04T23:40:00Z">
        <w:r w:rsidDel="00D030A8">
          <w:delText xml:space="preserve"> </w:delText>
        </w:r>
      </w:del>
    </w:p>
    <w:p w14:paraId="2DA54B5E" w14:textId="4C9D722A" w:rsidR="00210F29" w:rsidDel="00D030A8" w:rsidRDefault="00C13714" w:rsidP="00D030A8">
      <w:pPr>
        <w:tabs>
          <w:tab w:val="center" w:pos="6022"/>
        </w:tabs>
        <w:spacing w:after="0" w:line="240" w:lineRule="auto"/>
        <w:ind w:left="-15" w:firstLine="0"/>
        <w:rPr>
          <w:del w:id="195" w:author="Lisa Skumatz" w:date="2021-06-04T23:38:00Z"/>
        </w:rPr>
        <w:pPrChange w:id="196" w:author="Lisa Skumatz" w:date="2021-06-04T23:41:00Z">
          <w:pPr>
            <w:tabs>
              <w:tab w:val="center" w:pos="6022"/>
            </w:tabs>
            <w:spacing w:after="13"/>
            <w:ind w:left="-15" w:firstLine="0"/>
          </w:pPr>
        </w:pPrChange>
      </w:pPr>
      <w:del w:id="197" w:author="Lisa Skumatz" w:date="2021-06-04T23:39:00Z">
        <w:r w:rsidDel="00D030A8">
          <w:delText xml:space="preserve">Other Persons </w:delText>
        </w:r>
      </w:del>
      <w:del w:id="198" w:author="Lisa Skumatz" w:date="2021-06-04T23:40:00Z">
        <w:r w:rsidDel="00D030A8">
          <w:tab/>
        </w:r>
      </w:del>
      <w:del w:id="199" w:author="Lisa Skumatz" w:date="2021-06-04T23:38:00Z">
        <w:r w:rsidDel="00D030A8">
          <w:delText xml:space="preserve">Other Persons include Program Vendors and Implementers and members </w:delText>
        </w:r>
      </w:del>
    </w:p>
    <w:p w14:paraId="394927CC" w14:textId="39575A42" w:rsidR="00210F29" w:rsidDel="00D030A8" w:rsidRDefault="00C13714" w:rsidP="00D030A8">
      <w:pPr>
        <w:tabs>
          <w:tab w:val="center" w:pos="6022"/>
        </w:tabs>
        <w:spacing w:after="0" w:line="240" w:lineRule="auto"/>
        <w:ind w:left="-15" w:firstLine="0"/>
        <w:rPr>
          <w:del w:id="200" w:author="Lisa Skumatz" w:date="2021-06-04T23:40:00Z"/>
        </w:rPr>
        <w:pPrChange w:id="201" w:author="Lisa Skumatz" w:date="2021-06-04T23:41:00Z">
          <w:pPr>
            <w:ind w:left="2891" w:right="2"/>
          </w:pPr>
        </w:pPrChange>
      </w:pPr>
      <w:del w:id="202" w:author="Lisa Skumatz" w:date="2021-06-04T23:38:00Z">
        <w:r w:rsidDel="00D030A8">
          <w:delText>of the public.</w:delText>
        </w:r>
      </w:del>
      <w:del w:id="203" w:author="Lisa Skumatz" w:date="2021-06-04T23:40:00Z">
        <w:r w:rsidDel="00D030A8">
          <w:delText xml:space="preserve"> </w:delText>
        </w:r>
      </w:del>
    </w:p>
    <w:p w14:paraId="7B39BB13" w14:textId="3773FC73" w:rsidR="00210F29" w:rsidDel="00D030A8" w:rsidRDefault="442C760E" w:rsidP="00D030A8">
      <w:pPr>
        <w:spacing w:after="0" w:line="240" w:lineRule="auto"/>
        <w:ind w:left="2866" w:right="2" w:hanging="2881"/>
        <w:rPr>
          <w:del w:id="204" w:author="Lisa Skumatz" w:date="2021-06-04T23:40:00Z"/>
        </w:rPr>
        <w:pPrChange w:id="205" w:author="Lisa Skumatz" w:date="2021-06-04T23:41:00Z">
          <w:pPr>
            <w:ind w:left="2866" w:right="2" w:hanging="2881"/>
          </w:pPr>
        </w:pPrChange>
      </w:pPr>
      <w:del w:id="206" w:author="Lisa Skumatz" w:date="2021-06-04T23:39:00Z">
        <w:r w:rsidDel="00D030A8">
          <w:delText xml:space="preserve">Evaluation Studies / Research </w:delText>
        </w:r>
      </w:del>
      <w:del w:id="207" w:author="Lisa Skumatz" w:date="2021-06-04T23:40:00Z">
        <w:r w:rsidR="00C13714" w:rsidDel="00D030A8">
          <w:tab/>
        </w:r>
      </w:del>
      <w:moveFromRangeStart w:id="208" w:author="Lisa Skumatz" w:date="2021-06-04T23:39:00Z" w:name="move73742390"/>
      <w:moveFrom w:id="209" w:author="Lisa Skumatz" w:date="2021-06-04T23:39:00Z">
        <w:del w:id="210" w:author="Lisa Skumatz" w:date="2021-06-04T23:40:00Z">
          <w:r w:rsidDel="00D030A8">
            <w:delText>Evaluation Studies / Research:  Studies or research undertaken that to evaluate program performance and cost-</w:delText>
          </w:r>
          <w:commentRangeStart w:id="211"/>
          <w:commentRangeStart w:id="212"/>
          <w:r w:rsidDel="00D030A8">
            <w:delText>effectiveness</w:delText>
          </w:r>
          <w:commentRangeEnd w:id="211"/>
          <w:r w:rsidR="00C13714" w:rsidDel="00D030A8">
            <w:rPr>
              <w:rStyle w:val="CommentReference"/>
            </w:rPr>
            <w:commentReference w:id="211"/>
          </w:r>
          <w:commentRangeEnd w:id="212"/>
          <w:r w:rsidR="00CC4652" w:rsidDel="00D030A8">
            <w:rPr>
              <w:rStyle w:val="CommentReference"/>
            </w:rPr>
            <w:commentReference w:id="212"/>
          </w:r>
          <w:r w:rsidDel="00D030A8">
            <w:delText>, including process evaluations, impact evaluations, free ridership / attribution / net-to-gross, or market research serving to identify baselines for impact studies or other studies.  These studies are called out because their evaluations must be treated as independent, without influence from those involved in implementation or planning of the programs they evaluate.  Non-evaluation studies are all others</w:delText>
          </w:r>
        </w:del>
        <w:ins w:id="213" w:author="Dyke-Redmond, Tracy" w:date="2021-05-17T07:33:00Z">
          <w:del w:id="214" w:author="Lisa Skumatz" w:date="2021-06-04T23:40:00Z">
            <w:r w:rsidR="0EF3001F" w:rsidDel="00D030A8">
              <w:delText xml:space="preserve"> </w:delText>
            </w:r>
          </w:del>
        </w:ins>
        <w:ins w:id="215" w:author="Dyke-Redmond, Tracy" w:date="2021-05-17T07:34:00Z">
          <w:del w:id="216" w:author="Lisa Skumatz" w:date="2021-06-04T23:40:00Z">
            <w:r w:rsidR="0EF3001F" w:rsidDel="00D030A8">
              <w:delText>overseen by the EEB Evaluation Committee</w:delText>
            </w:r>
          </w:del>
        </w:ins>
        <w:del w:id="217" w:author="Lisa Skumatz" w:date="2021-06-04T23:40:00Z">
          <w:r w:rsidDel="00D030A8">
            <w:delText>, including, for example, customer segment research, measure performance analyses, market assessment studies, studies of customer preferences, other baseline studies, and other studies designed to collect and develop information other than that to evaluate program performance</w:delText>
          </w:r>
          <w:commentRangeStart w:id="218"/>
          <w:r w:rsidDel="00D030A8">
            <w:delText xml:space="preserve">,  </w:delText>
          </w:r>
          <w:commentRangeEnd w:id="218"/>
          <w:r w:rsidR="00C13714" w:rsidDel="00D030A8">
            <w:rPr>
              <w:rStyle w:val="CommentReference"/>
            </w:rPr>
            <w:commentReference w:id="218"/>
          </w:r>
        </w:del>
      </w:moveFrom>
      <w:moveFromRangeEnd w:id="208"/>
    </w:p>
    <w:p w14:paraId="70CAB2D3" w14:textId="38305217" w:rsidR="00210F29" w:rsidDel="00D030A8" w:rsidRDefault="00C13714" w:rsidP="00D030A8">
      <w:pPr>
        <w:tabs>
          <w:tab w:val="center" w:pos="5601"/>
        </w:tabs>
        <w:spacing w:after="0" w:line="240" w:lineRule="auto"/>
        <w:ind w:left="-15" w:firstLine="0"/>
        <w:rPr>
          <w:del w:id="219" w:author="Lisa Skumatz" w:date="2021-06-04T23:40:00Z"/>
          <w:moveFrom w:id="220" w:author="Lisa Skumatz" w:date="2021-06-04T23:40:00Z"/>
        </w:rPr>
        <w:pPrChange w:id="221" w:author="Lisa Skumatz" w:date="2021-06-04T23:41:00Z">
          <w:pPr>
            <w:tabs>
              <w:tab w:val="center" w:pos="5601"/>
            </w:tabs>
            <w:spacing w:after="11"/>
            <w:ind w:left="-15" w:firstLine="0"/>
          </w:pPr>
        </w:pPrChange>
      </w:pPr>
      <w:del w:id="222" w:author="Lisa Skumatz" w:date="2021-06-04T23:39:00Z">
        <w:r w:rsidDel="00D030A8">
          <w:delText xml:space="preserve">Research Area Projects </w:delText>
        </w:r>
      </w:del>
      <w:del w:id="223" w:author="Lisa Skumatz" w:date="2021-06-04T23:40:00Z">
        <w:r w:rsidDel="00D030A8">
          <w:tab/>
        </w:r>
      </w:del>
      <w:moveFromRangeStart w:id="224" w:author="Lisa Skumatz" w:date="2021-06-04T23:40:00Z" w:name="move73742419"/>
      <w:moveFrom w:id="225" w:author="Lisa Skumatz" w:date="2021-06-04T23:40:00Z">
        <w:del w:id="226" w:author="Lisa Skumatz" w:date="2021-06-04T23:40:00Z">
          <w:r w:rsidDel="00D030A8">
            <w:delText xml:space="preserve">Research Area Projects are projects managed by the Evaluation </w:delText>
          </w:r>
        </w:del>
      </w:moveFrom>
    </w:p>
    <w:p w14:paraId="7C685709" w14:textId="5151C4B9" w:rsidR="00210F29" w:rsidDel="00D030A8" w:rsidRDefault="00C13714" w:rsidP="00D030A8">
      <w:pPr>
        <w:tabs>
          <w:tab w:val="center" w:pos="5601"/>
        </w:tabs>
        <w:spacing w:after="0" w:line="240" w:lineRule="auto"/>
        <w:ind w:left="-15" w:firstLine="0"/>
        <w:rPr>
          <w:del w:id="227" w:author="Lisa Skumatz" w:date="2021-06-04T23:40:00Z"/>
        </w:rPr>
        <w:pPrChange w:id="228" w:author="Lisa Skumatz" w:date="2021-06-04T23:41:00Z">
          <w:pPr>
            <w:spacing w:after="6"/>
            <w:ind w:left="2891" w:right="2"/>
          </w:pPr>
        </w:pPrChange>
      </w:pPr>
      <w:moveFrom w:id="229" w:author="Lisa Skumatz" w:date="2021-06-04T23:40:00Z">
        <w:del w:id="230" w:author="Lisa Skumatz" w:date="2021-06-04T23:40:00Z">
          <w:r w:rsidDel="00D030A8">
            <w:delText xml:space="preserve">Administrator and conducted by Evaluation Contractors selected through a competitive RFP process.  The Research Area contracts will </w:delText>
          </w:r>
          <w:r w:rsidR="00CC0659" w:rsidDel="00D030A8">
            <w:delText>be issued</w:delText>
          </w:r>
          <w:r w:rsidDel="00D030A8">
            <w:delText xml:space="preserve"> in topic areas voted on by the Evaluation Committee, covering the Residential and Commercial / Industrial areas</w:delText>
          </w:r>
          <w:r w:rsidR="007656A2" w:rsidDel="00D030A8">
            <w:delText xml:space="preserve"> </w:delText>
          </w:r>
          <w:r w:rsidR="007656A2" w:rsidRPr="00B93602" w:rsidDel="00D030A8">
            <w:rPr>
              <w:highlight w:val="yellow"/>
            </w:rPr>
            <w:delText>and potentially Cross-Cutting areas (covering topics that cross residential and C&amp;I sectors</w:delText>
          </w:r>
          <w:r w:rsidR="007656A2" w:rsidDel="00D030A8">
            <w:delText>)</w:delText>
          </w:r>
          <w:r w:rsidDel="00D030A8">
            <w:delText>.  It is expected that winning Research Area Contractor Teams will be the first choice to conduct research in the Research areas, but the Evaluation Administrator or the Evaluation Committee may elect to have individual projects conducted by other consultants, selected through a competitive process, should it be deemed to be to the benefit of the State of Connecticut. Non-Research Area Projects shall be those not conducted under the Research Area process.</w:delText>
          </w:r>
        </w:del>
      </w:moveFrom>
      <w:moveFromRangeEnd w:id="224"/>
      <w:del w:id="231" w:author="Lisa Skumatz" w:date="2021-06-04T23:40:00Z">
        <w:r w:rsidDel="00D030A8">
          <w:delText xml:space="preserve"> </w:delText>
        </w:r>
      </w:del>
    </w:p>
    <w:p w14:paraId="49DFF838" w14:textId="289AF597" w:rsidR="00F92C78" w:rsidRDefault="00C13714" w:rsidP="00D030A8">
      <w:pPr>
        <w:spacing w:after="0" w:line="240" w:lineRule="auto"/>
        <w:ind w:left="0" w:firstLine="0"/>
        <w:pPrChange w:id="232" w:author="Lisa Skumatz" w:date="2021-06-04T23:41:00Z">
          <w:pPr>
            <w:spacing w:after="217" w:line="259" w:lineRule="auto"/>
            <w:ind w:left="0" w:firstLine="0"/>
          </w:pPr>
        </w:pPrChange>
      </w:pPr>
      <w:r>
        <w:t xml:space="preserve">     </w:t>
      </w:r>
    </w:p>
    <w:p w14:paraId="5BCC607F" w14:textId="77777777" w:rsidR="00F92C78" w:rsidRDefault="00F92C78">
      <w:pPr>
        <w:spacing w:after="160" w:line="259" w:lineRule="auto"/>
        <w:ind w:left="0" w:firstLine="0"/>
      </w:pPr>
      <w:r>
        <w:br w:type="page"/>
      </w:r>
    </w:p>
    <w:p w14:paraId="7D749DFD" w14:textId="77777777" w:rsidR="00210F29" w:rsidRDefault="00C13714">
      <w:pPr>
        <w:spacing w:after="0" w:line="259" w:lineRule="auto"/>
        <w:ind w:left="0" w:firstLine="0"/>
      </w:pPr>
      <w:r>
        <w:rPr>
          <w:color w:val="17365D"/>
          <w:sz w:val="52"/>
        </w:rPr>
        <w:t xml:space="preserve"> </w:t>
      </w:r>
    </w:p>
    <w:p w14:paraId="7DDDF535" w14:textId="77777777" w:rsidR="00210F29" w:rsidRDefault="00C13714">
      <w:pPr>
        <w:spacing w:after="331" w:line="259" w:lineRule="auto"/>
        <w:ind w:left="-29" w:right="-33" w:firstLine="0"/>
      </w:pPr>
      <w:r>
        <w:rPr>
          <w:rFonts w:ascii="Calibri" w:eastAsia="Calibri" w:hAnsi="Calibri" w:cs="Calibri"/>
          <w:noProof/>
          <w:sz w:val="22"/>
        </w:rPr>
        <mc:AlternateContent>
          <mc:Choice Requires="wpg">
            <w:drawing>
              <wp:inline distT="0" distB="0" distL="0" distR="0" wp14:anchorId="6C980038" wp14:editId="1E4D4501">
                <wp:extent cx="5981065" cy="12192"/>
                <wp:effectExtent l="0" t="0" r="0" b="0"/>
                <wp:docPr id="27775" name="Group 27775"/>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19" name="Shape 32619"/>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0722A02D">
              <v:group id="Group 27775" style="width:470.95pt;height:.95pt;mso-position-horizontal-relative:char;mso-position-vertical-relative:line" coordsize="59810,121" o:spid="_x0000_s1026" w14:anchorId="1F5B04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o6CVd4ACAABf&#10;BgAADgAAAAAAAAAAAAAAAAAuAgAAZHJzL2Uyb0RvYy54bWxQSwECLQAUAAYACAAAACEAe61cEtsA&#10;AAADAQAADwAAAAAAAAAAAAAAAADaBAAAZHJzL2Rvd25yZXYueG1sUEsFBgAAAAAEAAQA8wAAAOIF&#10;AAAAAA==&#10;">
                <v:shape id="Shape 32619"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">
                  <v:stroke miterlimit="83231f" joinstyle="miter"/>
                  <v:path textboxrect="0,0,5981065,12192" arrowok="t"/>
                </v:shape>
                <w10:anchorlock/>
              </v:group>
            </w:pict>
          </mc:Fallback>
        </mc:AlternateContent>
      </w:r>
    </w:p>
    <w:p w14:paraId="4714EDA9" w14:textId="77777777" w:rsidR="00210F29" w:rsidRDefault="00C13714">
      <w:pPr>
        <w:spacing w:after="0" w:line="259" w:lineRule="auto"/>
        <w:ind w:left="0" w:firstLine="0"/>
      </w:pPr>
      <w:r>
        <w:t xml:space="preserve"> </w:t>
      </w:r>
      <w:r>
        <w:tab/>
      </w:r>
      <w:r>
        <w:rPr>
          <w:color w:val="17365D"/>
          <w:sz w:val="52"/>
        </w:rPr>
        <w:t xml:space="preserve"> </w:t>
      </w:r>
    </w:p>
    <w:p w14:paraId="08EE4C88" w14:textId="58E7CA5C" w:rsidR="00210F29" w:rsidRDefault="00C13714">
      <w:pPr>
        <w:spacing w:after="0" w:line="250" w:lineRule="auto"/>
        <w:ind w:left="-5"/>
      </w:pPr>
      <w:r>
        <w:rPr>
          <w:color w:val="17365D"/>
          <w:sz w:val="52"/>
        </w:rPr>
        <w:t xml:space="preserve">The EEB Program Evaluation </w:t>
      </w:r>
      <w:r w:rsidR="00BC2E34">
        <w:rPr>
          <w:color w:val="17365D"/>
          <w:sz w:val="52"/>
        </w:rPr>
        <w:t xml:space="preserve">&amp; Market Assessment </w:t>
      </w:r>
      <w:r>
        <w:rPr>
          <w:color w:val="17365D"/>
          <w:sz w:val="52"/>
        </w:rPr>
        <w:t xml:space="preserve">Roadmap - </w:t>
      </w:r>
      <w:r w:rsidR="002D3572">
        <w:rPr>
          <w:color w:val="17365D"/>
          <w:sz w:val="52"/>
        </w:rPr>
        <w:t>May 2021 Revision</w:t>
      </w:r>
    </w:p>
    <w:p w14:paraId="38FAB29B" w14:textId="77777777" w:rsidR="00210F29" w:rsidRDefault="00C13714">
      <w:pPr>
        <w:spacing w:after="283" w:line="259" w:lineRule="auto"/>
        <w:ind w:left="-29" w:right="-33" w:firstLine="0"/>
      </w:pPr>
      <w:r>
        <w:rPr>
          <w:rFonts w:ascii="Calibri" w:eastAsia="Calibri" w:hAnsi="Calibri" w:cs="Calibri"/>
          <w:noProof/>
          <w:sz w:val="22"/>
        </w:rPr>
        <mc:AlternateContent>
          <mc:Choice Requires="wpg">
            <w:drawing>
              <wp:inline distT="0" distB="0" distL="0" distR="0" wp14:anchorId="155CF721" wp14:editId="2A817692">
                <wp:extent cx="5981065" cy="12192"/>
                <wp:effectExtent l="0" t="0" r="0" b="0"/>
                <wp:docPr id="28059" name="Group 28059"/>
                <wp:cNvGraphicFramePr/>
                <a:graphic xmlns:a="http://schemas.openxmlformats.org/drawingml/2006/main">
                  <a:graphicData uri="http://schemas.microsoft.com/office/word/2010/wordprocessingGroup">
                    <wpg:wgp>
                      <wpg:cNvGrpSpPr/>
                      <wpg:grpSpPr>
                        <a:xfrm>
                          <a:off x="0" y="0"/>
                          <a:ext cx="5981065" cy="12192"/>
                          <a:chOff x="0" y="0"/>
                          <a:chExt cx="5981065" cy="12192"/>
                        </a:xfrm>
                      </wpg:grpSpPr>
                      <wps:wsp>
                        <wps:cNvPr id="32621" name="Shape 32621"/>
                        <wps:cNvSpPr/>
                        <wps:spPr>
                          <a:xfrm>
                            <a:off x="0" y="0"/>
                            <a:ext cx="5981065" cy="12192"/>
                          </a:xfrm>
                          <a:custGeom>
                            <a:avLst/>
                            <a:gdLst/>
                            <a:ahLst/>
                            <a:cxnLst/>
                            <a:rect l="0" t="0" r="0" b="0"/>
                            <a:pathLst>
                              <a:path w="5981065" h="12192">
                                <a:moveTo>
                                  <a:pt x="0" y="0"/>
                                </a:moveTo>
                                <a:lnTo>
                                  <a:pt x="5981065" y="0"/>
                                </a:lnTo>
                                <a:lnTo>
                                  <a:pt x="5981065" y="12192"/>
                                </a:lnTo>
                                <a:lnTo>
                                  <a:pt x="0" y="12192"/>
                                </a:lnTo>
                                <a:lnTo>
                                  <a:pt x="0" y="0"/>
                                </a:lnTo>
                              </a:path>
                            </a:pathLst>
                          </a:custGeom>
                          <a:ln w="0" cap="flat">
                            <a:miter lim="127000"/>
                          </a:ln>
                        </wps:spPr>
                        <wps:style>
                          <a:lnRef idx="0">
                            <a:srgbClr val="000000">
                              <a:alpha val="0"/>
                            </a:srgbClr>
                          </a:lnRef>
                          <a:fillRef idx="1">
                            <a:srgbClr val="4F81BC"/>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08245BF1">
              <v:group id="Group 28059" style="width:470.95pt;height:.95pt;mso-position-horizontal-relative:char;mso-position-vertical-relative:line" coordsize="59810,121" o:spid="_x0000_s1026" w14:anchorId="200505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">
                <v:shape id="Shape 32621" style="position:absolute;width:59810;height:121;visibility:visible;mso-wrap-style:square;v-text-anchor:top" coordsize="5981065,12192" o:spid="_x0000_s1027" fillcolor="#4f81bc" stroked="f" strokeweight="0" path="m,l5981065,r,12192l,121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">
                  <v:stroke miterlimit="83231f" joinstyle="miter"/>
                  <v:path textboxrect="0,0,5981065,12192" arrowok="t"/>
                </v:shape>
                <w10:anchorlock/>
              </v:group>
            </w:pict>
          </mc:Fallback>
        </mc:AlternateContent>
      </w:r>
    </w:p>
    <w:p w14:paraId="04A2BCCE" w14:textId="736A0F79" w:rsidR="00210F29" w:rsidRDefault="00C13714">
      <w:pPr>
        <w:spacing w:after="446"/>
        <w:ind w:left="-5" w:right="2"/>
      </w:pPr>
      <w:r>
        <w:t xml:space="preserve">Consistent with Public Act 13-298, Public Act 11-80 S 33, the Final Decision in Docket 10-10-03, </w:t>
      </w:r>
      <w:r w:rsidR="00CC0659">
        <w:t xml:space="preserve">and, </w:t>
      </w:r>
      <w:commentRangeStart w:id="233"/>
      <w:r w:rsidR="00CC0659">
        <w:t>Connecticu</w:t>
      </w:r>
      <w:commentRangeEnd w:id="233"/>
      <w:r w:rsidR="00933FF3">
        <w:rPr>
          <w:rStyle w:val="CommentReference"/>
        </w:rPr>
        <w:commentReference w:id="233"/>
      </w:r>
      <w:r w:rsidR="00CC0659">
        <w:t>t</w:t>
      </w:r>
      <w:r>
        <w:t xml:space="preserve"> General Statutes section 16-245m(d)(4</w:t>
      </w:r>
      <w:r w:rsidR="00CC0659">
        <w:t>), this</w:t>
      </w:r>
      <w:r>
        <w:t xml:space="preserve"> revised Program Evaluation and Market Assessment Roadmap is presented. </w:t>
      </w:r>
    </w:p>
    <w:p w14:paraId="7231CBCD" w14:textId="77777777" w:rsidR="00210F29" w:rsidRDefault="00C13714">
      <w:pPr>
        <w:pStyle w:val="Heading1"/>
        <w:numPr>
          <w:ilvl w:val="0"/>
          <w:numId w:val="0"/>
        </w:numPr>
        <w:ind w:left="-5"/>
      </w:pPr>
      <w:bookmarkStart w:id="234" w:name="_Toc71518848"/>
      <w:r>
        <w:rPr>
          <w:sz w:val="32"/>
        </w:rPr>
        <w:t>S</w:t>
      </w:r>
      <w:r>
        <w:t>UMMARY</w:t>
      </w:r>
      <w:bookmarkEnd w:id="234"/>
      <w:r>
        <w:rPr>
          <w:sz w:val="32"/>
        </w:rPr>
        <w:t xml:space="preserve"> </w:t>
      </w:r>
    </w:p>
    <w:p w14:paraId="7B6474AD" w14:textId="77777777" w:rsidR="00210F29" w:rsidRDefault="00C13714">
      <w:pPr>
        <w:spacing w:after="6"/>
        <w:ind w:left="-5" w:right="2"/>
      </w:pPr>
      <w:r>
        <w:t xml:space="preserve">The Energy Efficiency Board (EEB) Evaluation Committee, which consists of non-utility EEB members, represents the EEB in the evaluation process.   The evaluation process includes both Program Evaluations and research related to markets and program development. The EEB Evaluation Committee and the EEB </w:t>
      </w:r>
    </w:p>
    <w:p w14:paraId="57DCFEC4" w14:textId="77777777" w:rsidR="00210F29" w:rsidRDefault="00C13714">
      <w:pPr>
        <w:spacing w:after="8"/>
        <w:ind w:left="-5" w:right="2"/>
      </w:pPr>
      <w:r>
        <w:t xml:space="preserve">Evaluation Administrator is independent from the EEB Technical Consultants and the Program </w:t>
      </w:r>
    </w:p>
    <w:p w14:paraId="54269106" w14:textId="0DD6DB20" w:rsidR="00210F29" w:rsidRDefault="00C13714">
      <w:pPr>
        <w:ind w:left="-5" w:right="2"/>
      </w:pPr>
      <w:r w:rsidRPr="00D030A8">
        <w:rPr>
          <w:rFonts w:ascii="Times New Roman" w:hAnsi="Times New Roman" w:cs="Times New Roman"/>
          <w:rPrChange w:id="235" w:author="Lisa Skumatz" w:date="2021-06-04T23:45:00Z">
            <w:rPr/>
          </w:rPrChange>
        </w:rPr>
        <w:t xml:space="preserve">Administrators. </w:t>
      </w:r>
      <w:commentRangeStart w:id="236"/>
      <w:commentRangeStart w:id="237"/>
      <w:r w:rsidRPr="00D030A8">
        <w:rPr>
          <w:rFonts w:ascii="Times New Roman" w:hAnsi="Times New Roman" w:cs="Times New Roman"/>
          <w:rPrChange w:id="238" w:author="Lisa Skumatz" w:date="2021-06-04T23:45:00Z">
            <w:rPr/>
          </w:rPrChange>
        </w:rPr>
        <w:t>The EEB Evaluation Administrator reports directly to the EEB Evaluation Committee</w:t>
      </w:r>
      <w:commentRangeEnd w:id="236"/>
      <w:r w:rsidR="009308AD" w:rsidRPr="00D030A8">
        <w:rPr>
          <w:rStyle w:val="CommentReference"/>
          <w:rFonts w:ascii="Times New Roman" w:hAnsi="Times New Roman" w:cs="Times New Roman"/>
          <w:rPrChange w:id="239" w:author="Lisa Skumatz" w:date="2021-06-04T23:45:00Z">
            <w:rPr>
              <w:rStyle w:val="CommentReference"/>
            </w:rPr>
          </w:rPrChange>
        </w:rPr>
        <w:commentReference w:id="236"/>
      </w:r>
      <w:commentRangeEnd w:id="237"/>
      <w:r w:rsidR="00D030A8" w:rsidRPr="00D030A8">
        <w:rPr>
          <w:rStyle w:val="CommentReference"/>
          <w:rFonts w:ascii="Times New Roman" w:hAnsi="Times New Roman" w:cs="Times New Roman"/>
          <w:rPrChange w:id="240" w:author="Lisa Skumatz" w:date="2021-06-04T23:45:00Z">
            <w:rPr>
              <w:rStyle w:val="CommentReference"/>
            </w:rPr>
          </w:rPrChange>
        </w:rPr>
        <w:commentReference w:id="237"/>
      </w:r>
      <w:r w:rsidRPr="00D030A8">
        <w:rPr>
          <w:rFonts w:ascii="Times New Roman" w:hAnsi="Times New Roman" w:cs="Times New Roman"/>
          <w:rPrChange w:id="241" w:author="Lisa Skumatz" w:date="2021-06-04T23:45:00Z">
            <w:rPr/>
          </w:rPrChange>
        </w:rPr>
        <w:t xml:space="preserve">.  Absent payment through </w:t>
      </w:r>
      <w:r w:rsidRPr="00D030A8">
        <w:rPr>
          <w:rFonts w:ascii="Times New Roman" w:hAnsi="Times New Roman" w:cs="Times New Roman"/>
          <w:rPrChange w:id="242" w:author="Lisa Skumatz" w:date="2021-06-04T23:47:00Z">
            <w:rPr/>
          </w:rPrChange>
        </w:rPr>
        <w:t>the</w:t>
      </w:r>
      <w:ins w:id="243" w:author="Lisa Skumatz" w:date="2021-06-04T23:45:00Z">
        <w:r w:rsidR="00D030A8" w:rsidRPr="00D030A8">
          <w:rPr>
            <w:rFonts w:ascii="Times New Roman" w:hAnsi="Times New Roman" w:cs="Times New Roman"/>
            <w:rPrChange w:id="244" w:author="Lisa Skumatz" w:date="2021-06-04T23:47:00Z">
              <w:rPr/>
            </w:rPrChange>
          </w:rPr>
          <w:t xml:space="preserve"> </w:t>
        </w:r>
        <w:r w:rsidR="00D030A8" w:rsidRPr="00D030A8">
          <w:rPr>
            <w:rStyle w:val="Emphasis"/>
            <w:rFonts w:ascii="Times New Roman" w:hAnsi="Times New Roman" w:cs="Times New Roman"/>
            <w:i w:val="0"/>
            <w:iCs w:val="0"/>
            <w:color w:val="5F6368"/>
            <w:sz w:val="21"/>
            <w:szCs w:val="21"/>
            <w:shd w:val="clear" w:color="auto" w:fill="FFFFFF"/>
            <w:rPrChange w:id="245" w:author="Lisa Skumatz" w:date="2021-06-04T23:47:00Z">
              <w:rPr>
                <w:rStyle w:val="Emphasis"/>
                <w:rFonts w:ascii="Roboto" w:hAnsi="Roboto"/>
                <w:b/>
                <w:bCs/>
                <w:i w:val="0"/>
                <w:iCs w:val="0"/>
                <w:color w:val="5F6368"/>
                <w:sz w:val="21"/>
                <w:szCs w:val="21"/>
                <w:shd w:val="clear" w:color="auto" w:fill="FFFFFF"/>
              </w:rPr>
            </w:rPrChange>
          </w:rPr>
          <w:t>Connecticut</w:t>
        </w:r>
        <w:r w:rsidR="00D030A8" w:rsidRPr="00D030A8">
          <w:rPr>
            <w:rFonts w:ascii="Times New Roman" w:hAnsi="Times New Roman" w:cs="Times New Roman"/>
            <w:color w:val="4D5156"/>
            <w:sz w:val="21"/>
            <w:szCs w:val="21"/>
            <w:shd w:val="clear" w:color="auto" w:fill="FFFFFF"/>
            <w:rPrChange w:id="246" w:author="Lisa Skumatz" w:date="2021-06-04T23:45:00Z">
              <w:rPr>
                <w:rFonts w:ascii="Roboto" w:hAnsi="Roboto"/>
                <w:color w:val="4D5156"/>
                <w:sz w:val="21"/>
                <w:szCs w:val="21"/>
                <w:shd w:val="clear" w:color="auto" w:fill="FFFFFF"/>
              </w:rPr>
            </w:rPrChange>
          </w:rPr>
          <w:t> Energy Efficiency Fund </w:t>
        </w:r>
        <w:r w:rsidR="00D030A8" w:rsidRPr="00D030A8">
          <w:rPr>
            <w:rFonts w:ascii="Times New Roman" w:hAnsi="Times New Roman" w:cs="Times New Roman"/>
            <w:color w:val="4D5156"/>
            <w:sz w:val="21"/>
            <w:szCs w:val="21"/>
            <w:shd w:val="clear" w:color="auto" w:fill="FFFFFF"/>
            <w:rPrChange w:id="247" w:author="Lisa Skumatz" w:date="2021-06-04T23:45:00Z">
              <w:rPr>
                <w:rFonts w:ascii="Roboto" w:hAnsi="Roboto"/>
                <w:color w:val="4D5156"/>
                <w:sz w:val="21"/>
                <w:szCs w:val="21"/>
                <w:shd w:val="clear" w:color="auto" w:fill="FFFFFF"/>
              </w:rPr>
            </w:rPrChange>
          </w:rPr>
          <w:t>(</w:t>
        </w:r>
      </w:ins>
      <w:del w:id="248" w:author="Lisa Skumatz" w:date="2021-06-04T23:45:00Z">
        <w:r w:rsidRPr="00D030A8" w:rsidDel="00D030A8">
          <w:rPr>
            <w:rFonts w:ascii="Times New Roman" w:hAnsi="Times New Roman" w:cs="Times New Roman"/>
            <w:rPrChange w:id="249" w:author="Lisa Skumatz" w:date="2021-06-04T23:45:00Z">
              <w:rPr/>
            </w:rPrChange>
          </w:rPr>
          <w:delText xml:space="preserve"> </w:delText>
        </w:r>
      </w:del>
      <w:commentRangeStart w:id="250"/>
      <w:r w:rsidRPr="00D030A8">
        <w:rPr>
          <w:rFonts w:ascii="Times New Roman" w:hAnsi="Times New Roman" w:cs="Times New Roman"/>
          <w:rPrChange w:id="251" w:author="Lisa Skumatz" w:date="2021-06-04T23:45:00Z">
            <w:rPr/>
          </w:rPrChange>
        </w:rPr>
        <w:t>CEEF</w:t>
      </w:r>
      <w:commentRangeEnd w:id="250"/>
      <w:r w:rsidR="00B768E7" w:rsidRPr="00D030A8">
        <w:rPr>
          <w:rStyle w:val="CommentReference"/>
          <w:rFonts w:ascii="Times New Roman" w:hAnsi="Times New Roman" w:cs="Times New Roman"/>
          <w:rPrChange w:id="252" w:author="Lisa Skumatz" w:date="2021-06-04T23:45:00Z">
            <w:rPr>
              <w:rStyle w:val="CommentReference"/>
            </w:rPr>
          </w:rPrChange>
        </w:rPr>
        <w:commentReference w:id="250"/>
      </w:r>
      <w:ins w:id="253" w:author="Lisa Skumatz" w:date="2021-06-04T23:45:00Z">
        <w:r w:rsidR="00D030A8" w:rsidRPr="00D030A8">
          <w:rPr>
            <w:rFonts w:ascii="Times New Roman" w:hAnsi="Times New Roman" w:cs="Times New Roman"/>
            <w:rPrChange w:id="254" w:author="Lisa Skumatz" w:date="2021-06-04T23:45:00Z">
              <w:rPr/>
            </w:rPrChange>
          </w:rPr>
          <w:t>)</w:t>
        </w:r>
      </w:ins>
      <w:r w:rsidRPr="00D030A8">
        <w:rPr>
          <w:rFonts w:ascii="Times New Roman" w:hAnsi="Times New Roman" w:cs="Times New Roman"/>
          <w:rPrChange w:id="255" w:author="Lisa Skumatz" w:date="2021-06-04T23:45:00Z">
            <w:rPr/>
          </w:rPrChange>
        </w:rPr>
        <w:t>, the EEB Evaluation Administrator shall have no financial or business ties to</w:t>
      </w:r>
      <w:r>
        <w:t xml:space="preserve"> </w:t>
      </w:r>
      <w:ins w:id="256" w:author="Dyke-Redmond, Tracy" w:date="2021-05-17T07:37:00Z">
        <w:r w:rsidR="00C57099">
          <w:t>the Program Administrators (</w:t>
        </w:r>
      </w:ins>
      <w:r>
        <w:t>CL&amp;P, UI, Yankee, SCG, CNG</w:t>
      </w:r>
      <w:ins w:id="257" w:author="Dyke-Redmond, Tracy" w:date="2021-05-17T07:37:00Z">
        <w:r w:rsidR="00C57099">
          <w:t>)</w:t>
        </w:r>
      </w:ins>
      <w:r>
        <w:t xml:space="preserve">, any EEB members, or any other EEB Technical Consultants who plan the efficiency programs. In addition, the EEB Evaluation Administrator may not have financial or business ties to vendors that provide program-related products or services to the Program Administrators. </w:t>
      </w:r>
    </w:p>
    <w:p w14:paraId="66967BA1" w14:textId="49D6979F" w:rsidR="00210F29" w:rsidRDefault="00C13714">
      <w:pPr>
        <w:ind w:left="-5" w:right="2"/>
      </w:pPr>
      <w:r>
        <w:t>The EEB Evaluation Administrator, under direction of the EEB Evaluation Committee, will execute the following responsibilities:  evaluation planning, development of study scopes, contractor selection, project initiation, project management and completion, and finalization of evaluation reports.  All RFPs will be issued by the EEB Evaluation Administrator and responses will also be sent to the EEB Evaluation Administrator.  The EEB Board members (including DEEP), the Technical Consultants, and the Program Administrators (PAs) may provide initial insights into the scope of work, review proposals that have been submitted, and may submit preferences for contractor selection, but final decisions rest with the EEB Evaluation Administrator, with the advisement of the Evaluation Committee.  The Program Administrators</w:t>
      </w:r>
      <w:r w:rsidR="007656A2">
        <w:t>, Technical Consultants, and Evaluation Committee</w:t>
      </w:r>
      <w:r>
        <w:t xml:space="preserve"> review the </w:t>
      </w:r>
      <w:commentRangeStart w:id="258"/>
      <w:commentRangeStart w:id="259"/>
      <w:r>
        <w:t xml:space="preserve">final work products </w:t>
      </w:r>
      <w:commentRangeEnd w:id="258"/>
      <w:r w:rsidR="00CC4652">
        <w:rPr>
          <w:rStyle w:val="CommentReference"/>
        </w:rPr>
        <w:commentReference w:id="258"/>
      </w:r>
      <w:commentRangeEnd w:id="259"/>
      <w:r w:rsidR="007C3EDA">
        <w:rPr>
          <w:rStyle w:val="CommentReference"/>
        </w:rPr>
        <w:commentReference w:id="259"/>
      </w:r>
      <w:r>
        <w:t>conducted and provided by third party evaluators and may provide comments on the Review Draft report in writing.  After completion of the Final report, the Evaluation Administrator, through the EEB Executive Secretary, files the evaluation report with the Board and DEEP, and the Board will post a copy of each report on its Internet web</w:t>
      </w:r>
      <w:del w:id="260" w:author="WETHERN, MEGAN M" w:date="2021-05-18T15:32:00Z">
        <w:r w:rsidDel="001D1B93">
          <w:delText xml:space="preserve"> </w:delText>
        </w:r>
      </w:del>
      <w:r>
        <w:t xml:space="preserve">site. The Board and its members, including electric distribution and gas Program Administrator representatives and other interested members of the public have the opportunity to file written comments regarding any Final evaluation report with DEEP or for posting on the Board's Internet website.   </w:t>
      </w:r>
    </w:p>
    <w:p w14:paraId="3611B145" w14:textId="77777777" w:rsidR="00210F29" w:rsidRDefault="00C13714">
      <w:pPr>
        <w:ind w:left="-5" w:right="2"/>
      </w:pPr>
      <w:r>
        <w:t xml:space="preserve">In addition, the Program Administrators must file with DEEP a description of how the results and recommendations will be implemented, including a summary chart. This responsibility is described further in the Project Completion section below. </w:t>
      </w:r>
    </w:p>
    <w:p w14:paraId="5FCA7F7A" w14:textId="77777777" w:rsidR="00210F29" w:rsidRDefault="00C13714">
      <w:pPr>
        <w:ind w:left="-5" w:right="2"/>
      </w:pPr>
      <w:r>
        <w:t xml:space="preserve">The Evaluation Committee may add to, reduce or alter the roles of the Evaluation Administrator and/or the Companies at its discretion at any time so long as those changes comport with the requirements of state law. </w:t>
      </w:r>
    </w:p>
    <w:p w14:paraId="76895C3C" w14:textId="78292949" w:rsidR="00210F29" w:rsidRDefault="00C13714">
      <w:pPr>
        <w:ind w:left="-5" w:right="2"/>
      </w:pPr>
      <w:r>
        <w:t xml:space="preserve">The EEB Evaluation Administrator communicates and coordinates with the EEB Evaluation Committee, and then with interested EEB members, the Companies, and the public through scheduled Committee meetings and retention of documents as described herein.  These communications continue throughout the course of all evaluation activities.   The EEB Evaluation Administrator schedules and coordinates all stages of the evaluation process to address the research and design concerns of the EEB Evaluation Committee </w:t>
      </w:r>
      <w:del w:id="261" w:author="Dyke-Redmond, Tracy" w:date="2021-05-17T07:46:00Z">
        <w:r>
          <w:delText xml:space="preserve">and, as appropriate, </w:delText>
        </w:r>
      </w:del>
      <w:ins w:id="262" w:author="Dyke-Redmond, Tracy" w:date="2021-05-17T07:46:00Z">
        <w:r w:rsidR="00E75A72">
          <w:t xml:space="preserve">and will ensure </w:t>
        </w:r>
      </w:ins>
      <w:ins w:id="263" w:author="Dyke-Redmond, Tracy" w:date="2021-05-17T07:47:00Z">
        <w:r w:rsidR="00E75A72">
          <w:t xml:space="preserve">sufficient coordination with </w:t>
        </w:r>
      </w:ins>
      <w:r>
        <w:t xml:space="preserve">the Companies to assure the highest quality of studies and the best allocation of ratepayer dollars among the studies. </w:t>
      </w:r>
    </w:p>
    <w:p w14:paraId="0EA45FBD" w14:textId="77777777" w:rsidR="00210F29" w:rsidRDefault="00C13714">
      <w:pPr>
        <w:spacing w:after="6"/>
        <w:ind w:left="-5" w:right="2"/>
      </w:pPr>
      <w:r>
        <w:t xml:space="preserve">The EEB revised Program Evaluation Roadmap is independent and transparent, with the EEB Evaluation </w:t>
      </w:r>
    </w:p>
    <w:p w14:paraId="52F9858A" w14:textId="77777777" w:rsidR="00210F29" w:rsidRDefault="00C13714">
      <w:pPr>
        <w:spacing w:after="248"/>
        <w:ind w:left="-5" w:right="2"/>
      </w:pPr>
      <w:r>
        <w:t xml:space="preserve">Administrator communicating progress through the scheduled events of the EEB Evaluation Committee. The EEB Evaluation Administrator schedules and coordinates all EEB Evaluation Committee meeting dates and conference calls, and the EEB Executive Secretary posts dates in a way that allows all interested EEB members and members of the public to attend events, participate in calls, and provide input as appropriate. The Evaluation Committee confers with and directs the Evaluation Administrators in all activities as it deems fit. </w:t>
      </w:r>
    </w:p>
    <w:p w14:paraId="4984DB98" w14:textId="77777777" w:rsidR="00210F29" w:rsidRPr="00DF2EB5" w:rsidRDefault="00C13714">
      <w:pPr>
        <w:spacing w:after="134" w:line="259" w:lineRule="auto"/>
        <w:rPr>
          <w:b/>
          <w:bCs/>
        </w:rPr>
      </w:pPr>
      <w:r w:rsidRPr="00DF2EB5">
        <w:rPr>
          <w:b/>
          <w:bCs/>
        </w:rPr>
        <w:t xml:space="preserve">Adoption of Connecticut’s Energy Efficiency Program Evaluation Measurement and Verification Process  </w:t>
      </w:r>
    </w:p>
    <w:p w14:paraId="08E9359B" w14:textId="77777777" w:rsidR="00210F29" w:rsidRDefault="00C13714">
      <w:pPr>
        <w:spacing w:after="124"/>
        <w:ind w:left="-5" w:right="2"/>
      </w:pPr>
      <w:r>
        <w:t xml:space="preserve">Per CGS 16-245m, DEEP must adopt an independent, comprehensive program evaluation, measurement, and verification process.  When the evaluation process roadmap is updated, DEEP and the Board post the document on their internet websites and DEEP provides for a 30-day public comment period surrounding the EEB meeting at which the evaluation process roadmap is reviewed.  The final document is posted on the DEEP and EEB Websites. </w:t>
      </w:r>
    </w:p>
    <w:p w14:paraId="7A9625CE" w14:textId="77777777" w:rsidR="00152A43" w:rsidRDefault="00C13714">
      <w:pPr>
        <w:spacing w:after="126"/>
        <w:ind w:left="-5" w:right="2"/>
      </w:pPr>
      <w:r>
        <w:t xml:space="preserve">The general guiding responsibilities are characterized as follows: </w:t>
      </w:r>
    </w:p>
    <w:p w14:paraId="3043ED47" w14:textId="1E46B30E" w:rsidR="00152A43" w:rsidRDefault="00C13714" w:rsidP="00DF2EB5">
      <w:pPr>
        <w:pStyle w:val="ListParagraph"/>
        <w:numPr>
          <w:ilvl w:val="0"/>
          <w:numId w:val="23"/>
        </w:numPr>
        <w:spacing w:after="126"/>
        <w:ind w:right="2"/>
      </w:pPr>
      <w:r>
        <w:t xml:space="preserve">DEEP adopts an evaluation process.  </w:t>
      </w:r>
    </w:p>
    <w:p w14:paraId="4DDA12E7" w14:textId="77777777" w:rsidR="00152A43" w:rsidRDefault="00C13714" w:rsidP="00DF2EB5">
      <w:pPr>
        <w:pStyle w:val="ListParagraph"/>
        <w:numPr>
          <w:ilvl w:val="0"/>
          <w:numId w:val="23"/>
        </w:numPr>
        <w:spacing w:after="126"/>
        <w:ind w:right="2"/>
      </w:pPr>
      <w:r>
        <w:t xml:space="preserve">The Evaluation Committee hires an Evaluation Administrator, adopts an Evaluation Plan, and monitors progress of the Evaluation Plan’s constituent projects and budget.  </w:t>
      </w:r>
    </w:p>
    <w:p w14:paraId="14778272" w14:textId="77777777" w:rsidR="00152A43" w:rsidRDefault="00C13714" w:rsidP="00DF2EB5">
      <w:pPr>
        <w:pStyle w:val="ListParagraph"/>
        <w:numPr>
          <w:ilvl w:val="0"/>
          <w:numId w:val="23"/>
        </w:numPr>
        <w:spacing w:after="126"/>
        <w:ind w:right="2"/>
      </w:pPr>
      <w:r>
        <w:t xml:space="preserve">The Board approves the Evaluation budget and contracts with the Evaluation Administrator.  </w:t>
      </w:r>
    </w:p>
    <w:p w14:paraId="75BA378C" w14:textId="194FF1FC" w:rsidR="00210F29" w:rsidRDefault="00C13714" w:rsidP="00DF2EB5">
      <w:pPr>
        <w:pStyle w:val="ListParagraph"/>
        <w:numPr>
          <w:ilvl w:val="0"/>
          <w:numId w:val="23"/>
        </w:numPr>
        <w:spacing w:after="126"/>
        <w:ind w:right="2"/>
      </w:pPr>
      <w:r>
        <w:t xml:space="preserve">The Evaluation Administrator is responsible for managing the independent conduct of Evaluation Plan projects, and selecting and overseeing project </w:t>
      </w:r>
      <w:r w:rsidR="00CC0659">
        <w:t>contractors.</w:t>
      </w:r>
      <w:r>
        <w:t xml:space="preserve"> </w:t>
      </w:r>
    </w:p>
    <w:p w14:paraId="3F0C9E48" w14:textId="2B03187B" w:rsidR="007E735D" w:rsidRDefault="007E735D" w:rsidP="007E735D">
      <w:pPr>
        <w:spacing w:after="457" w:line="259" w:lineRule="auto"/>
        <w:ind w:left="0" w:firstLine="0"/>
      </w:pPr>
      <w:bookmarkStart w:id="264" w:name="_Hlk53466530"/>
    </w:p>
    <w:p w14:paraId="7E2A1E77" w14:textId="16141620" w:rsidR="00CC0659" w:rsidRDefault="00CC0659">
      <w:pPr>
        <w:spacing w:after="160" w:line="259" w:lineRule="auto"/>
        <w:ind w:left="0" w:firstLine="0"/>
      </w:pPr>
      <w:r>
        <w:br w:type="page"/>
      </w:r>
    </w:p>
    <w:bookmarkEnd w:id="264"/>
    <w:p w14:paraId="7EAC6F43" w14:textId="77777777" w:rsidR="001C706B" w:rsidRDefault="001C706B">
      <w:pPr>
        <w:spacing w:after="457" w:line="259" w:lineRule="auto"/>
        <w:ind w:left="0" w:firstLine="0"/>
      </w:pPr>
    </w:p>
    <w:p w14:paraId="74B312F8" w14:textId="77777777" w:rsidR="00210F29" w:rsidRPr="00DA3B4F" w:rsidRDefault="00C13714">
      <w:pPr>
        <w:pStyle w:val="Heading1"/>
        <w:ind w:left="328" w:hanging="343"/>
      </w:pPr>
      <w:bookmarkStart w:id="265" w:name="_Toc71518849"/>
      <w:r>
        <w:rPr>
          <w:sz w:val="32"/>
        </w:rPr>
        <w:t>P</w:t>
      </w:r>
      <w:r>
        <w:t xml:space="preserve">ROGRAM </w:t>
      </w:r>
      <w:r w:rsidRPr="00157FB3">
        <w:rPr>
          <w:sz w:val="32"/>
        </w:rPr>
        <w:t>E</w:t>
      </w:r>
      <w:r w:rsidRPr="00477859">
        <w:t xml:space="preserve">VALUATION </w:t>
      </w:r>
      <w:r w:rsidRPr="00933FF3">
        <w:rPr>
          <w:sz w:val="32"/>
        </w:rPr>
        <w:t>P</w:t>
      </w:r>
      <w:r w:rsidRPr="002A19F3">
        <w:t>ROCESS</w:t>
      </w:r>
      <w:bookmarkEnd w:id="265"/>
      <w:r w:rsidRPr="00DA3B4F">
        <w:rPr>
          <w:sz w:val="32"/>
        </w:rPr>
        <w:t xml:space="preserve"> </w:t>
      </w:r>
    </w:p>
    <w:p w14:paraId="14EBB520" w14:textId="624EAAC7" w:rsidR="00210F29" w:rsidRDefault="00C13714">
      <w:pPr>
        <w:spacing w:after="351"/>
        <w:ind w:left="-5" w:right="2"/>
      </w:pPr>
      <w:r w:rsidRPr="007C3EDA">
        <w:rPr>
          <w:rPrChange w:id="266" w:author="Lisa Skumatz" w:date="2021-06-04T23:55:00Z">
            <w:rPr/>
          </w:rPrChange>
        </w:rPr>
        <w:t xml:space="preserve">The EEB Evaluation Committee and the EEB Evaluation Administrator lead the conduct and performance of the program evaluation process.  Program Administrators (PAs) </w:t>
      </w:r>
      <w:r w:rsidR="007656A2" w:rsidRPr="007C3EDA">
        <w:rPr>
          <w:rPrChange w:id="267" w:author="Lisa Skumatz" w:date="2021-06-04T23:55:00Z">
            <w:rPr/>
          </w:rPrChange>
        </w:rPr>
        <w:t xml:space="preserve">and Technical Consultants </w:t>
      </w:r>
      <w:r w:rsidRPr="007C3EDA">
        <w:rPr>
          <w:rPrChange w:id="268" w:author="Lisa Skumatz" w:date="2021-06-04T23:55:00Z">
            <w:rPr/>
          </w:rPrChange>
        </w:rPr>
        <w:t>are in a strong position to identify aspects of the programs (</w:t>
      </w:r>
      <w:r w:rsidR="002D3572" w:rsidRPr="007C3EDA">
        <w:rPr>
          <w:rPrChange w:id="269" w:author="Lisa Skumatz" w:date="2021-06-04T23:55:00Z">
            <w:rPr>
              <w:highlight w:val="cyan"/>
            </w:rPr>
          </w:rPrChange>
        </w:rPr>
        <w:t>e.g.</w:t>
      </w:r>
      <w:ins w:id="270" w:author="WETHERN, MEGAN M" w:date="2021-05-18T15:50:00Z">
        <w:r w:rsidR="005C38B7" w:rsidRPr="00157FB3">
          <w:t>,</w:t>
        </w:r>
      </w:ins>
      <w:r w:rsidR="002D3572" w:rsidRPr="00477859">
        <w:t xml:space="preserve"> </w:t>
      </w:r>
      <w:r w:rsidRPr="00933FF3">
        <w:t>savings, market, process) that would benefit from evaluation activities.  The Program Administrators have intimate</w:t>
      </w:r>
      <w:r>
        <w:t xml:space="preserve"> knowledge of program procedures and program data collection that are necessary to evaluation.  Moreover, the Program Administrators have a strong interest in ensuring program improvements. Continued participation in planning and the opportunity to examine </w:t>
      </w:r>
      <w:ins w:id="271" w:author="Lisa Skumatz" w:date="2021-06-05T01:17:00Z">
        <w:r w:rsidR="005A2641">
          <w:t>Review Draft</w:t>
        </w:r>
      </w:ins>
      <w:ins w:id="272" w:author="Lisa Skumatz" w:date="2021-06-05T01:18:00Z">
        <w:r w:rsidR="00477859">
          <w:t>s</w:t>
        </w:r>
      </w:ins>
      <w:ins w:id="273" w:author="Lisa Skumatz" w:date="2021-06-05T01:17:00Z">
        <w:r w:rsidR="005A2641">
          <w:t xml:space="preserve"> </w:t>
        </w:r>
      </w:ins>
      <w:ins w:id="274" w:author="Lisa Skumatz" w:date="2021-06-05T01:19:00Z">
        <w:r w:rsidR="00477859">
          <w:t xml:space="preserve">of </w:t>
        </w:r>
      </w:ins>
      <w:ins w:id="275" w:author="Lisa Skumatz" w:date="2021-06-05T01:17:00Z">
        <w:r w:rsidR="005A2641">
          <w:t xml:space="preserve">reports </w:t>
        </w:r>
      </w:ins>
      <w:commentRangeStart w:id="276"/>
      <w:commentRangeStart w:id="277"/>
      <w:del w:id="278" w:author="Lisa Skumatz" w:date="2021-06-05T01:17:00Z">
        <w:r w:rsidDel="005A2641">
          <w:delText xml:space="preserve">final draft </w:delText>
        </w:r>
      </w:del>
      <w:ins w:id="279" w:author="Lisa Skumatz" w:date="2021-06-05T01:19:00Z">
        <w:r w:rsidR="00477859">
          <w:t>and other designated work products</w:t>
        </w:r>
      </w:ins>
      <w:del w:id="280" w:author="Lisa Skumatz" w:date="2021-06-05T01:20:00Z">
        <w:r w:rsidDel="00477859">
          <w:delText>reports</w:delText>
        </w:r>
      </w:del>
      <w:ins w:id="281" w:author="Dyke-Redmond, Tracy" w:date="2021-05-22T20:30:00Z">
        <w:del w:id="282" w:author="Lisa Skumatz" w:date="2021-06-05T01:20:00Z">
          <w:r w:rsidR="00AF31C8" w:rsidDel="00477859">
            <w:delText xml:space="preserve">, </w:delText>
          </w:r>
        </w:del>
      </w:ins>
      <w:ins w:id="283" w:author="Dyke-Redmond, Tracy" w:date="2021-05-22T20:29:00Z">
        <w:del w:id="284" w:author="Lisa Skumatz" w:date="2021-06-05T01:20:00Z">
          <w:r w:rsidR="00D82480" w:rsidDel="00477859">
            <w:delText xml:space="preserve">and where </w:delText>
          </w:r>
          <w:r w:rsidR="00D50663" w:rsidDel="00477859">
            <w:delText>appropriate interim results</w:delText>
          </w:r>
        </w:del>
      </w:ins>
      <w:ins w:id="285" w:author="Dyke-Redmond, Tracy" w:date="2021-05-22T20:30:00Z">
        <w:del w:id="286" w:author="Lisa Skumatz" w:date="2021-06-05T01:20:00Z">
          <w:r w:rsidR="00AF31C8" w:rsidDel="00477859">
            <w:delText>,</w:delText>
          </w:r>
        </w:del>
      </w:ins>
      <w:r>
        <w:t xml:space="preserve"> </w:t>
      </w:r>
      <w:commentRangeEnd w:id="276"/>
      <w:r w:rsidR="00644251">
        <w:rPr>
          <w:rStyle w:val="CommentReference"/>
        </w:rPr>
        <w:commentReference w:id="276"/>
      </w:r>
      <w:commentRangeEnd w:id="277"/>
      <w:r w:rsidR="007C3EDA">
        <w:rPr>
          <w:rStyle w:val="CommentReference"/>
        </w:rPr>
        <w:commentReference w:id="277"/>
      </w:r>
      <w:r>
        <w:t xml:space="preserve">for factual issues are important for ensuring that evaluations will be used to improve the programs. </w:t>
      </w:r>
    </w:p>
    <w:p w14:paraId="31903802" w14:textId="77777777" w:rsidR="00210F29" w:rsidRPr="00FB595C" w:rsidRDefault="00C13714" w:rsidP="00FB595C">
      <w:pPr>
        <w:pStyle w:val="Heading2"/>
      </w:pPr>
      <w:bookmarkStart w:id="287" w:name="_Toc71518850"/>
      <w:r w:rsidRPr="00FB595C">
        <w:t>EVALUATION PLANNING</w:t>
      </w:r>
      <w:bookmarkEnd w:id="287"/>
      <w:r w:rsidRPr="00FB595C">
        <w:t xml:space="preserve"> </w:t>
      </w:r>
    </w:p>
    <w:p w14:paraId="6D0F6C1B" w14:textId="77777777" w:rsidR="00614451" w:rsidRDefault="00614451">
      <w:pPr>
        <w:spacing w:after="7"/>
        <w:ind w:left="-5" w:right="2"/>
      </w:pPr>
    </w:p>
    <w:p w14:paraId="6263D132" w14:textId="3064F373" w:rsidR="00BE3485" w:rsidRDefault="00C13714">
      <w:pPr>
        <w:spacing w:after="7"/>
        <w:ind w:left="-5" w:right="2"/>
      </w:pPr>
      <w:r>
        <w:t xml:space="preserve">With consultation and input from the EEB Technical Consultants and the Program Administrators, the EEB Evaluation Committee and Evaluation Administrator develop a Three-year plan prepared every </w:t>
      </w:r>
      <w:r w:rsidR="00614451">
        <w:t xml:space="preserve">three years, generally in synch with the C&amp;LM Plan, and also prepares annual </w:t>
      </w:r>
      <w:r>
        <w:t>interim updates.  The Evaluation Committee and Consultant develop an initial slate of evaluations expected to be needed, set overall priorities, and establish the evaluation budget in line with those priorities.</w:t>
      </w:r>
    </w:p>
    <w:p w14:paraId="04C18517" w14:textId="037609D5" w:rsidR="00210F29" w:rsidRDefault="00C13714">
      <w:pPr>
        <w:spacing w:after="7"/>
        <w:ind w:left="-5" w:right="2"/>
      </w:pPr>
      <w:r>
        <w:t xml:space="preserve"> </w:t>
      </w:r>
    </w:p>
    <w:p w14:paraId="0F1B6719" w14:textId="77777777" w:rsidR="00210F29" w:rsidRDefault="00C13714">
      <w:pPr>
        <w:ind w:left="-5" w:right="2"/>
      </w:pPr>
      <w:r>
        <w:t xml:space="preserve">Consistent with CGS 16-245m(d)(4), program and measure Evaluation, Measurement and Verification (EM&amp;V) studies are conducted on an ongoing basis, with emphasis on the following evaluation priorities: </w:t>
      </w:r>
    </w:p>
    <w:p w14:paraId="294EF636" w14:textId="27515AAD" w:rsidR="00210F29" w:rsidRDefault="00FF5C21">
      <w:pPr>
        <w:numPr>
          <w:ilvl w:val="0"/>
          <w:numId w:val="1"/>
        </w:numPr>
        <w:spacing w:after="0"/>
        <w:ind w:right="2" w:hanging="360"/>
      </w:pPr>
      <w:r>
        <w:t>P</w:t>
      </w:r>
      <w:r w:rsidR="00DA330B">
        <w:t xml:space="preserve">reference given to </w:t>
      </w:r>
      <w:r w:rsidR="00C13714">
        <w:t xml:space="preserve">impact and process evaluations,  </w:t>
      </w:r>
    </w:p>
    <w:p w14:paraId="55483E12" w14:textId="77105458" w:rsidR="00210F29" w:rsidRDefault="00FF5C21">
      <w:pPr>
        <w:numPr>
          <w:ilvl w:val="0"/>
          <w:numId w:val="1"/>
        </w:numPr>
        <w:spacing w:after="0"/>
        <w:ind w:right="2" w:hanging="360"/>
      </w:pPr>
      <w:r>
        <w:t>P</w:t>
      </w:r>
      <w:r w:rsidR="00C13714">
        <w:t xml:space="preserve">rograms or measures that have not been studied, and  </w:t>
      </w:r>
    </w:p>
    <w:p w14:paraId="4F822B2E" w14:textId="4880A855" w:rsidR="00210F29" w:rsidRDefault="00FF5C21">
      <w:pPr>
        <w:numPr>
          <w:ilvl w:val="0"/>
          <w:numId w:val="1"/>
        </w:numPr>
        <w:spacing w:after="0"/>
        <w:ind w:right="2" w:hanging="360"/>
      </w:pPr>
      <w:r>
        <w:t>P</w:t>
      </w:r>
      <w:r w:rsidR="00C13714">
        <w:t xml:space="preserve">rograms or measures that account for a relatively high percentage of program spending.  </w:t>
      </w:r>
    </w:p>
    <w:p w14:paraId="4FBF5A1A" w14:textId="77777777" w:rsidR="00210F29" w:rsidRDefault="00C13714">
      <w:pPr>
        <w:spacing w:after="0" w:line="259" w:lineRule="auto"/>
        <w:ind w:left="768" w:firstLine="0"/>
      </w:pPr>
      <w:r>
        <w:t xml:space="preserve"> </w:t>
      </w:r>
    </w:p>
    <w:p w14:paraId="7AF081D7" w14:textId="77777777" w:rsidR="00210F29" w:rsidRDefault="00C13714">
      <w:pPr>
        <w:ind w:left="-5" w:right="2"/>
      </w:pPr>
      <w:r>
        <w:t xml:space="preserve">The Companies, separately and together, provide important programmatic information that helps ensure that needed information on evaluation issues, program structure, and ex ante estimates are available to the Evaluation Administrator in a timely manner.  For evaluation planning, the following process is used. </w:t>
      </w:r>
    </w:p>
    <w:p w14:paraId="77B2129B" w14:textId="635BE0D2" w:rsidR="00210F29" w:rsidRPr="00DA3B4F" w:rsidRDefault="00C13714">
      <w:pPr>
        <w:numPr>
          <w:ilvl w:val="0"/>
          <w:numId w:val="2"/>
        </w:numPr>
        <w:spacing w:after="64"/>
        <w:ind w:right="2" w:hanging="360"/>
      </w:pPr>
      <w:r w:rsidRPr="00157FB3">
        <w:t>The Evaluation Administrator assembles from the Companies, the EEB Technical Consultants,</w:t>
      </w:r>
      <w:r w:rsidR="000175B1" w:rsidRPr="00897CD7">
        <w:t xml:space="preserve"> </w:t>
      </w:r>
      <w:r w:rsidR="000175B1" w:rsidRPr="007C3EDA">
        <w:rPr>
          <w:rPrChange w:id="288" w:author="Lisa Skumatz" w:date="2021-06-04T23:55:00Z">
            <w:rPr>
              <w:highlight w:val="cyan"/>
            </w:rPr>
          </w:rPrChange>
        </w:rPr>
        <w:t xml:space="preserve">Evaluation </w:t>
      </w:r>
      <w:del w:id="289" w:author="WETHERN, MEGAN M" w:date="2021-05-18T16:00:00Z">
        <w:r w:rsidR="000175B1" w:rsidRPr="007C3EDA" w:rsidDel="00445E5F">
          <w:rPr>
            <w:rPrChange w:id="290" w:author="Lisa Skumatz" w:date="2021-06-04T23:55:00Z">
              <w:rPr>
                <w:highlight w:val="cyan"/>
              </w:rPr>
            </w:rPrChange>
          </w:rPr>
          <w:delText>Adminisrator</w:delText>
        </w:r>
      </w:del>
      <w:ins w:id="291" w:author="WETHERN, MEGAN M" w:date="2021-05-18T16:00:00Z">
        <w:r w:rsidR="00445E5F" w:rsidRPr="007C3EDA">
          <w:rPr>
            <w:rPrChange w:id="292" w:author="Lisa Skumatz" w:date="2021-06-04T23:55:00Z">
              <w:rPr>
                <w:highlight w:val="cyan"/>
              </w:rPr>
            </w:rPrChange>
          </w:rPr>
          <w:t>Administrator</w:t>
        </w:r>
      </w:ins>
      <w:r w:rsidR="000175B1" w:rsidRPr="007C3EDA">
        <w:rPr>
          <w:rPrChange w:id="293" w:author="Lisa Skumatz" w:date="2021-06-04T23:55:00Z">
            <w:rPr>
              <w:highlight w:val="cyan"/>
            </w:rPr>
          </w:rPrChange>
        </w:rPr>
        <w:t>,</w:t>
      </w:r>
      <w:r w:rsidRPr="00157FB3">
        <w:t xml:space="preserve"> and others, lists of studies each entity would like to be included in th</w:t>
      </w:r>
      <w:r w:rsidRPr="00933FF3">
        <w:t xml:space="preserve">e evaluation plan; and suggested priorities for those </w:t>
      </w:r>
      <w:r w:rsidR="00CC0659" w:rsidRPr="002A19F3">
        <w:t>studies</w:t>
      </w:r>
      <w:r w:rsidR="00CC0659" w:rsidRPr="00DA3B4F">
        <w:rPr>
          <w:strike/>
          <w:color w:val="B5082D"/>
        </w:rPr>
        <w:t>;</w:t>
      </w:r>
      <w:r w:rsidRPr="00DA3B4F">
        <w:t xml:space="preserve"> and associated budgets for the studies.   </w:t>
      </w:r>
    </w:p>
    <w:p w14:paraId="6DA8C80A" w14:textId="77777777" w:rsidR="00FF5C21" w:rsidRPr="00897CD7" w:rsidRDefault="00FF5C21">
      <w:pPr>
        <w:numPr>
          <w:ilvl w:val="0"/>
          <w:numId w:val="2"/>
        </w:numPr>
        <w:spacing w:after="66"/>
        <w:ind w:right="2" w:hanging="360"/>
      </w:pPr>
      <w:r w:rsidRPr="007C3EDA">
        <w:rPr>
          <w:rPrChange w:id="294" w:author="Lisa Skumatz" w:date="2021-06-04T23:55:00Z">
            <w:rPr>
              <w:highlight w:val="cyan"/>
            </w:rPr>
          </w:rPrChange>
        </w:rPr>
        <w:t>The Evaluation Administrator participates in the process to develop the Evaluation budget</w:t>
      </w:r>
      <w:r w:rsidRPr="00157FB3">
        <w:t xml:space="preserve">.  </w:t>
      </w:r>
    </w:p>
    <w:p w14:paraId="0580CE1B" w14:textId="0AC6A22B" w:rsidR="00210F29" w:rsidRDefault="00C13714">
      <w:pPr>
        <w:numPr>
          <w:ilvl w:val="0"/>
          <w:numId w:val="2"/>
        </w:numPr>
        <w:spacing w:after="66"/>
        <w:ind w:right="2" w:hanging="360"/>
      </w:pPr>
      <w:r w:rsidRPr="00933FF3">
        <w:t>The Evaluation Administrator organize</w:t>
      </w:r>
      <w:r w:rsidR="00FF5C21" w:rsidRPr="00491463">
        <w:t>s</w:t>
      </w:r>
      <w:r w:rsidRPr="002A19F3">
        <w:t xml:space="preserve"> the information an</w:t>
      </w:r>
      <w:r w:rsidRPr="00DA3B4F">
        <w:t>d use</w:t>
      </w:r>
      <w:r w:rsidR="00FF5C21" w:rsidRPr="00DA3B4F">
        <w:t>s</w:t>
      </w:r>
      <w:r w:rsidRPr="00DA3B4F">
        <w:t xml:space="preserve"> criteria adhering to, but not limited to, those provided in state law and provides the prioritized draft plan of projects and budget.  </w:t>
      </w:r>
      <w:r w:rsidR="008D1903" w:rsidRPr="007C3EDA">
        <w:rPr>
          <w:rPrChange w:id="295" w:author="Lisa Skumatz" w:date="2021-06-04T23:55:00Z">
            <w:rPr/>
          </w:rPrChange>
        </w:rPr>
        <w:t xml:space="preserve">The </w:t>
      </w:r>
      <w:r w:rsidRPr="007C3EDA">
        <w:rPr>
          <w:rPrChange w:id="296" w:author="Lisa Skumatz" w:date="2021-06-04T23:55:00Z">
            <w:rPr/>
          </w:rPrChange>
        </w:rPr>
        <w:t>Plan may include Connecticut studies as well as regional and other</w:t>
      </w:r>
      <w:r>
        <w:t xml:space="preserve"> joint studies.  The Plan should cover a Three-Year period, to provide an organized research agenda and use time and resources efficiently. </w:t>
      </w:r>
    </w:p>
    <w:p w14:paraId="396F96C9" w14:textId="01ED1C52" w:rsidR="00210F29" w:rsidRDefault="00C13714">
      <w:pPr>
        <w:numPr>
          <w:ilvl w:val="0"/>
          <w:numId w:val="2"/>
        </w:numPr>
        <w:spacing w:after="68"/>
        <w:ind w:right="2" w:hanging="360"/>
      </w:pPr>
      <w:r>
        <w:t xml:space="preserve">The Evaluation Plan and budget are reviewed and approved by the EEB Evaluation Committee.   </w:t>
      </w:r>
    </w:p>
    <w:p w14:paraId="08F8609C" w14:textId="77777777" w:rsidR="00210F29" w:rsidRDefault="00C13714">
      <w:pPr>
        <w:numPr>
          <w:ilvl w:val="0"/>
          <w:numId w:val="2"/>
        </w:numPr>
        <w:spacing w:after="66"/>
        <w:ind w:right="2" w:hanging="360"/>
      </w:pPr>
      <w:r>
        <w:t xml:space="preserve">Budgets that are sufficient to support the final plan as determined by the EEB Evaluation Committee are then approved by the EEB; </w:t>
      </w:r>
    </w:p>
    <w:p w14:paraId="3B9EEE01" w14:textId="77777777" w:rsidR="00210F29" w:rsidRDefault="00C13714">
      <w:pPr>
        <w:numPr>
          <w:ilvl w:val="0"/>
          <w:numId w:val="2"/>
        </w:numPr>
        <w:spacing w:after="68"/>
        <w:ind w:right="2" w:hanging="360"/>
      </w:pPr>
      <w:r>
        <w:t xml:space="preserve">The Evaluation Plan and budget are incorporated into the three-year C&amp;LM Plan and annual updates. </w:t>
      </w:r>
    </w:p>
    <w:p w14:paraId="5B1D7214" w14:textId="77777777" w:rsidR="00210F29" w:rsidRDefault="00C13714">
      <w:pPr>
        <w:numPr>
          <w:ilvl w:val="0"/>
          <w:numId w:val="2"/>
        </w:numPr>
        <w:spacing w:after="52"/>
        <w:ind w:right="2" w:hanging="360"/>
      </w:pPr>
      <w:r>
        <w:t xml:space="preserve">The EEB and the Companies submit the three-year C&amp;LM Plan and annual updates to DEEP for the </w:t>
      </w:r>
    </w:p>
    <w:p w14:paraId="13AE61AE" w14:textId="4BB6F3A1" w:rsidR="00210F29" w:rsidRDefault="00AC6238">
      <w:pPr>
        <w:spacing w:after="75" w:line="259" w:lineRule="auto"/>
        <w:ind w:left="715"/>
      </w:pPr>
      <w:r>
        <w:t>C</w:t>
      </w:r>
      <w:r w:rsidR="00C13714">
        <w:t xml:space="preserve">ommissioner’s review and approval.   </w:t>
      </w:r>
    </w:p>
    <w:p w14:paraId="23E5FFB8" w14:textId="77777777" w:rsidR="00210F29" w:rsidRDefault="00C13714">
      <w:pPr>
        <w:spacing w:after="217" w:line="259" w:lineRule="auto"/>
        <w:ind w:left="0" w:firstLine="0"/>
      </w:pPr>
      <w:r>
        <w:t xml:space="preserve">      </w:t>
      </w:r>
    </w:p>
    <w:p w14:paraId="694C8AD4" w14:textId="3085ED2F" w:rsidR="00210F29" w:rsidRDefault="00C13714" w:rsidP="00F82DBE">
      <w:pPr>
        <w:spacing w:after="6"/>
        <w:ind w:left="-5" w:right="2"/>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1AB5BC6" wp14:editId="25EC6185">
                <wp:simplePos x="0" y="0"/>
                <wp:positionH relativeFrom="page">
                  <wp:posOffset>457200</wp:posOffset>
                </wp:positionH>
                <wp:positionV relativeFrom="page">
                  <wp:posOffset>1870201</wp:posOffset>
                </wp:positionV>
                <wp:extent cx="9144" cy="202692"/>
                <wp:effectExtent l="0" t="0" r="0" b="0"/>
                <wp:wrapSquare wrapText="bothSides"/>
                <wp:docPr id="28880" name="Group 28880"/>
                <wp:cNvGraphicFramePr/>
                <a:graphic xmlns:a="http://schemas.openxmlformats.org/drawingml/2006/main">
                  <a:graphicData uri="http://schemas.microsoft.com/office/word/2010/wordprocessingGroup">
                    <wpg:wgp>
                      <wpg:cNvGrpSpPr/>
                      <wpg:grpSpPr>
                        <a:xfrm>
                          <a:off x="0" y="0"/>
                          <a:ext cx="9144" cy="202692"/>
                          <a:chOff x="0" y="0"/>
                          <a:chExt cx="9144" cy="202692"/>
                        </a:xfrm>
                      </wpg:grpSpPr>
                      <wps:wsp>
                        <wps:cNvPr id="32623" name="Shape 32623"/>
                        <wps:cNvSpPr/>
                        <wps:spPr>
                          <a:xfrm>
                            <a:off x="0" y="0"/>
                            <a:ext cx="9144" cy="202692"/>
                          </a:xfrm>
                          <a:custGeom>
                            <a:avLst/>
                            <a:gdLst/>
                            <a:ahLst/>
                            <a:cxnLst/>
                            <a:rect l="0" t="0" r="0" b="0"/>
                            <a:pathLst>
                              <a:path w="9144" h="202692">
                                <a:moveTo>
                                  <a:pt x="0" y="0"/>
                                </a:moveTo>
                                <a:lnTo>
                                  <a:pt x="9144" y="0"/>
                                </a:lnTo>
                                <a:lnTo>
                                  <a:pt x="9144" y="202692"/>
                                </a:lnTo>
                                <a:lnTo>
                                  <a:pt x="0" y="2026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xmlns:pic="http://schemas.openxmlformats.org/drawingml/2006/picture" xmlns:a="http://schemas.openxmlformats.org/drawingml/2006/main">
            <w:pict w14:anchorId="2BCF5832">
              <v:group id="Group 28880" style="position:absolute;margin-left:36pt;margin-top:147.25pt;width:.7pt;height:15.95pt;z-index:251658240;mso-position-horizontal-relative:page;mso-position-vertical-relative:page" coordsize="9144,202692" o:spid="_x0000_s1026" w14:anchorId="55C564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">
                <v:shape id="Shape 32623" style="position:absolute;width:9144;height:202692;visibility:visible;mso-wrap-style:square;v-text-anchor:top" coordsize="9144,202692" o:spid="_x0000_s1027" fillcolor="black" stroked="f" strokeweight="0" path="m,l9144,r,202692l,20269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">
                  <v:stroke miterlimit="83231f" joinstyle="miter"/>
                  <v:path textboxrect="0,0,9144,202692" arrowok="t"/>
                </v:shape>
                <w10:wrap type="square" anchorx="page" anchory="page"/>
              </v:group>
            </w:pict>
          </mc:Fallback>
        </mc:AlternateContent>
      </w:r>
      <w:r>
        <w:t xml:space="preserve">As part of the annual process of establishing the evaluation work plan, the Evaluation Committee should prioritize </w:t>
      </w:r>
      <w:r w:rsidRPr="00F92C78">
        <w:t>studies emphasized under 16-245m</w:t>
      </w:r>
      <w:ins w:id="297" w:author="WETHERN, MEGAN M" w:date="2021-05-18T16:03:00Z">
        <w:r w:rsidR="005116F0">
          <w:t>(</w:t>
        </w:r>
      </w:ins>
      <w:del w:id="298" w:author="WETHERN, MEGAN M" w:date="2021-05-18T16:03:00Z">
        <w:r w:rsidRPr="00F92C78" w:rsidDel="005116F0">
          <w:delText>)</w:delText>
        </w:r>
      </w:del>
      <w:r w:rsidRPr="00F92C78">
        <w:t>d)(4).  Under the statute, four types of studies would be considered higher priority including:  (1) impact evaluations, (2) process evaluations, (3) programs or measures that have not been studied or sufficiently addressed in existing studies, and (4) programs that account for a relatively high percentage</w:t>
      </w:r>
      <w:r>
        <w:t xml:space="preserve"> of program spending.  The Evaluation Committee shall also consider other </w:t>
      </w:r>
      <w:r w:rsidR="00C74A21">
        <w:t xml:space="preserve">types of studies as needed, e.g. market studies and other work that supports C&amp;LM and program planning, PSD revision, and other objectives.  </w:t>
      </w:r>
      <w:r w:rsidR="007A6771">
        <w:t xml:space="preserve">In addition, in early years of the Plan, a study denoted “emerging issues” may be included in the </w:t>
      </w:r>
      <w:r w:rsidR="00AC6238">
        <w:t>P</w:t>
      </w:r>
      <w:r w:rsidR="007A6771">
        <w:t xml:space="preserve">lan to be </w:t>
      </w:r>
      <w:r w:rsidR="00F82DBE">
        <w:t>responsive</w:t>
      </w:r>
      <w:r w:rsidR="007A6771">
        <w:t xml:space="preserve"> to changing priorities and emerging issues.  Studies that encourage or incorporate fast-feedback approaches are also </w:t>
      </w:r>
      <w:r w:rsidR="007A6771" w:rsidRPr="00157FB3">
        <w:t xml:space="preserve">encouraged.  </w:t>
      </w:r>
      <w:r w:rsidR="00C74A21" w:rsidRPr="00933FF3">
        <w:t>The Evaluation Committee shall also consider ot</w:t>
      </w:r>
      <w:r w:rsidR="00C74A21" w:rsidRPr="002A19F3">
        <w:t xml:space="preserve">her </w:t>
      </w:r>
      <w:r w:rsidRPr="00DA3B4F">
        <w:t xml:space="preserve">criteria, including, the maximum number of studies that can be feasibly </w:t>
      </w:r>
      <w:r w:rsidR="00C74A21" w:rsidRPr="007C3EDA">
        <w:rPr>
          <w:rPrChange w:id="299" w:author="Lisa Skumatz" w:date="2021-06-04T23:55:00Z">
            <w:rPr/>
          </w:rPrChange>
        </w:rPr>
        <w:t xml:space="preserve">supervised / overseen by the Evaluation </w:t>
      </w:r>
      <w:r w:rsidR="00F82DBE" w:rsidRPr="007C3EDA">
        <w:rPr>
          <w:rPrChange w:id="300" w:author="Lisa Skumatz" w:date="2021-06-04T23:55:00Z">
            <w:rPr/>
          </w:rPrChange>
        </w:rPr>
        <w:t>Administrators</w:t>
      </w:r>
      <w:r w:rsidR="00C74A21" w:rsidRPr="007C3EDA">
        <w:rPr>
          <w:rPrChange w:id="301" w:author="Lisa Skumatz" w:date="2021-06-04T23:55:00Z">
            <w:rPr/>
          </w:rPrChange>
        </w:rPr>
        <w:t xml:space="preserve"> and </w:t>
      </w:r>
      <w:r w:rsidRPr="007C3EDA">
        <w:rPr>
          <w:rPrChange w:id="302" w:author="Lisa Skumatz" w:date="2021-06-04T23:55:00Z">
            <w:rPr/>
          </w:rPrChange>
        </w:rPr>
        <w:t xml:space="preserve">reviewed by the </w:t>
      </w:r>
      <w:r w:rsidR="001D16ED" w:rsidRPr="007C3EDA">
        <w:rPr>
          <w:rPrChange w:id="303" w:author="Lisa Skumatz" w:date="2021-06-04T23:55:00Z">
            <w:rPr>
              <w:highlight w:val="cyan"/>
            </w:rPr>
          </w:rPrChange>
        </w:rPr>
        <w:t>Evaluation Committee</w:t>
      </w:r>
      <w:r w:rsidR="001D16ED" w:rsidRPr="00157FB3">
        <w:t xml:space="preserve">, </w:t>
      </w:r>
      <w:r w:rsidR="00C74A21" w:rsidRPr="00933FF3">
        <w:t>(</w:t>
      </w:r>
      <w:r w:rsidR="00F82DBE" w:rsidRPr="002A19F3">
        <w:t>Technical</w:t>
      </w:r>
      <w:r w:rsidR="00C74A21" w:rsidRPr="00DA3B4F">
        <w:t xml:space="preserve">) </w:t>
      </w:r>
      <w:r w:rsidR="00F82DBE" w:rsidRPr="00DA3B4F">
        <w:t>Consultants and</w:t>
      </w:r>
      <w:r w:rsidR="008D1903" w:rsidRPr="00DA3B4F">
        <w:t xml:space="preserve"> </w:t>
      </w:r>
      <w:r w:rsidRPr="00BF5272">
        <w:t>Program Administrators</w:t>
      </w:r>
      <w:r w:rsidR="001D16ED" w:rsidRPr="007C3EDA">
        <w:rPr>
          <w:rPrChange w:id="304" w:author="Lisa Skumatz" w:date="2021-06-04T23:55:00Z">
            <w:rPr/>
          </w:rPrChange>
        </w:rPr>
        <w:t>,</w:t>
      </w:r>
      <w:r w:rsidRPr="007C3EDA">
        <w:rPr>
          <w:rPrChange w:id="305" w:author="Lisa Skumatz" w:date="2021-06-04T23:55:00Z">
            <w:rPr/>
          </w:rPrChange>
        </w:rPr>
        <w:t xml:space="preserve"> and other criteria considered high</w:t>
      </w:r>
      <w:r>
        <w:t xml:space="preserve"> priority by the Evaluation Committee.  To the extent possible, the studies are scheduled to provide time to ensure that Program Administrators can effectively implement evaluation report recommendations for program improvements</w:t>
      </w:r>
      <w:r w:rsidR="007656A2">
        <w:t xml:space="preserve"> and PSD Updates</w:t>
      </w:r>
      <w:r>
        <w:t xml:space="preserve">.  </w:t>
      </w:r>
    </w:p>
    <w:p w14:paraId="51EBBDC1" w14:textId="77777777" w:rsidR="00F82DBE" w:rsidRDefault="00F82DBE" w:rsidP="00F82DBE">
      <w:pPr>
        <w:spacing w:after="6"/>
        <w:ind w:left="-5" w:right="2"/>
      </w:pPr>
    </w:p>
    <w:p w14:paraId="3876C4E7" w14:textId="6D281F46" w:rsidR="00210F29" w:rsidRDefault="001D16ED">
      <w:pPr>
        <w:ind w:left="-5" w:right="2"/>
      </w:pPr>
      <w:r w:rsidRPr="007C3EDA">
        <w:rPr>
          <w:rPrChange w:id="306" w:author="Lisa Skumatz" w:date="2021-06-04T23:56:00Z">
            <w:rPr>
              <w:highlight w:val="cyan"/>
            </w:rPr>
          </w:rPrChange>
        </w:rPr>
        <w:t>Members of the Program Administrators, Technical Consultants, Evaluation Administrator, and others participate in a process to develop the budget for evaluation.</w:t>
      </w:r>
      <w:r w:rsidRPr="00157FB3">
        <w:t xml:space="preserve">  </w:t>
      </w:r>
      <w:r w:rsidR="00C13714" w:rsidRPr="00933FF3">
        <w:t xml:space="preserve">Voting members of the Board </w:t>
      </w:r>
      <w:r w:rsidRPr="007C3EDA">
        <w:rPr>
          <w:rPrChange w:id="307" w:author="Lisa Skumatz" w:date="2021-06-04T23:56:00Z">
            <w:rPr>
              <w:highlight w:val="cyan"/>
            </w:rPr>
          </w:rPrChange>
        </w:rPr>
        <w:t>review and approve</w:t>
      </w:r>
      <w:r w:rsidRPr="00157FB3">
        <w:t xml:space="preserve"> </w:t>
      </w:r>
      <w:r w:rsidR="00C13714" w:rsidRPr="00933FF3">
        <w:t>the budget for evaluation to be included in th</w:t>
      </w:r>
      <w:r w:rsidR="00C13714" w:rsidRPr="002A19F3">
        <w:t xml:space="preserve">e </w:t>
      </w:r>
      <w:r w:rsidRPr="007C3EDA">
        <w:rPr>
          <w:rPrChange w:id="308" w:author="Lisa Skumatz" w:date="2021-06-04T23:56:00Z">
            <w:rPr>
              <w:highlight w:val="cyan"/>
            </w:rPr>
          </w:rPrChange>
        </w:rPr>
        <w:t>set of</w:t>
      </w:r>
      <w:r w:rsidRPr="00157FB3">
        <w:t xml:space="preserve"> </w:t>
      </w:r>
      <w:r w:rsidR="00C13714" w:rsidRPr="00933FF3">
        <w:t>budgets presented in the Three</w:t>
      </w:r>
      <w:r w:rsidR="00152A43" w:rsidRPr="002A19F3">
        <w:t>-</w:t>
      </w:r>
      <w:r w:rsidR="00C13714" w:rsidRPr="00DA3B4F">
        <w:t>year C&amp;LM Plan and annual</w:t>
      </w:r>
      <w:r w:rsidR="00C13714">
        <w:t xml:space="preserve"> updates. The three-year C&amp;LM Plan and annual updates are submitted to DEEP for the commissioner’s review and approval.  The electric and gas Program Administrator representatives and the representative of a municipal electric energy cooperative are not voting members of the Board and may not vote on board plans, budgets, recommendations, actions or decisions regarding such evaluation budgets, program evaluations and the</w:t>
      </w:r>
      <w:r w:rsidR="007656A2">
        <w:t xml:space="preserve"> conduct of the evaluations</w:t>
      </w:r>
      <w:r w:rsidR="00C13714">
        <w:t>.  The Evaluation Administrator:</w:t>
      </w:r>
    </w:p>
    <w:p w14:paraId="3F6C9C3F" w14:textId="77777777" w:rsidR="00210F29" w:rsidRDefault="00C13714">
      <w:pPr>
        <w:numPr>
          <w:ilvl w:val="0"/>
          <w:numId w:val="3"/>
        </w:numPr>
        <w:spacing w:after="130"/>
        <w:ind w:right="2" w:hanging="360"/>
      </w:pPr>
      <w:r>
        <w:t xml:space="preserve">Provides the Evaluation Committee with a package of program evaluations, priorities and costs; </w:t>
      </w:r>
    </w:p>
    <w:p w14:paraId="44B2FDEB" w14:textId="3744B997" w:rsidR="00210F29" w:rsidRDefault="00C13714">
      <w:pPr>
        <w:numPr>
          <w:ilvl w:val="0"/>
          <w:numId w:val="3"/>
        </w:numPr>
        <w:spacing w:after="127"/>
        <w:ind w:right="2" w:hanging="360"/>
      </w:pPr>
      <w:r>
        <w:t xml:space="preserve">When the evaluation plan is approved by the EEB Evaluation Committee, establishes </w:t>
      </w:r>
      <w:r w:rsidR="0000487A">
        <w:t xml:space="preserve">the </w:t>
      </w:r>
      <w:r>
        <w:t xml:space="preserve">resulting total budget </w:t>
      </w:r>
      <w:r w:rsidR="0000487A">
        <w:t xml:space="preserve">for </w:t>
      </w:r>
      <w:r>
        <w:t>submit</w:t>
      </w:r>
      <w:r w:rsidR="0000487A">
        <w:t>tal</w:t>
      </w:r>
      <w:r>
        <w:t xml:space="preserve"> to the full EEB for vote; </w:t>
      </w:r>
    </w:p>
    <w:p w14:paraId="21C402D4" w14:textId="0CD9764E" w:rsidR="00210F29" w:rsidRPr="00933FF3" w:rsidRDefault="00C13714">
      <w:pPr>
        <w:numPr>
          <w:ilvl w:val="0"/>
          <w:numId w:val="3"/>
        </w:numPr>
        <w:spacing w:after="120"/>
        <w:ind w:right="2" w:hanging="360"/>
      </w:pPr>
      <w:r>
        <w:t xml:space="preserve">Writes </w:t>
      </w:r>
      <w:r w:rsidR="0000487A">
        <w:t xml:space="preserve">the </w:t>
      </w:r>
      <w:r>
        <w:t xml:space="preserve">Evaluation Plan to be approved by the EEB Evaluation </w:t>
      </w:r>
      <w:r w:rsidRPr="00157FB3">
        <w:t xml:space="preserve">Committee </w:t>
      </w:r>
      <w:r w:rsidRPr="007C3EDA">
        <w:rPr>
          <w:rPrChange w:id="309" w:author="Lisa Skumatz" w:date="2021-06-04T23:56:00Z">
            <w:rPr>
              <w:highlight w:val="green"/>
            </w:rPr>
          </w:rPrChange>
        </w:rPr>
        <w:t xml:space="preserve">and </w:t>
      </w:r>
      <w:r w:rsidR="0000487A" w:rsidRPr="007C3EDA">
        <w:rPr>
          <w:rPrChange w:id="310" w:author="Lisa Skumatz" w:date="2021-06-04T23:56:00Z">
            <w:rPr>
              <w:highlight w:val="green"/>
            </w:rPr>
          </w:rPrChange>
        </w:rPr>
        <w:t xml:space="preserve">reviewed by the </w:t>
      </w:r>
      <w:r w:rsidRPr="007C3EDA">
        <w:rPr>
          <w:rPrChange w:id="311" w:author="Lisa Skumatz" w:date="2021-06-04T23:56:00Z">
            <w:rPr>
              <w:highlight w:val="green"/>
            </w:rPr>
          </w:rPrChange>
        </w:rPr>
        <w:t>EEB</w:t>
      </w:r>
      <w:r w:rsidRPr="00157FB3">
        <w:t xml:space="preserve">, and included in the filing of the Companies’ Annual Plan;  </w:t>
      </w:r>
    </w:p>
    <w:p w14:paraId="77AD4C6A" w14:textId="2C4AD546" w:rsidR="00210F29" w:rsidRDefault="00C13714">
      <w:pPr>
        <w:numPr>
          <w:ilvl w:val="0"/>
          <w:numId w:val="3"/>
        </w:numPr>
        <w:spacing w:after="7"/>
        <w:ind w:right="2" w:hanging="360"/>
      </w:pPr>
      <w:r>
        <w:t>Revises the plan periodically, with Committee approval, to reflect changes in opportunity, circumstances, remaining budget or other considerations.  The Evaluation Administrator will explicitly solicit input from the Technical Consultants</w:t>
      </w:r>
      <w:ins w:id="312" w:author="Dyke-Redmond, Tracy" w:date="2021-05-22T20:37:00Z">
        <w:r w:rsidR="000A6DCA">
          <w:t>, Program Administrators,</w:t>
        </w:r>
      </w:ins>
      <w:r>
        <w:t xml:space="preserve"> and others for the revision.  Unless a different process is voted on by the Evaluation Committee, it is anticipated that the full Three-Year Plan process will be conducted every t</w:t>
      </w:r>
      <w:r w:rsidR="00AC722B">
        <w:t>hree</w:t>
      </w:r>
      <w:r>
        <w:t xml:space="preserve"> years, and updated in the </w:t>
      </w:r>
      <w:r w:rsidR="00AC722B">
        <w:t xml:space="preserve">interim </w:t>
      </w:r>
      <w:r>
        <w:t>year</w:t>
      </w:r>
      <w:r w:rsidR="00AC722B">
        <w:t>s</w:t>
      </w:r>
      <w:r>
        <w:t xml:space="preserve">.  The third year of the </w:t>
      </w:r>
    </w:p>
    <w:p w14:paraId="4E5970B3" w14:textId="0C513EAA" w:rsidR="00210F29" w:rsidRDefault="00C13714">
      <w:pPr>
        <w:ind w:left="730" w:right="2"/>
      </w:pPr>
      <w:r>
        <w:t xml:space="preserve">Plan provides guidance for key elements of the first year of the new three-year plan, for continuity.  </w:t>
      </w:r>
    </w:p>
    <w:p w14:paraId="757256B4" w14:textId="77777777" w:rsidR="00152A43" w:rsidRPr="00DF2EB5" w:rsidRDefault="00152A43" w:rsidP="00DF2EB5">
      <w:pPr>
        <w:spacing w:after="0" w:line="240" w:lineRule="auto"/>
        <w:rPr>
          <w:rFonts w:asciiTheme="minorHAnsi" w:hAnsiTheme="minorHAnsi" w:cstheme="minorHAnsi"/>
        </w:rPr>
      </w:pPr>
    </w:p>
    <w:p w14:paraId="584555F9" w14:textId="569CDD41" w:rsidR="00210F29" w:rsidRPr="00FB595C" w:rsidRDefault="00FB595C" w:rsidP="00FB595C">
      <w:pPr>
        <w:pStyle w:val="Heading1"/>
        <w:numPr>
          <w:ilvl w:val="0"/>
          <w:numId w:val="0"/>
        </w:numPr>
        <w:ind w:left="10"/>
      </w:pPr>
      <w:bookmarkStart w:id="313" w:name="_Toc71518851"/>
      <w:r w:rsidRPr="00FB595C">
        <w:t xml:space="preserve">1.2 </w:t>
      </w:r>
      <w:r w:rsidR="008C24C5">
        <w:tab/>
      </w:r>
      <w:r w:rsidR="00C13714" w:rsidRPr="00FB595C">
        <w:t>RESEARCH AREA APPROACH</w:t>
      </w:r>
      <w:bookmarkEnd w:id="313"/>
      <w:r w:rsidR="00C13714" w:rsidRPr="00FB595C">
        <w:t xml:space="preserve"> </w:t>
      </w:r>
    </w:p>
    <w:p w14:paraId="77000E37" w14:textId="79B5513B" w:rsidR="00210F29" w:rsidRDefault="00C13714">
      <w:pPr>
        <w:ind w:left="-5" w:right="2"/>
      </w:pPr>
      <w:r>
        <w:t xml:space="preserve">Under a Research Area approach to managing evaluation studies, an RFP/RFQ is released for each research area.  Respondents provide detailed information on work </w:t>
      </w:r>
      <w:r w:rsidRPr="00157FB3">
        <w:t>scope</w:t>
      </w:r>
      <w:r w:rsidR="0099031B" w:rsidRPr="00933FF3">
        <w:t xml:space="preserve">, </w:t>
      </w:r>
      <w:del w:id="314" w:author="WETHERN, MEGAN M" w:date="2021-05-18T16:25:00Z">
        <w:r w:rsidRPr="007C3EDA" w:rsidDel="00F9247D">
          <w:rPr>
            <w:rPrChange w:id="315" w:author="Lisa Skumatz" w:date="2021-06-04T23:56:00Z">
              <w:rPr/>
            </w:rPrChange>
          </w:rPr>
          <w:delText xml:space="preserve"> </w:delText>
        </w:r>
      </w:del>
      <w:r w:rsidRPr="007C3EDA">
        <w:rPr>
          <w:rPrChange w:id="316" w:author="Lisa Skumatz" w:date="2021-06-04T23:56:00Z">
            <w:rPr/>
          </w:rPrChange>
        </w:rPr>
        <w:t>budgets</w:t>
      </w:r>
      <w:r w:rsidR="0099031B" w:rsidRPr="007C3EDA">
        <w:rPr>
          <w:rPrChange w:id="317" w:author="Lisa Skumatz" w:date="2021-06-04T23:56:00Z">
            <w:rPr/>
          </w:rPrChange>
        </w:rPr>
        <w:t xml:space="preserve">, </w:t>
      </w:r>
      <w:r w:rsidR="0099031B" w:rsidRPr="007C3EDA">
        <w:rPr>
          <w:rPrChange w:id="318" w:author="Lisa Skumatz" w:date="2021-06-04T23:56:00Z">
            <w:rPr>
              <w:highlight w:val="cyan"/>
            </w:rPr>
          </w:rPrChange>
        </w:rPr>
        <w:t>and qualifications</w:t>
      </w:r>
      <w:r w:rsidRPr="00157FB3">
        <w:t xml:space="preserve"> for a set of near-horizon studies, understanding of the issues and broad approach to addressing</w:t>
      </w:r>
      <w:r>
        <w:t xml:space="preserve"> those issues, and a guaranteed set of rates for the full time period – usually, but not necessarily, three years. </w:t>
      </w:r>
    </w:p>
    <w:p w14:paraId="4488F7B7" w14:textId="67FD3A73" w:rsidR="008F7F6F" w:rsidRPr="00F92C78" w:rsidRDefault="008F7F6F">
      <w:pPr>
        <w:ind w:left="-5" w:right="2"/>
      </w:pPr>
      <w:r>
        <w:t xml:space="preserve">To provide benefits to the State and to provide competition, the Evaluation Committee anticipates the selection of </w:t>
      </w:r>
      <w:commentRangeStart w:id="319"/>
      <w:commentRangeStart w:id="320"/>
      <w:r w:rsidR="00C239B9" w:rsidRPr="00B93602">
        <w:rPr>
          <w:highlight w:val="yellow"/>
        </w:rPr>
        <w:t>one</w:t>
      </w:r>
      <w:r w:rsidRPr="00B93602">
        <w:rPr>
          <w:highlight w:val="yellow"/>
        </w:rPr>
        <w:t xml:space="preserve"> </w:t>
      </w:r>
      <w:ins w:id="321" w:author="Lisa Skumatz" w:date="2021-06-04T23:57:00Z">
        <w:r w:rsidR="00B93B3E">
          <w:rPr>
            <w:highlight w:val="yellow"/>
          </w:rPr>
          <w:t>Evaluation Contractor</w:t>
        </w:r>
      </w:ins>
      <w:del w:id="322" w:author="Lisa Skumatz" w:date="2021-06-04T23:57:00Z">
        <w:r w:rsidRPr="00B93602" w:rsidDel="00B93B3E">
          <w:rPr>
            <w:highlight w:val="yellow"/>
          </w:rPr>
          <w:delText>contractor team</w:delText>
        </w:r>
      </w:del>
      <w:ins w:id="323" w:author="Lisa Skumatz" w:date="2021-06-04T23:57:00Z">
        <w:r w:rsidR="00B93B3E">
          <w:t xml:space="preserve"> (team)</w:t>
        </w:r>
      </w:ins>
      <w:r w:rsidRPr="00F92C78">
        <w:t xml:space="preserve"> </w:t>
      </w:r>
      <w:commentRangeEnd w:id="319"/>
      <w:r w:rsidR="00B43B13">
        <w:rPr>
          <w:rStyle w:val="CommentReference"/>
        </w:rPr>
        <w:commentReference w:id="319"/>
      </w:r>
      <w:commentRangeEnd w:id="320"/>
      <w:r w:rsidR="007C3EDA">
        <w:rPr>
          <w:rStyle w:val="CommentReference"/>
        </w:rPr>
        <w:commentReference w:id="320"/>
      </w:r>
      <w:r w:rsidRPr="00F92C78">
        <w:t>for each research area</w:t>
      </w:r>
      <w:r w:rsidR="00C239B9">
        <w:t xml:space="preserve"> – residential, </w:t>
      </w:r>
      <w:r w:rsidR="00750692">
        <w:t>non-residential (</w:t>
      </w:r>
      <w:r w:rsidR="00C239B9">
        <w:t>commercial and industrial</w:t>
      </w:r>
      <w:r w:rsidR="00750692">
        <w:t>)</w:t>
      </w:r>
      <w:r w:rsidR="00C239B9">
        <w:t>, and cross-cutting</w:t>
      </w:r>
      <w:r w:rsidR="00750692">
        <w:t xml:space="preserve">, </w:t>
      </w:r>
      <w:r w:rsidR="00C239B9">
        <w:t>covering overarching projects that cover elements of both residential and C&amp;I sectors</w:t>
      </w:r>
      <w:r w:rsidRPr="00F92C78">
        <w:t>.</w:t>
      </w:r>
    </w:p>
    <w:p w14:paraId="582E4F3D" w14:textId="3ED1F627" w:rsidR="00210F29" w:rsidRDefault="00C13714">
      <w:pPr>
        <w:ind w:left="-5" w:right="2"/>
      </w:pPr>
      <w:r w:rsidRPr="00F92C78">
        <w:t>The winning proposer</w:t>
      </w:r>
      <w:r w:rsidR="008F7F6F" w:rsidRPr="00F92C78">
        <w:t>s</w:t>
      </w:r>
      <w:r w:rsidRPr="00F92C78">
        <w:t xml:space="preserve"> </w:t>
      </w:r>
      <w:r w:rsidR="008F7F6F" w:rsidRPr="00F92C78">
        <w:t>are the primary</w:t>
      </w:r>
      <w:r w:rsidRPr="00F92C78">
        <w:t xml:space="preserve"> evaluation contractor team</w:t>
      </w:r>
      <w:r w:rsidR="008F7F6F" w:rsidRPr="00F92C78">
        <w:t>s</w:t>
      </w:r>
      <w:r w:rsidRPr="00F92C78">
        <w:t xml:space="preserve"> for their particular research area.   Th</w:t>
      </w:r>
      <w:r w:rsidR="008F7F6F" w:rsidRPr="00F92C78">
        <w:t>ese</w:t>
      </w:r>
      <w:r w:rsidRPr="00F92C78">
        <w:t xml:space="preserve"> team</w:t>
      </w:r>
      <w:r w:rsidR="008F7F6F" w:rsidRPr="00F92C78">
        <w:t>s</w:t>
      </w:r>
      <w:r w:rsidRPr="00F92C78">
        <w:t xml:space="preserve"> will be expected to handle the bulk of all evaluation issues and therefore </w:t>
      </w:r>
      <w:del w:id="324" w:author="WETHERN, MEGAN M" w:date="2021-05-18T16:27:00Z">
        <w:r w:rsidRPr="00F92C78" w:rsidDel="00586401">
          <w:delText xml:space="preserve">is </w:delText>
        </w:r>
      </w:del>
      <w:ins w:id="325" w:author="WETHERN, MEGAN M" w:date="2021-05-18T16:27:00Z">
        <w:r w:rsidR="00586401">
          <w:t>are</w:t>
        </w:r>
        <w:r w:rsidR="00586401" w:rsidRPr="00F92C78">
          <w:t xml:space="preserve"> </w:t>
        </w:r>
      </w:ins>
      <w:commentRangeStart w:id="326"/>
      <w:commentRangeStart w:id="327"/>
      <w:r w:rsidRPr="00F92C78">
        <w:t xml:space="preserve">responsible to do what is needed to make sufficient resources available for </w:t>
      </w:r>
      <w:ins w:id="328" w:author="Lisa Skumatz" w:date="2021-06-05T00:01:00Z">
        <w:r w:rsidR="00B93B3E">
          <w:t>the approved, awarded</w:t>
        </w:r>
      </w:ins>
      <w:del w:id="329" w:author="Lisa Skumatz" w:date="2021-06-05T00:01:00Z">
        <w:r w:rsidRPr="00F92C78" w:rsidDel="00B93B3E">
          <w:delText>required</w:delText>
        </w:r>
      </w:del>
      <w:r w:rsidRPr="00F92C78">
        <w:t xml:space="preserve"> studies</w:t>
      </w:r>
      <w:commentRangeEnd w:id="326"/>
      <w:r w:rsidR="0083351F">
        <w:rPr>
          <w:rStyle w:val="CommentReference"/>
        </w:rPr>
        <w:commentReference w:id="326"/>
      </w:r>
      <w:commentRangeEnd w:id="327"/>
      <w:r w:rsidR="00B93B3E">
        <w:rPr>
          <w:rStyle w:val="CommentReference"/>
        </w:rPr>
        <w:commentReference w:id="327"/>
      </w:r>
      <w:r w:rsidRPr="00F92C78">
        <w:t>.  However, the research area approach does not guarantee that the contractor will be provided any particular volume of work, nor does it guarantee the contractor team will retain the contract if their work is unsatisfactory or the research area is no longer needed.  In addition, the Evaluation Administrator or the Evaluation Committee may elect to have particular studies conducted by a contractor selected through a separate competitive process in cases in which it is deemed to be in the best interest of the State of Connecticut.</w:t>
      </w:r>
      <w:r>
        <w:t xml:space="preserve"> </w:t>
      </w:r>
    </w:p>
    <w:p w14:paraId="03A2A95C" w14:textId="77777777" w:rsidR="00210F29" w:rsidRDefault="00C13714">
      <w:pPr>
        <w:spacing w:after="361" w:line="259" w:lineRule="auto"/>
        <w:ind w:left="0" w:firstLine="0"/>
      </w:pPr>
      <w:r>
        <w:t xml:space="preserve"> </w:t>
      </w:r>
    </w:p>
    <w:p w14:paraId="1247EBDE" w14:textId="71F7918A" w:rsidR="00210F29" w:rsidRPr="00FB595C" w:rsidRDefault="00C13714" w:rsidP="00FB595C">
      <w:pPr>
        <w:pStyle w:val="Heading2"/>
        <w:numPr>
          <w:ilvl w:val="1"/>
          <w:numId w:val="28"/>
        </w:numPr>
      </w:pPr>
      <w:bookmarkStart w:id="330" w:name="_Toc71518852"/>
      <w:r w:rsidRPr="00FB595C">
        <w:t>STUDY DEVELOPMENT</w:t>
      </w:r>
      <w:bookmarkEnd w:id="330"/>
      <w:r w:rsidRPr="00FB595C">
        <w:t xml:space="preserve"> </w:t>
      </w:r>
    </w:p>
    <w:p w14:paraId="6C305506" w14:textId="77777777" w:rsidR="00210F29" w:rsidRDefault="00C13714">
      <w:pPr>
        <w:pStyle w:val="Heading3"/>
        <w:ind w:left="602" w:hanging="617"/>
      </w:pPr>
      <w:r>
        <w:rPr>
          <w:sz w:val="24"/>
        </w:rPr>
        <w:t>D</w:t>
      </w:r>
      <w:r>
        <w:t xml:space="preserve">EVELOPMENT OF </w:t>
      </w:r>
      <w:r>
        <w:rPr>
          <w:sz w:val="24"/>
        </w:rPr>
        <w:t>RFP</w:t>
      </w:r>
      <w:r>
        <w:t>S</w:t>
      </w:r>
      <w:r>
        <w:rPr>
          <w:sz w:val="24"/>
        </w:rPr>
        <w:t xml:space="preserve"> </w:t>
      </w:r>
    </w:p>
    <w:p w14:paraId="44B3E8F2" w14:textId="52DB5016" w:rsidR="00DD4F11" w:rsidRDefault="00C13714">
      <w:pPr>
        <w:ind w:left="-5" w:right="2"/>
      </w:pPr>
      <w:r>
        <w:t xml:space="preserve">The Research Area approach retains contractor teams to perform all needed studies in their area over a multi-year time period.  </w:t>
      </w:r>
      <w:r w:rsidR="00F048A5">
        <w:t>Therefore,</w:t>
      </w:r>
      <w:r>
        <w:t xml:space="preserve"> in any particular year there may be no need to seek additional or new contractor teams. </w:t>
      </w:r>
      <w:r w:rsidR="00DD4F11">
        <w:t xml:space="preserve">  </w:t>
      </w:r>
    </w:p>
    <w:p w14:paraId="09480037" w14:textId="1D6F3159" w:rsidR="00210F29" w:rsidRDefault="00C13714">
      <w:pPr>
        <w:ind w:left="-5" w:right="2"/>
      </w:pPr>
      <w:r>
        <w:t>In the RFP development phase, the EEB Evaluation Committee and</w:t>
      </w:r>
      <w:r w:rsidR="00FD4B95">
        <w:t xml:space="preserve"> Evaluation Administrator</w:t>
      </w:r>
      <w:r w:rsidR="00CD3D48">
        <w:t xml:space="preserve"> </w:t>
      </w:r>
      <w:r>
        <w:t xml:space="preserve">develop the Request for Proposals, with input from the EEB Technical Consultants and the </w:t>
      </w:r>
      <w:r w:rsidR="0021262B">
        <w:t>Program Administrators</w:t>
      </w:r>
      <w:r>
        <w:t xml:space="preserve">.  The group provides lists of needed information and studies, along with outlines of desired objectives and suggestions of overall priorities for these studies.  Since the contractor team is being selected to provide services over several years, and study needs change more frequently, the studies provided and included in the RFP generally represent </w:t>
      </w:r>
      <w:r w:rsidR="00CC0659">
        <w:t>near</w:t>
      </w:r>
      <w:r w:rsidR="00FD4B95">
        <w:t>-</w:t>
      </w:r>
      <w:r w:rsidR="00CC0659">
        <w:t>term</w:t>
      </w:r>
      <w:r>
        <w:t xml:space="preserve"> needs rather than a comprehensive set of studies.  Proposing contractor teams must explain their understanding of the objectives of each of the studies including discussion of measurement and analytical complexities and how they would anticipate solving the challenges.  The proposing team provides anticipated level of effort for each study.  For one or more studies in the slate of studies provided, the proposers are required to provide a more complete description of the methods that would be used and the costs that would be required.  These requirements are included to provide those reviewing the proposal with information on: how the team thinks through and solves problems, their current understanding of the types of studies presented, their ability to respond to novel situations, </w:t>
      </w:r>
      <w:r w:rsidRPr="003B6EC3">
        <w:t>the ways the team thinks about pricing studies and their ability to explain their thought processes clearly in writing.  Respondents are also required to provide guaranteed hourly rates for each year.</w:t>
      </w:r>
      <w:r>
        <w:t xml:space="preserve">    </w:t>
      </w:r>
    </w:p>
    <w:p w14:paraId="2A3CE94A" w14:textId="797D3A6B" w:rsidR="00210F29" w:rsidRDefault="00C13714">
      <w:pPr>
        <w:ind w:left="-5" w:right="2"/>
      </w:pPr>
      <w:r>
        <w:t xml:space="preserve">The Evaluation Administrator, as representative of the Evaluation Committee, finalizes the RFP after review and written comment by the </w:t>
      </w:r>
      <w:r w:rsidR="00196DC9">
        <w:t>Program Administrators</w:t>
      </w:r>
      <w:r>
        <w:t xml:space="preserve"> and Technical Consultants.  Thereafter, the Evaluation Administrator requests suggestions for bidders to be included in the issuance in additional to those already known. The </w:t>
      </w:r>
      <w:r w:rsidR="00196DC9">
        <w:t xml:space="preserve">Program </w:t>
      </w:r>
      <w:r w:rsidR="00196DC9" w:rsidRPr="00157FB3">
        <w:t>Administrators</w:t>
      </w:r>
      <w:r w:rsidRPr="00A65094">
        <w:t xml:space="preserve"> may also suggest that inclusion of some contractors may be inadvisable, providing reasons for those beliefs. The </w:t>
      </w:r>
      <w:r w:rsidR="00196DC9" w:rsidRPr="00933FF3">
        <w:t>Program Administrators</w:t>
      </w:r>
      <w:r w:rsidRPr="002A19F3">
        <w:t xml:space="preserve"> shall provide their Term</w:t>
      </w:r>
      <w:r w:rsidRPr="00DA3B4F">
        <w:t xml:space="preserve">s and Conditions </w:t>
      </w:r>
      <w:r w:rsidR="00F6407B" w:rsidRPr="00DA3B4F">
        <w:t xml:space="preserve">and </w:t>
      </w:r>
      <w:r w:rsidR="00F6407B" w:rsidRPr="00C10FD5">
        <w:rPr>
          <w:rPrChange w:id="331" w:author="Lisa Skumatz" w:date="2021-06-05T00:03:00Z">
            <w:rPr>
              <w:highlight w:val="yellow"/>
            </w:rPr>
          </w:rPrChange>
        </w:rPr>
        <w:t>other relevant contractual</w:t>
      </w:r>
      <w:r w:rsidR="00F6407B" w:rsidRPr="00157FB3">
        <w:t xml:space="preserve"> </w:t>
      </w:r>
      <w:r w:rsidRPr="00A65094">
        <w:t>documents</w:t>
      </w:r>
      <w:r>
        <w:t xml:space="preserve"> for inclusion in the RFP.  </w:t>
      </w:r>
    </w:p>
    <w:p w14:paraId="79416CA7" w14:textId="34147ECE" w:rsidR="00210F29" w:rsidRDefault="00C13714" w:rsidP="00B93602">
      <w:pPr>
        <w:ind w:left="-5" w:right="2"/>
      </w:pPr>
      <w:r>
        <w:t>The RFPs explicitly identify the EEB Evaluation Committee as the entity requesting proposals and the EEB Evaluation Administrator, who works on behalf of the EEB, as the sole contact for additional information and for receipt of the proposals.  The EEB Evaluation Committee, through the Evaluation Administrator, releases the RFP to previously identified firms, the Association of Energy Services Professionals</w:t>
      </w:r>
      <w:r w:rsidR="00CD3D48">
        <w:t xml:space="preserve"> (AESP), the International Energy Program Evaluation Conference (IEPEC)</w:t>
      </w:r>
      <w:r>
        <w:t xml:space="preserve"> and the Executive Secretary posts the RFP to the Board website. </w:t>
      </w:r>
      <w:r w:rsidR="00B93602">
        <w:t xml:space="preserve">  </w:t>
      </w:r>
      <w:r w:rsidRPr="00B93602">
        <w:rPr>
          <w:highlight w:val="yellow"/>
        </w:rPr>
        <w:t xml:space="preserve">See Figure </w:t>
      </w:r>
      <w:r w:rsidR="003F68B3" w:rsidRPr="00B93602">
        <w:rPr>
          <w:highlight w:val="yellow"/>
        </w:rPr>
        <w:t>1</w:t>
      </w:r>
      <w:r w:rsidRPr="00B93602">
        <w:rPr>
          <w:highlight w:val="yellow"/>
        </w:rPr>
        <w:t>.</w:t>
      </w:r>
      <w:r>
        <w:t xml:space="preserve"> </w:t>
      </w:r>
    </w:p>
    <w:p w14:paraId="5DF234C8" w14:textId="1FBCF407" w:rsidR="00210F29" w:rsidRPr="00B93602" w:rsidRDefault="00C13714">
      <w:pPr>
        <w:spacing w:after="21" w:line="259" w:lineRule="auto"/>
        <w:ind w:left="0" w:firstLine="0"/>
        <w:rPr>
          <w:sz w:val="22"/>
          <w:szCs w:val="24"/>
        </w:rPr>
      </w:pPr>
      <w:r w:rsidRPr="00B93602">
        <w:rPr>
          <w:sz w:val="22"/>
          <w:szCs w:val="24"/>
        </w:rPr>
        <w:t>1.</w:t>
      </w:r>
      <w:r w:rsidR="00FB595C">
        <w:rPr>
          <w:sz w:val="22"/>
          <w:szCs w:val="24"/>
        </w:rPr>
        <w:t>3</w:t>
      </w:r>
      <w:r w:rsidRPr="00B93602">
        <w:rPr>
          <w:sz w:val="22"/>
          <w:szCs w:val="24"/>
        </w:rPr>
        <w:t>.1.1</w:t>
      </w:r>
      <w:r w:rsidRPr="00B93602">
        <w:rPr>
          <w:sz w:val="18"/>
          <w:szCs w:val="24"/>
        </w:rPr>
        <w:t xml:space="preserve"> </w:t>
      </w:r>
      <w:r w:rsidRPr="00B93602">
        <w:rPr>
          <w:sz w:val="22"/>
          <w:szCs w:val="24"/>
        </w:rPr>
        <w:t>D</w:t>
      </w:r>
      <w:r w:rsidRPr="00B93602">
        <w:rPr>
          <w:sz w:val="18"/>
          <w:szCs w:val="24"/>
        </w:rPr>
        <w:t xml:space="preserve">EVELOPMENT OF </w:t>
      </w:r>
      <w:r w:rsidRPr="00B93602">
        <w:rPr>
          <w:sz w:val="22"/>
          <w:szCs w:val="24"/>
        </w:rPr>
        <w:t>RFP</w:t>
      </w:r>
      <w:r w:rsidRPr="00B93602">
        <w:rPr>
          <w:sz w:val="18"/>
          <w:szCs w:val="24"/>
        </w:rPr>
        <w:t xml:space="preserve">S OUTSIDE THE </w:t>
      </w:r>
      <w:r w:rsidRPr="00B93602">
        <w:rPr>
          <w:sz w:val="22"/>
          <w:szCs w:val="24"/>
        </w:rPr>
        <w:t>R</w:t>
      </w:r>
      <w:r w:rsidRPr="00B93602">
        <w:rPr>
          <w:sz w:val="18"/>
          <w:szCs w:val="24"/>
        </w:rPr>
        <w:t xml:space="preserve">ESEARCH </w:t>
      </w:r>
      <w:r w:rsidRPr="00B93602">
        <w:rPr>
          <w:sz w:val="22"/>
          <w:szCs w:val="24"/>
        </w:rPr>
        <w:t>A</w:t>
      </w:r>
      <w:r w:rsidRPr="00B93602">
        <w:rPr>
          <w:sz w:val="18"/>
          <w:szCs w:val="24"/>
        </w:rPr>
        <w:t xml:space="preserve">REA </w:t>
      </w:r>
      <w:r w:rsidRPr="00B93602">
        <w:rPr>
          <w:sz w:val="22"/>
          <w:szCs w:val="24"/>
        </w:rPr>
        <w:t>P</w:t>
      </w:r>
      <w:r w:rsidRPr="00B93602">
        <w:rPr>
          <w:sz w:val="18"/>
          <w:szCs w:val="24"/>
        </w:rPr>
        <w:t xml:space="preserve">ROCESS </w:t>
      </w:r>
      <w:r w:rsidRPr="00B93602">
        <w:rPr>
          <w:sz w:val="22"/>
          <w:szCs w:val="24"/>
        </w:rPr>
        <w:t xml:space="preserve"> </w:t>
      </w:r>
    </w:p>
    <w:p w14:paraId="2FDFCF13" w14:textId="55A5B92B" w:rsidR="00210F29" w:rsidRDefault="00C13714">
      <w:pPr>
        <w:spacing w:after="6"/>
        <w:ind w:left="-5" w:right="2"/>
      </w:pPr>
      <w:r>
        <w:t xml:space="preserve">For projects voted by the EEB Evaluation Committee to be conducted outside the Research Area process, (for example if the study would require skills not currently available among the current contractor pool, or a separate bidding process is determined to be in the best interest of the State and its ratepayers), the development process is very similar to that discussed above.  In the study development </w:t>
      </w:r>
      <w:r w:rsidR="00CC0659">
        <w:t>phase, the</w:t>
      </w:r>
      <w:r>
        <w:t xml:space="preserve"> EEB Evaluation Administrator, with input from the EEB Technical Consultants and the Companies, develops the </w:t>
      </w:r>
    </w:p>
    <w:p w14:paraId="61B9D5EE" w14:textId="77777777" w:rsidR="00E05452" w:rsidRDefault="00C13714">
      <w:pPr>
        <w:ind w:left="-5" w:right="2"/>
      </w:pPr>
      <w:r>
        <w:t>Scope of Work for the particular study to be undertaken.  The Program Administrators and EEB Technical Consultants provide the EEB Evaluation Administrator with suggested study objectives, issues to be included in the scope, and types of results needed to form the focus of the RFP. The resulting RFP is prepared by the Evaluation Administrator and requests a complete and definitive proposal of the work that will be done and the price the contractor will require in order to provide that scope of work. All other aspects of the process are the same as that used for Research Areas</w:t>
      </w:r>
      <w:r w:rsidR="00E05452">
        <w:t>.</w:t>
      </w:r>
    </w:p>
    <w:p w14:paraId="3817CD64" w14:textId="1151650D" w:rsidR="00210F29" w:rsidRDefault="00210F29" w:rsidP="00B93602">
      <w:pPr>
        <w:ind w:left="0" w:right="2" w:firstLine="0"/>
      </w:pPr>
      <w:bookmarkStart w:id="332" w:name="_Hlk53466660"/>
    </w:p>
    <w:p w14:paraId="042F45BB" w14:textId="7F657D13" w:rsidR="00210F29" w:rsidRDefault="00DA3B4F">
      <w:pPr>
        <w:spacing w:after="2099" w:line="259" w:lineRule="auto"/>
        <w:ind w:left="62" w:firstLine="0"/>
      </w:pPr>
      <w:ins w:id="333" w:author="Lisa Skumatz" w:date="2021-06-07T06:43:00Z">
        <w:r>
          <w:rPr>
            <w:rFonts w:ascii="Calibri" w:eastAsia="Calibri" w:hAnsi="Calibri" w:cs="Calibri"/>
            <w:noProof/>
            <w:sz w:val="22"/>
          </w:rPr>
          <mc:AlternateContent>
            <mc:Choice Requires="wps">
              <w:drawing>
                <wp:anchor distT="0" distB="0" distL="114300" distR="114300" simplePos="0" relativeHeight="251659290" behindDoc="0" locked="0" layoutInCell="1" allowOverlap="1" wp14:anchorId="737C2CD2" wp14:editId="425B2DEA">
                  <wp:simplePos x="0" y="0"/>
                  <wp:positionH relativeFrom="column">
                    <wp:posOffset>1708150</wp:posOffset>
                  </wp:positionH>
                  <wp:positionV relativeFrom="paragraph">
                    <wp:posOffset>2682875</wp:posOffset>
                  </wp:positionV>
                  <wp:extent cx="389086" cy="859609"/>
                  <wp:effectExtent l="38100" t="38100" r="30480" b="17145"/>
                  <wp:wrapNone/>
                  <wp:docPr id="7" name="Straight Arrow Connector 7"/>
                  <wp:cNvGraphicFramePr/>
                  <a:graphic xmlns:a="http://schemas.openxmlformats.org/drawingml/2006/main">
                    <a:graphicData uri="http://schemas.microsoft.com/office/word/2010/wordprocessingShape">
                      <wps:wsp>
                        <wps:cNvCnPr/>
                        <wps:spPr>
                          <a:xfrm flipH="1" flipV="1">
                            <a:off x="0" y="0"/>
                            <a:ext cx="389086" cy="859609"/>
                          </a:xfrm>
                          <a:prstGeom prst="straightConnector1">
                            <a:avLst/>
                          </a:prstGeom>
                          <a:ln w="127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3D785F8" id="_x0000_t32" coordsize="21600,21600" o:spt="32" o:oned="t" path="m,l21600,21600e" filled="f">
                  <v:path arrowok="t" fillok="f" o:connecttype="none"/>
                  <o:lock v:ext="edit" shapetype="t"/>
                </v:shapetype>
                <v:shape id="Straight Arrow Connector 7" o:spid="_x0000_s1026" type="#_x0000_t32" style="position:absolute;margin-left:134.5pt;margin-top:211.25pt;width:30.65pt;height:67.7pt;flip:x y;z-index:25165929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" strokecolor="black [3213]" strokeweight="1pt">
                  <v:stroke endarrow="block" joinstyle="miter"/>
                </v:shape>
              </w:pict>
            </mc:Fallback>
          </mc:AlternateContent>
        </w:r>
      </w:ins>
      <w:commentRangeStart w:id="334"/>
      <w:commentRangeStart w:id="335"/>
      <w:r w:rsidR="00C13714">
        <w:rPr>
          <w:rFonts w:ascii="Calibri" w:eastAsia="Calibri" w:hAnsi="Calibri" w:cs="Calibri"/>
          <w:noProof/>
          <w:sz w:val="22"/>
        </w:rPr>
        <mc:AlternateContent>
          <mc:Choice Requires="wpg">
            <w:drawing>
              <wp:inline distT="0" distB="0" distL="0" distR="0" wp14:anchorId="7865F3B2" wp14:editId="507DCA7F">
                <wp:extent cx="6406835" cy="3938630"/>
                <wp:effectExtent l="0" t="0" r="0" b="24130"/>
                <wp:docPr id="29885" name="Group 29885"/>
                <wp:cNvGraphicFramePr/>
                <a:graphic xmlns:a="http://schemas.openxmlformats.org/drawingml/2006/main">
                  <a:graphicData uri="http://schemas.microsoft.com/office/word/2010/wordprocessingGroup">
                    <wpg:wgp>
                      <wpg:cNvGrpSpPr/>
                      <wpg:grpSpPr>
                        <a:xfrm>
                          <a:off x="0" y="0"/>
                          <a:ext cx="6406835" cy="3938630"/>
                          <a:chOff x="-3047" y="0"/>
                          <a:chExt cx="6406835" cy="3938630"/>
                        </a:xfrm>
                      </wpg:grpSpPr>
                      <wps:wsp>
                        <wps:cNvPr id="1477" name="Shape 1477"/>
                        <wps:cNvSpPr/>
                        <wps:spPr>
                          <a:xfrm>
                            <a:off x="2862072" y="1955144"/>
                            <a:ext cx="20320" cy="1982724"/>
                          </a:xfrm>
                          <a:custGeom>
                            <a:avLst/>
                            <a:gdLst/>
                            <a:ahLst/>
                            <a:cxnLst/>
                            <a:rect l="0" t="0" r="0" b="0"/>
                            <a:pathLst>
                              <a:path w="20320" h="1982724">
                                <a:moveTo>
                                  <a:pt x="20320" y="0"/>
                                </a:moveTo>
                                <a:lnTo>
                                  <a:pt x="0" y="1982724"/>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479" name="Picture 1479"/>
                          <pic:cNvPicPr/>
                        </pic:nvPicPr>
                        <pic:blipFill>
                          <a:blip r:embed="rId15"/>
                          <a:stretch>
                            <a:fillRect/>
                          </a:stretch>
                        </pic:blipFill>
                        <pic:spPr>
                          <a:xfrm>
                            <a:off x="193548" y="10520"/>
                            <a:ext cx="5055109" cy="358140"/>
                          </a:xfrm>
                          <a:prstGeom prst="rect">
                            <a:avLst/>
                          </a:prstGeom>
                        </pic:spPr>
                      </pic:pic>
                      <wps:wsp>
                        <wps:cNvPr id="1480" name="Rectangle 1480"/>
                        <wps:cNvSpPr/>
                        <wps:spPr>
                          <a:xfrm>
                            <a:off x="361442" y="0"/>
                            <a:ext cx="1318453" cy="190742"/>
                          </a:xfrm>
                          <a:prstGeom prst="rect">
                            <a:avLst/>
                          </a:prstGeom>
                          <a:ln>
                            <a:noFill/>
                          </a:ln>
                        </wps:spPr>
                        <wps:txbx>
                          <w:txbxContent>
                            <w:p w14:paraId="6D7B7E87" w14:textId="4E16043A" w:rsidR="009B4937" w:rsidRDefault="009B4937">
                              <w:pPr>
                                <w:spacing w:after="160" w:line="259" w:lineRule="auto"/>
                                <w:ind w:left="0" w:firstLine="0"/>
                              </w:pPr>
                              <w:r>
                                <w:t>Figure 1: Study RF</w:t>
                              </w:r>
                              <w:r w:rsidR="000175B1">
                                <w:t>P</w:t>
                              </w:r>
                            </w:p>
                          </w:txbxContent>
                        </wps:txbx>
                        <wps:bodyPr horzOverflow="overflow" vert="horz" lIns="0" tIns="0" rIns="0" bIns="0" rtlCol="0">
                          <a:noAutofit/>
                        </wps:bodyPr>
                      </wps:wsp>
                      <wps:wsp>
                        <wps:cNvPr id="1483" name="Rectangle 1483"/>
                        <wps:cNvSpPr/>
                        <wps:spPr>
                          <a:xfrm>
                            <a:off x="1553591" y="0"/>
                            <a:ext cx="4850197" cy="190742"/>
                          </a:xfrm>
                          <a:prstGeom prst="rect">
                            <a:avLst/>
                          </a:prstGeom>
                          <a:ln>
                            <a:noFill/>
                          </a:ln>
                        </wps:spPr>
                        <wps:txbx>
                          <w:txbxContent>
                            <w:p w14:paraId="22B35D7C" w14:textId="77777777" w:rsidR="009B4937" w:rsidRDefault="009B4937">
                              <w:pPr>
                                <w:spacing w:after="160" w:line="259" w:lineRule="auto"/>
                                <w:ind w:left="0" w:firstLine="0"/>
                              </w:pPr>
                              <w:r>
                                <w:t xml:space="preserve">Process for Retention of Research Area Teams and Contractors for </w:t>
                              </w:r>
                            </w:p>
                          </w:txbxContent>
                        </wps:txbx>
                        <wps:bodyPr horzOverflow="overflow" vert="horz" lIns="0" tIns="0" rIns="0" bIns="0" rtlCol="0">
                          <a:noAutofit/>
                        </wps:bodyPr>
                      </wps:wsp>
                      <wps:wsp>
                        <wps:cNvPr id="1484" name="Rectangle 1484"/>
                        <wps:cNvSpPr/>
                        <wps:spPr>
                          <a:xfrm>
                            <a:off x="2239391" y="166116"/>
                            <a:ext cx="1282956" cy="190742"/>
                          </a:xfrm>
                          <a:prstGeom prst="rect">
                            <a:avLst/>
                          </a:prstGeom>
                          <a:ln>
                            <a:noFill/>
                          </a:ln>
                        </wps:spPr>
                        <wps:txbx>
                          <w:txbxContent>
                            <w:p w14:paraId="28042F58" w14:textId="77777777" w:rsidR="009B4937" w:rsidRDefault="009B4937">
                              <w:pPr>
                                <w:spacing w:after="160" w:line="259" w:lineRule="auto"/>
                                <w:ind w:left="0" w:firstLine="0"/>
                              </w:pPr>
                              <w:r>
                                <w:t>Individual Studies</w:t>
                              </w:r>
                            </w:p>
                          </w:txbxContent>
                        </wps:txbx>
                        <wps:bodyPr horzOverflow="overflow" vert="horz" lIns="0" tIns="0" rIns="0" bIns="0" rtlCol="0">
                          <a:noAutofit/>
                        </wps:bodyPr>
                      </wps:wsp>
                      <wps:wsp>
                        <wps:cNvPr id="1485" name="Rectangle 1485"/>
                        <wps:cNvSpPr/>
                        <wps:spPr>
                          <a:xfrm>
                            <a:off x="3204083" y="166116"/>
                            <a:ext cx="42058" cy="190742"/>
                          </a:xfrm>
                          <a:prstGeom prst="rect">
                            <a:avLst/>
                          </a:prstGeom>
                          <a:ln>
                            <a:noFill/>
                          </a:ln>
                        </wps:spPr>
                        <wps:txbx>
                          <w:txbxContent>
                            <w:p w14:paraId="61FBF98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1487" name="Picture 1487"/>
                          <pic:cNvPicPr/>
                        </pic:nvPicPr>
                        <pic:blipFill>
                          <a:blip r:embed="rId16"/>
                          <a:stretch>
                            <a:fillRect/>
                          </a:stretch>
                        </pic:blipFill>
                        <pic:spPr>
                          <a:xfrm>
                            <a:off x="4572" y="420476"/>
                            <a:ext cx="1667256" cy="403860"/>
                          </a:xfrm>
                          <a:prstGeom prst="rect">
                            <a:avLst/>
                          </a:prstGeom>
                        </pic:spPr>
                      </pic:pic>
                      <pic:pic xmlns:pic="http://schemas.openxmlformats.org/drawingml/2006/picture">
                        <pic:nvPicPr>
                          <pic:cNvPr id="1489" name="Picture 1489"/>
                          <pic:cNvPicPr/>
                        </pic:nvPicPr>
                        <pic:blipFill>
                          <a:blip r:embed="rId17"/>
                          <a:stretch>
                            <a:fillRect/>
                          </a:stretch>
                        </pic:blipFill>
                        <pic:spPr>
                          <a:xfrm>
                            <a:off x="1652016" y="470768"/>
                            <a:ext cx="6096" cy="303275"/>
                          </a:xfrm>
                          <a:prstGeom prst="rect">
                            <a:avLst/>
                          </a:prstGeom>
                        </pic:spPr>
                      </pic:pic>
                      <pic:pic xmlns:pic="http://schemas.openxmlformats.org/drawingml/2006/picture">
                        <pic:nvPicPr>
                          <pic:cNvPr id="31759" name="Picture 31759"/>
                          <pic:cNvPicPr/>
                        </pic:nvPicPr>
                        <pic:blipFill>
                          <a:blip r:embed="rId18"/>
                          <a:stretch>
                            <a:fillRect/>
                          </a:stretch>
                        </pic:blipFill>
                        <pic:spPr>
                          <a:xfrm>
                            <a:off x="-3047" y="399140"/>
                            <a:ext cx="1655064" cy="393192"/>
                          </a:xfrm>
                          <a:prstGeom prst="rect">
                            <a:avLst/>
                          </a:prstGeom>
                        </pic:spPr>
                      </pic:pic>
                      <wps:wsp>
                        <wps:cNvPr id="1491"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1493" name="Picture 1493"/>
                          <pic:cNvPicPr/>
                        </pic:nvPicPr>
                        <pic:blipFill>
                          <a:blip r:embed="rId19"/>
                          <a:stretch>
                            <a:fillRect/>
                          </a:stretch>
                        </pic:blipFill>
                        <pic:spPr>
                          <a:xfrm>
                            <a:off x="6096" y="446384"/>
                            <a:ext cx="1638300" cy="300228"/>
                          </a:xfrm>
                          <a:prstGeom prst="rect">
                            <a:avLst/>
                          </a:prstGeom>
                        </pic:spPr>
                      </pic:pic>
                      <wps:wsp>
                        <wps:cNvPr id="1494" name="Rectangle 1494"/>
                        <wps:cNvSpPr/>
                        <wps:spPr>
                          <a:xfrm>
                            <a:off x="96317" y="446843"/>
                            <a:ext cx="1934864" cy="197231"/>
                          </a:xfrm>
                          <a:prstGeom prst="rect">
                            <a:avLst/>
                          </a:prstGeom>
                          <a:ln>
                            <a:noFill/>
                          </a:ln>
                        </wps:spPr>
                        <wps:txbx>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1495" name="Rectangle 1495"/>
                        <wps:cNvSpPr/>
                        <wps:spPr>
                          <a:xfrm>
                            <a:off x="1553591" y="446843"/>
                            <a:ext cx="37011" cy="197231"/>
                          </a:xfrm>
                          <a:prstGeom prst="rect">
                            <a:avLst/>
                          </a:prstGeom>
                          <a:ln>
                            <a:noFill/>
                          </a:ln>
                        </wps:spPr>
                        <wps:txbx>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496" name="Rectangle 1496"/>
                        <wps:cNvSpPr/>
                        <wps:spPr>
                          <a:xfrm>
                            <a:off x="631190" y="597719"/>
                            <a:ext cx="512106" cy="197231"/>
                          </a:xfrm>
                          <a:prstGeom prst="rect">
                            <a:avLst/>
                          </a:prstGeom>
                          <a:ln>
                            <a:noFill/>
                          </a:ln>
                        </wps:spPr>
                        <wps:txbx>
                          <w:txbxContent>
                            <w:p w14:paraId="642C35D7"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1497" name="Rectangle 1497"/>
                        <wps:cNvSpPr/>
                        <wps:spPr>
                          <a:xfrm>
                            <a:off x="1018286" y="597719"/>
                            <a:ext cx="37011" cy="197231"/>
                          </a:xfrm>
                          <a:prstGeom prst="rect">
                            <a:avLst/>
                          </a:prstGeom>
                          <a:ln>
                            <a:noFill/>
                          </a:ln>
                        </wps:spPr>
                        <wps:txbx>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499" name="Picture 1499"/>
                          <pic:cNvPicPr/>
                        </pic:nvPicPr>
                        <pic:blipFill>
                          <a:blip r:embed="rId20"/>
                          <a:stretch>
                            <a:fillRect/>
                          </a:stretch>
                        </pic:blipFill>
                        <pic:spPr>
                          <a:xfrm>
                            <a:off x="2098548" y="422001"/>
                            <a:ext cx="1571244" cy="402336"/>
                          </a:xfrm>
                          <a:prstGeom prst="rect">
                            <a:avLst/>
                          </a:prstGeom>
                        </pic:spPr>
                      </pic:pic>
                      <pic:pic xmlns:pic="http://schemas.openxmlformats.org/drawingml/2006/picture">
                        <pic:nvPicPr>
                          <pic:cNvPr id="1501" name="Picture 1501"/>
                          <pic:cNvPicPr/>
                        </pic:nvPicPr>
                        <pic:blipFill>
                          <a:blip r:embed="rId21"/>
                          <a:stretch>
                            <a:fillRect/>
                          </a:stretch>
                        </pic:blipFill>
                        <pic:spPr>
                          <a:xfrm>
                            <a:off x="3649980" y="472292"/>
                            <a:ext cx="7619" cy="301751"/>
                          </a:xfrm>
                          <a:prstGeom prst="rect">
                            <a:avLst/>
                          </a:prstGeom>
                        </pic:spPr>
                      </pic:pic>
                      <pic:pic xmlns:pic="http://schemas.openxmlformats.org/drawingml/2006/picture">
                        <pic:nvPicPr>
                          <pic:cNvPr id="31760" name="Picture 31760"/>
                          <pic:cNvPicPr/>
                        </pic:nvPicPr>
                        <pic:blipFill>
                          <a:blip r:embed="rId22"/>
                          <a:stretch>
                            <a:fillRect/>
                          </a:stretch>
                        </pic:blipFill>
                        <pic:spPr>
                          <a:xfrm>
                            <a:off x="2085848" y="399140"/>
                            <a:ext cx="1563624" cy="390144"/>
                          </a:xfrm>
                          <a:prstGeom prst="rect">
                            <a:avLst/>
                          </a:prstGeom>
                        </pic:spPr>
                      </pic:pic>
                      <wps:wsp>
                        <wps:cNvPr id="1503"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05" name="Picture 1505"/>
                          <pic:cNvPicPr/>
                        </pic:nvPicPr>
                        <pic:blipFill>
                          <a:blip r:embed="rId23"/>
                          <a:stretch>
                            <a:fillRect/>
                          </a:stretch>
                        </pic:blipFill>
                        <pic:spPr>
                          <a:xfrm>
                            <a:off x="2100072" y="447908"/>
                            <a:ext cx="1543812" cy="298704"/>
                          </a:xfrm>
                          <a:prstGeom prst="rect">
                            <a:avLst/>
                          </a:prstGeom>
                        </pic:spPr>
                      </pic:pic>
                      <wps:wsp>
                        <wps:cNvPr id="1506" name="Rectangle 1506"/>
                        <wps:cNvSpPr/>
                        <wps:spPr>
                          <a:xfrm>
                            <a:off x="2455799" y="448366"/>
                            <a:ext cx="96735" cy="197231"/>
                          </a:xfrm>
                          <a:prstGeom prst="rect">
                            <a:avLst/>
                          </a:prstGeom>
                          <a:ln>
                            <a:noFill/>
                          </a:ln>
                        </wps:spPr>
                        <wps:txbx>
                          <w:txbxContent>
                            <w:p w14:paraId="19B663F4" w14:textId="77777777" w:rsidR="009B4937" w:rsidRDefault="009B4937">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07" name="Rectangle 1507"/>
                        <wps:cNvSpPr/>
                        <wps:spPr>
                          <a:xfrm>
                            <a:off x="2528951" y="448366"/>
                            <a:ext cx="1047259" cy="197231"/>
                          </a:xfrm>
                          <a:prstGeom prst="rect">
                            <a:avLst/>
                          </a:prstGeom>
                          <a:ln>
                            <a:noFill/>
                          </a:ln>
                        </wps:spPr>
                        <wps:txbx>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08" name="Rectangle 1508"/>
                        <wps:cNvSpPr/>
                        <wps:spPr>
                          <a:xfrm>
                            <a:off x="2486279" y="619054"/>
                            <a:ext cx="1024211" cy="197231"/>
                          </a:xfrm>
                          <a:prstGeom prst="rect">
                            <a:avLst/>
                          </a:prstGeom>
                          <a:ln>
                            <a:noFill/>
                          </a:ln>
                        </wps:spPr>
                        <wps:txbx>
                          <w:txbxContent>
                            <w:p w14:paraId="0AC23946" w14:textId="77777777" w:rsidR="009B4937" w:rsidRDefault="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09" name="Rectangle 1509"/>
                        <wps:cNvSpPr/>
                        <wps:spPr>
                          <a:xfrm>
                            <a:off x="3257677" y="619054"/>
                            <a:ext cx="37011" cy="197231"/>
                          </a:xfrm>
                          <a:prstGeom prst="rect">
                            <a:avLst/>
                          </a:prstGeom>
                          <a:ln>
                            <a:noFill/>
                          </a:ln>
                        </wps:spPr>
                        <wps:txbx>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11" name="Picture 1511"/>
                          <pic:cNvPicPr/>
                        </pic:nvPicPr>
                        <pic:blipFill>
                          <a:blip r:embed="rId24"/>
                          <a:stretch>
                            <a:fillRect/>
                          </a:stretch>
                        </pic:blipFill>
                        <pic:spPr>
                          <a:xfrm>
                            <a:off x="4047744" y="420476"/>
                            <a:ext cx="1568196" cy="580644"/>
                          </a:xfrm>
                          <a:prstGeom prst="rect">
                            <a:avLst/>
                          </a:prstGeom>
                        </pic:spPr>
                      </pic:pic>
                      <pic:pic xmlns:pic="http://schemas.openxmlformats.org/drawingml/2006/picture">
                        <pic:nvPicPr>
                          <pic:cNvPr id="1513" name="Picture 1513"/>
                          <pic:cNvPicPr/>
                        </pic:nvPicPr>
                        <pic:blipFill>
                          <a:blip r:embed="rId25"/>
                          <a:stretch>
                            <a:fillRect/>
                          </a:stretch>
                        </pic:blipFill>
                        <pic:spPr>
                          <a:xfrm>
                            <a:off x="5596128" y="470768"/>
                            <a:ext cx="7620" cy="480060"/>
                          </a:xfrm>
                          <a:prstGeom prst="rect">
                            <a:avLst/>
                          </a:prstGeom>
                        </pic:spPr>
                      </pic:pic>
                      <pic:pic xmlns:pic="http://schemas.openxmlformats.org/drawingml/2006/picture">
                        <pic:nvPicPr>
                          <pic:cNvPr id="31761" name="Picture 31761"/>
                          <pic:cNvPicPr/>
                        </pic:nvPicPr>
                        <pic:blipFill>
                          <a:blip r:embed="rId26"/>
                          <a:stretch>
                            <a:fillRect/>
                          </a:stretch>
                        </pic:blipFill>
                        <pic:spPr>
                          <a:xfrm>
                            <a:off x="4038600" y="396092"/>
                            <a:ext cx="1557528" cy="569976"/>
                          </a:xfrm>
                          <a:prstGeom prst="rect">
                            <a:avLst/>
                          </a:prstGeom>
                        </pic:spPr>
                      </pic:pic>
                      <wps:wsp>
                        <wps:cNvPr id="1515" name="Shape 1515"/>
                        <wps:cNvSpPr/>
                        <wps:spPr>
                          <a:xfrm>
                            <a:off x="4043172" y="402188"/>
                            <a:ext cx="1552956" cy="565404"/>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1517" name="Picture 1517"/>
                          <pic:cNvPicPr/>
                        </pic:nvPicPr>
                        <pic:blipFill>
                          <a:blip r:embed="rId27"/>
                          <a:stretch>
                            <a:fillRect/>
                          </a:stretch>
                        </pic:blipFill>
                        <pic:spPr>
                          <a:xfrm>
                            <a:off x="4050792" y="446384"/>
                            <a:ext cx="1539240" cy="477012"/>
                          </a:xfrm>
                          <a:prstGeom prst="rect">
                            <a:avLst/>
                          </a:prstGeom>
                        </pic:spPr>
                      </pic:pic>
                      <wps:wsp>
                        <wps:cNvPr id="1518" name="Rectangle 1518"/>
                        <wps:cNvSpPr/>
                        <wps:spPr>
                          <a:xfrm>
                            <a:off x="4155313" y="446843"/>
                            <a:ext cx="1803473" cy="197231"/>
                          </a:xfrm>
                          <a:prstGeom prst="rect">
                            <a:avLst/>
                          </a:prstGeom>
                          <a:ln>
                            <a:noFill/>
                          </a:ln>
                        </wps:spPr>
                        <wps:txbx>
                          <w:txbxContent>
                            <w:p w14:paraId="67FACBC9" w14:textId="77777777" w:rsidR="009B4937" w:rsidRDefault="009B4937">
                              <w:pPr>
                                <w:spacing w:after="160" w:line="259" w:lineRule="auto"/>
                                <w:ind w:left="0" w:firstLine="0"/>
                              </w:pPr>
                              <w:r>
                                <w:rPr>
                                  <w:rFonts w:ascii="Cambria" w:eastAsia="Cambria" w:hAnsi="Cambria" w:cs="Cambria"/>
                                </w:rPr>
                                <w:t xml:space="preserve">Program Administrators </w:t>
                              </w:r>
                            </w:p>
                          </w:txbxContent>
                        </wps:txbx>
                        <wps:bodyPr horzOverflow="overflow" vert="horz" lIns="0" tIns="0" rIns="0" bIns="0" rtlCol="0">
                          <a:noAutofit/>
                        </wps:bodyPr>
                      </wps:wsp>
                      <wps:wsp>
                        <wps:cNvPr id="1519" name="Rectangle 1519"/>
                        <wps:cNvSpPr/>
                        <wps:spPr>
                          <a:xfrm>
                            <a:off x="4318381" y="596195"/>
                            <a:ext cx="1371110" cy="197231"/>
                          </a:xfrm>
                          <a:prstGeom prst="rect">
                            <a:avLst/>
                          </a:prstGeom>
                          <a:ln>
                            <a:noFill/>
                          </a:ln>
                        </wps:spPr>
                        <wps:txbx>
                          <w:txbxContent>
                            <w:p w14:paraId="1C76382E" w14:textId="77777777" w:rsidR="009B4937" w:rsidRDefault="009B4937">
                              <w:pPr>
                                <w:spacing w:after="160" w:line="259" w:lineRule="auto"/>
                                <w:ind w:left="0" w:firstLine="0"/>
                              </w:pPr>
                              <w:r>
                                <w:rPr>
                                  <w:rFonts w:ascii="Cambria" w:eastAsia="Cambria" w:hAnsi="Cambria" w:cs="Cambria"/>
                                </w:rPr>
                                <w:t xml:space="preserve">and EEB Technical </w:t>
                              </w:r>
                            </w:p>
                          </w:txbxContent>
                        </wps:txbx>
                        <wps:bodyPr horzOverflow="overflow" vert="horz" lIns="0" tIns="0" rIns="0" bIns="0" rtlCol="0">
                          <a:noAutofit/>
                        </wps:bodyPr>
                      </wps:wsp>
                      <wps:wsp>
                        <wps:cNvPr id="1520" name="Rectangle 1520"/>
                        <wps:cNvSpPr/>
                        <wps:spPr>
                          <a:xfrm>
                            <a:off x="4499737" y="747070"/>
                            <a:ext cx="889287" cy="197231"/>
                          </a:xfrm>
                          <a:prstGeom prst="rect">
                            <a:avLst/>
                          </a:prstGeom>
                          <a:ln>
                            <a:noFill/>
                          </a:ln>
                        </wps:spPr>
                        <wps:txbx>
                          <w:txbxContent>
                            <w:p w14:paraId="45CEC65D" w14:textId="77777777" w:rsidR="009B4937" w:rsidRDefault="009B4937">
                              <w:pPr>
                                <w:spacing w:after="160" w:line="259" w:lineRule="auto"/>
                                <w:ind w:left="0" w:firstLine="0"/>
                              </w:pPr>
                              <w:r>
                                <w:rPr>
                                  <w:rFonts w:ascii="Cambria" w:eastAsia="Cambria" w:hAnsi="Cambria" w:cs="Cambria"/>
                                </w:rPr>
                                <w:t xml:space="preserve">Consultants </w:t>
                              </w:r>
                            </w:p>
                          </w:txbxContent>
                        </wps:txbx>
                        <wps:bodyPr horzOverflow="overflow" vert="horz" lIns="0" tIns="0" rIns="0" bIns="0" rtlCol="0">
                          <a:noAutofit/>
                        </wps:bodyPr>
                      </wps:wsp>
                      <wps:wsp>
                        <wps:cNvPr id="1521" name="Rectangle 1521"/>
                        <wps:cNvSpPr/>
                        <wps:spPr>
                          <a:xfrm>
                            <a:off x="5170678" y="747070"/>
                            <a:ext cx="37011" cy="197231"/>
                          </a:xfrm>
                          <a:prstGeom prst="rect">
                            <a:avLst/>
                          </a:prstGeom>
                          <a:ln>
                            <a:noFill/>
                          </a:ln>
                        </wps:spPr>
                        <wps:txbx>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1523" name="Shape 1523"/>
                        <wps:cNvSpPr/>
                        <wps:spPr>
                          <a:xfrm>
                            <a:off x="4286250" y="1529187"/>
                            <a:ext cx="1371600" cy="731520"/>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25" name="Picture 1525"/>
                          <pic:cNvPicPr/>
                        </pic:nvPicPr>
                        <pic:blipFill>
                          <a:blip r:embed="rId28"/>
                          <a:stretch>
                            <a:fillRect/>
                          </a:stretch>
                        </pic:blipFill>
                        <pic:spPr>
                          <a:xfrm>
                            <a:off x="4302252" y="1581764"/>
                            <a:ext cx="1338072" cy="624840"/>
                          </a:xfrm>
                          <a:prstGeom prst="rect">
                            <a:avLst/>
                          </a:prstGeom>
                        </pic:spPr>
                      </pic:pic>
                      <wps:wsp>
                        <wps:cNvPr id="1526" name="Rectangle 1526"/>
                        <wps:cNvSpPr/>
                        <wps:spPr>
                          <a:xfrm>
                            <a:off x="4592701" y="1571750"/>
                            <a:ext cx="1044675" cy="172357"/>
                          </a:xfrm>
                          <a:prstGeom prst="rect">
                            <a:avLst/>
                          </a:prstGeom>
                          <a:ln>
                            <a:noFill/>
                          </a:ln>
                        </wps:spPr>
                        <wps:txbx>
                          <w:txbxContent>
                            <w:p w14:paraId="3A24FF12" w14:textId="77777777" w:rsidR="009B4937" w:rsidRDefault="009B4937">
                              <w:pPr>
                                <w:spacing w:after="160" w:line="259" w:lineRule="auto"/>
                                <w:ind w:left="0" w:firstLine="0"/>
                              </w:pPr>
                              <w:r>
                                <w:rPr>
                                  <w:sz w:val="18"/>
                                </w:rPr>
                                <w:t xml:space="preserve">Provide Written </w:t>
                              </w:r>
                            </w:p>
                          </w:txbxContent>
                        </wps:txbx>
                        <wps:bodyPr horzOverflow="overflow" vert="horz" lIns="0" tIns="0" rIns="0" bIns="0" rtlCol="0">
                          <a:noAutofit/>
                        </wps:bodyPr>
                      </wps:wsp>
                      <wps:wsp>
                        <wps:cNvPr id="1527" name="Rectangle 1527"/>
                        <wps:cNvSpPr/>
                        <wps:spPr>
                          <a:xfrm>
                            <a:off x="4498213" y="1701290"/>
                            <a:ext cx="792171" cy="172357"/>
                          </a:xfrm>
                          <a:prstGeom prst="rect">
                            <a:avLst/>
                          </a:prstGeom>
                          <a:ln>
                            <a:noFill/>
                          </a:ln>
                        </wps:spPr>
                        <wps:txbx>
                          <w:txbxContent>
                            <w:p w14:paraId="774B68BC" w14:textId="77777777" w:rsidR="009B4937" w:rsidRDefault="009B4937">
                              <w:pPr>
                                <w:spacing w:after="160" w:line="259" w:lineRule="auto"/>
                                <w:ind w:left="0" w:firstLine="0"/>
                              </w:pPr>
                              <w:r>
                                <w:rPr>
                                  <w:sz w:val="18"/>
                                </w:rPr>
                                <w:t>Suggestions</w:t>
                              </w:r>
                            </w:p>
                          </w:txbxContent>
                        </wps:txbx>
                        <wps:bodyPr horzOverflow="overflow" vert="horz" lIns="0" tIns="0" rIns="0" bIns="0" rtlCol="0">
                          <a:noAutofit/>
                        </wps:bodyPr>
                      </wps:wsp>
                      <wps:wsp>
                        <wps:cNvPr id="1528" name="Rectangle 1528"/>
                        <wps:cNvSpPr/>
                        <wps:spPr>
                          <a:xfrm>
                            <a:off x="5094478" y="1701290"/>
                            <a:ext cx="38005" cy="172357"/>
                          </a:xfrm>
                          <a:prstGeom prst="rect">
                            <a:avLst/>
                          </a:prstGeom>
                          <a:ln>
                            <a:noFill/>
                          </a:ln>
                        </wps:spPr>
                        <wps:txbx>
                          <w:txbxContent>
                            <w:p w14:paraId="01D378A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29" name="Rectangle 1529"/>
                        <wps:cNvSpPr/>
                        <wps:spPr>
                          <a:xfrm>
                            <a:off x="5123434" y="1701290"/>
                            <a:ext cx="467458" cy="172357"/>
                          </a:xfrm>
                          <a:prstGeom prst="rect">
                            <a:avLst/>
                          </a:prstGeom>
                          <a:ln>
                            <a:noFill/>
                          </a:ln>
                        </wps:spPr>
                        <wps:txbx>
                          <w:txbxContent>
                            <w:p w14:paraId="56D3EBF4" w14:textId="77777777" w:rsidR="009B4937" w:rsidRDefault="009B4937">
                              <w:pPr>
                                <w:spacing w:after="160" w:line="259" w:lineRule="auto"/>
                                <w:ind w:left="0" w:firstLine="0"/>
                              </w:pPr>
                              <w:r>
                                <w:rPr>
                                  <w:sz w:val="18"/>
                                </w:rPr>
                                <w:t xml:space="preserve">for the </w:t>
                              </w:r>
                            </w:p>
                          </w:txbxContent>
                        </wps:txbx>
                        <wps:bodyPr horzOverflow="overflow" vert="horz" lIns="0" tIns="0" rIns="0" bIns="0" rtlCol="0">
                          <a:noAutofit/>
                        </wps:bodyPr>
                      </wps:wsp>
                      <wps:wsp>
                        <wps:cNvPr id="1530" name="Rectangle 1530"/>
                        <wps:cNvSpPr/>
                        <wps:spPr>
                          <a:xfrm>
                            <a:off x="4554601" y="1830830"/>
                            <a:ext cx="1146375" cy="172357"/>
                          </a:xfrm>
                          <a:prstGeom prst="rect">
                            <a:avLst/>
                          </a:prstGeom>
                          <a:ln>
                            <a:noFill/>
                          </a:ln>
                        </wps:spPr>
                        <wps:txbx>
                          <w:txbxContent>
                            <w:p w14:paraId="4BFB53F4" w14:textId="77777777" w:rsidR="009B4937" w:rsidRDefault="009B4937">
                              <w:pPr>
                                <w:spacing w:after="160" w:line="259" w:lineRule="auto"/>
                                <w:ind w:left="0" w:firstLine="0"/>
                              </w:pPr>
                              <w:r>
                                <w:rPr>
                                  <w:sz w:val="18"/>
                                </w:rPr>
                                <w:t xml:space="preserve">Range of Studies </w:t>
                              </w:r>
                            </w:p>
                          </w:txbxContent>
                        </wps:txbx>
                        <wps:bodyPr horzOverflow="overflow" vert="horz" lIns="0" tIns="0" rIns="0" bIns="0" rtlCol="0">
                          <a:noAutofit/>
                        </wps:bodyPr>
                      </wps:wsp>
                      <wps:wsp>
                        <wps:cNvPr id="1531" name="Rectangle 1531"/>
                        <wps:cNvSpPr/>
                        <wps:spPr>
                          <a:xfrm>
                            <a:off x="4575937" y="1960370"/>
                            <a:ext cx="1091496" cy="172357"/>
                          </a:xfrm>
                          <a:prstGeom prst="rect">
                            <a:avLst/>
                          </a:prstGeom>
                          <a:ln>
                            <a:noFill/>
                          </a:ln>
                        </wps:spPr>
                        <wps:txbx>
                          <w:txbxContent>
                            <w:p w14:paraId="7324F075" w14:textId="77777777" w:rsidR="009B4937" w:rsidRDefault="009B4937">
                              <w:pPr>
                                <w:spacing w:after="160" w:line="259" w:lineRule="auto"/>
                                <w:ind w:left="0" w:firstLine="0"/>
                              </w:pPr>
                              <w:r>
                                <w:rPr>
                                  <w:sz w:val="18"/>
                                </w:rPr>
                                <w:t xml:space="preserve">Required (or the </w:t>
                              </w:r>
                            </w:p>
                          </w:txbxContent>
                        </wps:txbx>
                        <wps:bodyPr horzOverflow="overflow" vert="horz" lIns="0" tIns="0" rIns="0" bIns="0" rtlCol="0">
                          <a:noAutofit/>
                        </wps:bodyPr>
                      </wps:wsp>
                      <wps:wsp>
                        <wps:cNvPr id="1532" name="Rectangle 1532"/>
                        <wps:cNvSpPr/>
                        <wps:spPr>
                          <a:xfrm>
                            <a:off x="4574413" y="2089910"/>
                            <a:ext cx="1055316" cy="172357"/>
                          </a:xfrm>
                          <a:prstGeom prst="rect">
                            <a:avLst/>
                          </a:prstGeom>
                          <a:ln>
                            <a:noFill/>
                          </a:ln>
                        </wps:spPr>
                        <wps:txbx>
                          <w:txbxContent>
                            <w:p w14:paraId="3821A636" w14:textId="77777777" w:rsidR="009B4937" w:rsidRDefault="009B4937">
                              <w:pPr>
                                <w:spacing w:after="160" w:line="259" w:lineRule="auto"/>
                                <w:ind w:left="0" w:firstLine="0"/>
                              </w:pPr>
                              <w:r>
                                <w:rPr>
                                  <w:sz w:val="18"/>
                                </w:rPr>
                                <w:t>individual study)</w:t>
                              </w:r>
                            </w:p>
                          </w:txbxContent>
                        </wps:txbx>
                        <wps:bodyPr horzOverflow="overflow" vert="horz" lIns="0" tIns="0" rIns="0" bIns="0" rtlCol="0">
                          <a:noAutofit/>
                        </wps:bodyPr>
                      </wps:wsp>
                      <wps:wsp>
                        <wps:cNvPr id="1533" name="Rectangle 1533"/>
                        <wps:cNvSpPr/>
                        <wps:spPr>
                          <a:xfrm>
                            <a:off x="5370322" y="2089910"/>
                            <a:ext cx="38005" cy="172357"/>
                          </a:xfrm>
                          <a:prstGeom prst="rect">
                            <a:avLst/>
                          </a:prstGeom>
                          <a:ln>
                            <a:noFill/>
                          </a:ln>
                        </wps:spPr>
                        <wps:txbx>
                          <w:txbxContent>
                            <w:p w14:paraId="5195FBE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34" name="Shape 1534"/>
                        <wps:cNvSpPr/>
                        <wps:spPr>
                          <a:xfrm>
                            <a:off x="2067306" y="3554582"/>
                            <a:ext cx="1592580" cy="384048"/>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1535"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1536" name="Shape 1536"/>
                        <wps:cNvSpPr/>
                        <wps:spPr>
                          <a:xfrm>
                            <a:off x="2067306" y="3554582"/>
                            <a:ext cx="1592580" cy="384048"/>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1538" name="Picture 1538"/>
                          <pic:cNvPicPr/>
                        </pic:nvPicPr>
                        <pic:blipFill>
                          <a:blip r:embed="rId29"/>
                          <a:stretch>
                            <a:fillRect/>
                          </a:stretch>
                        </pic:blipFill>
                        <pic:spPr>
                          <a:xfrm>
                            <a:off x="2084832" y="3610208"/>
                            <a:ext cx="1554480" cy="222504"/>
                          </a:xfrm>
                          <a:prstGeom prst="rect">
                            <a:avLst/>
                          </a:prstGeom>
                        </pic:spPr>
                      </pic:pic>
                      <wps:wsp>
                        <wps:cNvPr id="1539" name="Rectangle 1539"/>
                        <wps:cNvSpPr/>
                        <wps:spPr>
                          <a:xfrm>
                            <a:off x="2629535" y="3600575"/>
                            <a:ext cx="316808" cy="172357"/>
                          </a:xfrm>
                          <a:prstGeom prst="rect">
                            <a:avLst/>
                          </a:prstGeom>
                          <a:ln>
                            <a:noFill/>
                          </a:ln>
                        </wps:spPr>
                        <wps:txbx>
                          <w:txbxContent>
                            <w:p w14:paraId="77E602E9" w14:textId="77777777" w:rsidR="009B4937" w:rsidRDefault="009B4937">
                              <w:pPr>
                                <w:spacing w:after="160" w:line="259" w:lineRule="auto"/>
                                <w:ind w:left="0" w:firstLine="0"/>
                              </w:pPr>
                              <w:r>
                                <w:rPr>
                                  <w:sz w:val="18"/>
                                </w:rPr>
                                <w:t>Final</w:t>
                              </w:r>
                            </w:p>
                          </w:txbxContent>
                        </wps:txbx>
                        <wps:bodyPr horzOverflow="overflow" vert="horz" lIns="0" tIns="0" rIns="0" bIns="0" rtlCol="0">
                          <a:noAutofit/>
                        </wps:bodyPr>
                      </wps:wsp>
                      <wps:wsp>
                        <wps:cNvPr id="1540" name="Rectangle 1540"/>
                        <wps:cNvSpPr/>
                        <wps:spPr>
                          <a:xfrm>
                            <a:off x="2867279" y="3600575"/>
                            <a:ext cx="38005" cy="172357"/>
                          </a:xfrm>
                          <a:prstGeom prst="rect">
                            <a:avLst/>
                          </a:prstGeom>
                          <a:ln>
                            <a:noFill/>
                          </a:ln>
                        </wps:spPr>
                        <wps:txbx>
                          <w:txbxContent>
                            <w:p w14:paraId="07BF546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1" name="Rectangle 1541"/>
                        <wps:cNvSpPr/>
                        <wps:spPr>
                          <a:xfrm>
                            <a:off x="2896235" y="3600575"/>
                            <a:ext cx="174518" cy="172357"/>
                          </a:xfrm>
                          <a:prstGeom prst="rect">
                            <a:avLst/>
                          </a:prstGeom>
                          <a:ln>
                            <a:noFill/>
                          </a:ln>
                        </wps:spPr>
                        <wps:txbx>
                          <w:txbxContent>
                            <w:p w14:paraId="14F23AAC" w14:textId="77777777" w:rsidR="009B4937" w:rsidRDefault="009B4937">
                              <w:pPr>
                                <w:spacing w:after="160" w:line="259" w:lineRule="auto"/>
                                <w:ind w:left="0" w:firstLine="0"/>
                              </w:pPr>
                              <w:r>
                                <w:rPr>
                                  <w:sz w:val="18"/>
                                </w:rPr>
                                <w:t>RF</w:t>
                              </w:r>
                            </w:p>
                          </w:txbxContent>
                        </wps:txbx>
                        <wps:bodyPr horzOverflow="overflow" vert="horz" lIns="0" tIns="0" rIns="0" bIns="0" rtlCol="0">
                          <a:noAutofit/>
                        </wps:bodyPr>
                      </wps:wsp>
                      <wps:wsp>
                        <wps:cNvPr id="1542" name="Rectangle 1542"/>
                        <wps:cNvSpPr/>
                        <wps:spPr>
                          <a:xfrm>
                            <a:off x="3027299" y="3600575"/>
                            <a:ext cx="91059" cy="172357"/>
                          </a:xfrm>
                          <a:prstGeom prst="rect">
                            <a:avLst/>
                          </a:prstGeom>
                          <a:ln>
                            <a:noFill/>
                          </a:ln>
                        </wps:spPr>
                        <wps:txbx>
                          <w:txbxContent>
                            <w:p w14:paraId="3B540BD7" w14:textId="77777777" w:rsidR="009B4937" w:rsidRDefault="009B4937">
                              <w:pPr>
                                <w:spacing w:after="160" w:line="259" w:lineRule="auto"/>
                                <w:ind w:left="0" w:firstLine="0"/>
                              </w:pPr>
                              <w:r>
                                <w:rPr>
                                  <w:sz w:val="18"/>
                                </w:rPr>
                                <w:t>P</w:t>
                              </w:r>
                            </w:p>
                          </w:txbxContent>
                        </wps:txbx>
                        <wps:bodyPr horzOverflow="overflow" vert="horz" lIns="0" tIns="0" rIns="0" bIns="0" rtlCol="0">
                          <a:noAutofit/>
                        </wps:bodyPr>
                      </wps:wsp>
                      <wps:wsp>
                        <wps:cNvPr id="1543" name="Rectangle 1543"/>
                        <wps:cNvSpPr/>
                        <wps:spPr>
                          <a:xfrm>
                            <a:off x="3095879" y="3600575"/>
                            <a:ext cx="38005" cy="172357"/>
                          </a:xfrm>
                          <a:prstGeom prst="rect">
                            <a:avLst/>
                          </a:prstGeom>
                          <a:ln>
                            <a:noFill/>
                          </a:ln>
                        </wps:spPr>
                        <wps:txbx>
                          <w:txbxContent>
                            <w:p w14:paraId="02207AD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44" name="Shape 1544"/>
                        <wps:cNvSpPr/>
                        <wps:spPr>
                          <a:xfrm>
                            <a:off x="1652016" y="559541"/>
                            <a:ext cx="441833"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46" name="Shape 1546"/>
                        <wps:cNvSpPr/>
                        <wps:spPr>
                          <a:xfrm>
                            <a:off x="2044573" y="986769"/>
                            <a:ext cx="797687" cy="392938"/>
                          </a:xfrm>
                          <a:custGeom>
                            <a:avLst/>
                            <a:gdLst/>
                            <a:ahLst/>
                            <a:cxnLst/>
                            <a:rect l="0" t="0" r="0" b="0"/>
                            <a:pathLst>
                              <a:path w="797687" h="392938">
                                <a:moveTo>
                                  <a:pt x="53213" y="0"/>
                                </a:moveTo>
                                <a:lnTo>
                                  <a:pt x="797687" y="0"/>
                                </a:lnTo>
                                <a:lnTo>
                                  <a:pt x="797687" y="12827"/>
                                </a:lnTo>
                                <a:lnTo>
                                  <a:pt x="53594" y="12827"/>
                                </a:lnTo>
                                <a:lnTo>
                                  <a:pt x="48514" y="13081"/>
                                </a:lnTo>
                                <a:lnTo>
                                  <a:pt x="44577" y="13716"/>
                                </a:lnTo>
                                <a:lnTo>
                                  <a:pt x="40767" y="14605"/>
                                </a:lnTo>
                                <a:lnTo>
                                  <a:pt x="37211" y="16002"/>
                                </a:lnTo>
                                <a:lnTo>
                                  <a:pt x="33782" y="17653"/>
                                </a:lnTo>
                                <a:lnTo>
                                  <a:pt x="31115" y="19304"/>
                                </a:lnTo>
                                <a:lnTo>
                                  <a:pt x="24638" y="24638"/>
                                </a:lnTo>
                                <a:lnTo>
                                  <a:pt x="19304" y="31115"/>
                                </a:lnTo>
                                <a:lnTo>
                                  <a:pt x="17653" y="33782"/>
                                </a:lnTo>
                                <a:lnTo>
                                  <a:pt x="16002" y="37211"/>
                                </a:lnTo>
                                <a:lnTo>
                                  <a:pt x="14605" y="40767"/>
                                </a:lnTo>
                                <a:lnTo>
                                  <a:pt x="13716" y="44577"/>
                                </a:lnTo>
                                <a:lnTo>
                                  <a:pt x="13081" y="48514"/>
                                </a:lnTo>
                                <a:lnTo>
                                  <a:pt x="12827" y="53594"/>
                                </a:lnTo>
                                <a:lnTo>
                                  <a:pt x="12827" y="339471"/>
                                </a:lnTo>
                                <a:lnTo>
                                  <a:pt x="13081" y="344424"/>
                                </a:lnTo>
                                <a:lnTo>
                                  <a:pt x="13716" y="348361"/>
                                </a:lnTo>
                                <a:lnTo>
                                  <a:pt x="14605" y="352171"/>
                                </a:lnTo>
                                <a:lnTo>
                                  <a:pt x="16002" y="355854"/>
                                </a:lnTo>
                                <a:lnTo>
                                  <a:pt x="17653" y="359156"/>
                                </a:lnTo>
                                <a:lnTo>
                                  <a:pt x="19177" y="361823"/>
                                </a:lnTo>
                                <a:lnTo>
                                  <a:pt x="24511" y="368300"/>
                                </a:lnTo>
                                <a:lnTo>
                                  <a:pt x="31115" y="373634"/>
                                </a:lnTo>
                                <a:lnTo>
                                  <a:pt x="33782" y="375285"/>
                                </a:lnTo>
                                <a:lnTo>
                                  <a:pt x="37211" y="376936"/>
                                </a:lnTo>
                                <a:lnTo>
                                  <a:pt x="40767" y="378333"/>
                                </a:lnTo>
                                <a:lnTo>
                                  <a:pt x="44577" y="379222"/>
                                </a:lnTo>
                                <a:lnTo>
                                  <a:pt x="48514" y="379857"/>
                                </a:lnTo>
                                <a:lnTo>
                                  <a:pt x="53594" y="380111"/>
                                </a:lnTo>
                                <a:lnTo>
                                  <a:pt x="797687" y="380111"/>
                                </a:lnTo>
                                <a:lnTo>
                                  <a:pt x="797687" y="392938"/>
                                </a:lnTo>
                                <a:lnTo>
                                  <a:pt x="53213" y="392938"/>
                                </a:lnTo>
                                <a:lnTo>
                                  <a:pt x="47244" y="392557"/>
                                </a:lnTo>
                                <a:lnTo>
                                  <a:pt x="42037" y="391795"/>
                                </a:lnTo>
                                <a:lnTo>
                                  <a:pt x="36957" y="390525"/>
                                </a:lnTo>
                                <a:lnTo>
                                  <a:pt x="32258" y="388747"/>
                                </a:lnTo>
                                <a:lnTo>
                                  <a:pt x="27686" y="386588"/>
                                </a:lnTo>
                                <a:lnTo>
                                  <a:pt x="23749" y="384175"/>
                                </a:lnTo>
                                <a:lnTo>
                                  <a:pt x="15494" y="377444"/>
                                </a:lnTo>
                                <a:lnTo>
                                  <a:pt x="8763" y="369316"/>
                                </a:lnTo>
                                <a:lnTo>
                                  <a:pt x="6350" y="365379"/>
                                </a:lnTo>
                                <a:lnTo>
                                  <a:pt x="4191" y="360807"/>
                                </a:lnTo>
                                <a:lnTo>
                                  <a:pt x="2413" y="355981"/>
                                </a:lnTo>
                                <a:lnTo>
                                  <a:pt x="1143" y="350901"/>
                                </a:lnTo>
                                <a:lnTo>
                                  <a:pt x="381" y="345694"/>
                                </a:lnTo>
                                <a:lnTo>
                                  <a:pt x="0" y="339852"/>
                                </a:lnTo>
                                <a:lnTo>
                                  <a:pt x="0" y="53213"/>
                                </a:lnTo>
                                <a:lnTo>
                                  <a:pt x="381" y="47244"/>
                                </a:lnTo>
                                <a:lnTo>
                                  <a:pt x="1143" y="42037"/>
                                </a:lnTo>
                                <a:lnTo>
                                  <a:pt x="2413" y="36957"/>
                                </a:lnTo>
                                <a:lnTo>
                                  <a:pt x="4191" y="32258"/>
                                </a:lnTo>
                                <a:lnTo>
                                  <a:pt x="6350" y="27686"/>
                                </a:lnTo>
                                <a:lnTo>
                                  <a:pt x="8763" y="23749"/>
                                </a:lnTo>
                                <a:lnTo>
                                  <a:pt x="15494" y="15494"/>
                                </a:lnTo>
                                <a:lnTo>
                                  <a:pt x="23749" y="8763"/>
                                </a:lnTo>
                                <a:lnTo>
                                  <a:pt x="27686" y="6350"/>
                                </a:lnTo>
                                <a:lnTo>
                                  <a:pt x="32258" y="4191"/>
                                </a:lnTo>
                                <a:lnTo>
                                  <a:pt x="36957" y="2413"/>
                                </a:lnTo>
                                <a:lnTo>
                                  <a:pt x="42037" y="1143"/>
                                </a:lnTo>
                                <a:lnTo>
                                  <a:pt x="47244" y="381"/>
                                </a:lnTo>
                                <a:lnTo>
                                  <a:pt x="5321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7" name="Shape 1547"/>
                        <wps:cNvSpPr/>
                        <wps:spPr>
                          <a:xfrm>
                            <a:off x="1993392" y="935588"/>
                            <a:ext cx="848868" cy="495300"/>
                          </a:xfrm>
                          <a:custGeom>
                            <a:avLst/>
                            <a:gdLst/>
                            <a:ahLst/>
                            <a:cxnLst/>
                            <a:rect l="0" t="0" r="0" b="0"/>
                            <a:pathLst>
                              <a:path w="848868" h="495300">
                                <a:moveTo>
                                  <a:pt x="103124" y="0"/>
                                </a:moveTo>
                                <a:lnTo>
                                  <a:pt x="848868" y="0"/>
                                </a:lnTo>
                                <a:lnTo>
                                  <a:pt x="848868" y="38354"/>
                                </a:lnTo>
                                <a:lnTo>
                                  <a:pt x="104140" y="38354"/>
                                </a:lnTo>
                                <a:lnTo>
                                  <a:pt x="97155" y="38736"/>
                                </a:lnTo>
                                <a:lnTo>
                                  <a:pt x="90678" y="39751"/>
                                </a:lnTo>
                                <a:lnTo>
                                  <a:pt x="84328" y="41402"/>
                                </a:lnTo>
                                <a:lnTo>
                                  <a:pt x="78359" y="43562"/>
                                </a:lnTo>
                                <a:lnTo>
                                  <a:pt x="72644" y="46355"/>
                                </a:lnTo>
                                <a:lnTo>
                                  <a:pt x="67437" y="49530"/>
                                </a:lnTo>
                                <a:lnTo>
                                  <a:pt x="57658" y="57658"/>
                                </a:lnTo>
                                <a:lnTo>
                                  <a:pt x="49530" y="67437"/>
                                </a:lnTo>
                                <a:lnTo>
                                  <a:pt x="46355" y="72644"/>
                                </a:lnTo>
                                <a:lnTo>
                                  <a:pt x="43561" y="78360"/>
                                </a:lnTo>
                                <a:lnTo>
                                  <a:pt x="41402" y="84328"/>
                                </a:lnTo>
                                <a:lnTo>
                                  <a:pt x="39751" y="90678"/>
                                </a:lnTo>
                                <a:lnTo>
                                  <a:pt x="38735" y="97155"/>
                                </a:lnTo>
                                <a:lnTo>
                                  <a:pt x="38354" y="104140"/>
                                </a:lnTo>
                                <a:lnTo>
                                  <a:pt x="38354" y="391287"/>
                                </a:lnTo>
                                <a:lnTo>
                                  <a:pt x="38735" y="398145"/>
                                </a:lnTo>
                                <a:lnTo>
                                  <a:pt x="39751" y="404623"/>
                                </a:lnTo>
                                <a:lnTo>
                                  <a:pt x="41402" y="410973"/>
                                </a:lnTo>
                                <a:lnTo>
                                  <a:pt x="43561" y="416941"/>
                                </a:lnTo>
                                <a:lnTo>
                                  <a:pt x="46355" y="422656"/>
                                </a:lnTo>
                                <a:lnTo>
                                  <a:pt x="49530" y="427990"/>
                                </a:lnTo>
                                <a:lnTo>
                                  <a:pt x="57531" y="437642"/>
                                </a:lnTo>
                                <a:lnTo>
                                  <a:pt x="67437" y="445770"/>
                                </a:lnTo>
                                <a:lnTo>
                                  <a:pt x="72644" y="448945"/>
                                </a:lnTo>
                                <a:lnTo>
                                  <a:pt x="78359" y="451739"/>
                                </a:lnTo>
                                <a:lnTo>
                                  <a:pt x="84328" y="453899"/>
                                </a:lnTo>
                                <a:lnTo>
                                  <a:pt x="90678" y="455549"/>
                                </a:lnTo>
                                <a:lnTo>
                                  <a:pt x="97155" y="456565"/>
                                </a:lnTo>
                                <a:lnTo>
                                  <a:pt x="104140" y="456947"/>
                                </a:lnTo>
                                <a:lnTo>
                                  <a:pt x="848868" y="456947"/>
                                </a:lnTo>
                                <a:lnTo>
                                  <a:pt x="848868" y="495300"/>
                                </a:lnTo>
                                <a:lnTo>
                                  <a:pt x="103124" y="495300"/>
                                </a:lnTo>
                                <a:lnTo>
                                  <a:pt x="93472" y="494792"/>
                                </a:lnTo>
                                <a:lnTo>
                                  <a:pt x="83058" y="493268"/>
                                </a:lnTo>
                                <a:lnTo>
                                  <a:pt x="73025" y="490601"/>
                                </a:lnTo>
                                <a:lnTo>
                                  <a:pt x="63500" y="487173"/>
                                </a:lnTo>
                                <a:lnTo>
                                  <a:pt x="54229" y="482727"/>
                                </a:lnTo>
                                <a:lnTo>
                                  <a:pt x="45085" y="477139"/>
                                </a:lnTo>
                                <a:lnTo>
                                  <a:pt x="30353" y="465074"/>
                                </a:lnTo>
                                <a:lnTo>
                                  <a:pt x="18161" y="450342"/>
                                </a:lnTo>
                                <a:lnTo>
                                  <a:pt x="12573" y="441199"/>
                                </a:lnTo>
                                <a:lnTo>
                                  <a:pt x="8128" y="431927"/>
                                </a:lnTo>
                                <a:lnTo>
                                  <a:pt x="4699" y="422275"/>
                                </a:lnTo>
                                <a:lnTo>
                                  <a:pt x="2032" y="412369"/>
                                </a:lnTo>
                                <a:lnTo>
                                  <a:pt x="508" y="401955"/>
                                </a:lnTo>
                                <a:lnTo>
                                  <a:pt x="0" y="392303"/>
                                </a:lnTo>
                                <a:lnTo>
                                  <a:pt x="0" y="103124"/>
                                </a:lnTo>
                                <a:lnTo>
                                  <a:pt x="508" y="93473"/>
                                </a:lnTo>
                                <a:lnTo>
                                  <a:pt x="2032" y="83059"/>
                                </a:lnTo>
                                <a:lnTo>
                                  <a:pt x="4699" y="73025"/>
                                </a:lnTo>
                                <a:lnTo>
                                  <a:pt x="8128" y="63500"/>
                                </a:lnTo>
                                <a:lnTo>
                                  <a:pt x="12573" y="54229"/>
                                </a:lnTo>
                                <a:lnTo>
                                  <a:pt x="18161" y="45086"/>
                                </a:lnTo>
                                <a:lnTo>
                                  <a:pt x="30353" y="30353"/>
                                </a:lnTo>
                                <a:lnTo>
                                  <a:pt x="45085" y="18162"/>
                                </a:lnTo>
                                <a:lnTo>
                                  <a:pt x="54229" y="12574"/>
                                </a:lnTo>
                                <a:lnTo>
                                  <a:pt x="63500" y="8128"/>
                                </a:lnTo>
                                <a:lnTo>
                                  <a:pt x="73025" y="4699"/>
                                </a:lnTo>
                                <a:lnTo>
                                  <a:pt x="83058" y="2032"/>
                                </a:lnTo>
                                <a:lnTo>
                                  <a:pt x="93472" y="508"/>
                                </a:lnTo>
                                <a:lnTo>
                                  <a:pt x="103124"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8" name="Shape 1548"/>
                        <wps:cNvSpPr/>
                        <wps:spPr>
                          <a:xfrm>
                            <a:off x="2842260" y="986769"/>
                            <a:ext cx="797687" cy="392938"/>
                          </a:xfrm>
                          <a:custGeom>
                            <a:avLst/>
                            <a:gdLst/>
                            <a:ahLst/>
                            <a:cxnLst/>
                            <a:rect l="0" t="0" r="0" b="0"/>
                            <a:pathLst>
                              <a:path w="797687" h="392938">
                                <a:moveTo>
                                  <a:pt x="0" y="0"/>
                                </a:moveTo>
                                <a:lnTo>
                                  <a:pt x="744601" y="0"/>
                                </a:lnTo>
                                <a:lnTo>
                                  <a:pt x="750443" y="381"/>
                                </a:lnTo>
                                <a:lnTo>
                                  <a:pt x="755650" y="1143"/>
                                </a:lnTo>
                                <a:lnTo>
                                  <a:pt x="760730" y="2413"/>
                                </a:lnTo>
                                <a:lnTo>
                                  <a:pt x="765556" y="4191"/>
                                </a:lnTo>
                                <a:lnTo>
                                  <a:pt x="770128" y="6350"/>
                                </a:lnTo>
                                <a:lnTo>
                                  <a:pt x="774065" y="8763"/>
                                </a:lnTo>
                                <a:lnTo>
                                  <a:pt x="782193" y="15494"/>
                                </a:lnTo>
                                <a:lnTo>
                                  <a:pt x="788924" y="23749"/>
                                </a:lnTo>
                                <a:lnTo>
                                  <a:pt x="791337" y="27686"/>
                                </a:lnTo>
                                <a:lnTo>
                                  <a:pt x="793496" y="32258"/>
                                </a:lnTo>
                                <a:lnTo>
                                  <a:pt x="795274" y="36957"/>
                                </a:lnTo>
                                <a:lnTo>
                                  <a:pt x="796544" y="42037"/>
                                </a:lnTo>
                                <a:lnTo>
                                  <a:pt x="797306" y="47244"/>
                                </a:lnTo>
                                <a:lnTo>
                                  <a:pt x="797687" y="53213"/>
                                </a:lnTo>
                                <a:lnTo>
                                  <a:pt x="797687" y="339852"/>
                                </a:lnTo>
                                <a:lnTo>
                                  <a:pt x="797306" y="345694"/>
                                </a:lnTo>
                                <a:lnTo>
                                  <a:pt x="796544" y="350901"/>
                                </a:lnTo>
                                <a:lnTo>
                                  <a:pt x="795274" y="355981"/>
                                </a:lnTo>
                                <a:lnTo>
                                  <a:pt x="793496" y="360807"/>
                                </a:lnTo>
                                <a:lnTo>
                                  <a:pt x="791337" y="365379"/>
                                </a:lnTo>
                                <a:lnTo>
                                  <a:pt x="788924" y="369316"/>
                                </a:lnTo>
                                <a:lnTo>
                                  <a:pt x="782193" y="377444"/>
                                </a:lnTo>
                                <a:lnTo>
                                  <a:pt x="774065" y="384175"/>
                                </a:lnTo>
                                <a:lnTo>
                                  <a:pt x="770128" y="386588"/>
                                </a:lnTo>
                                <a:lnTo>
                                  <a:pt x="765556" y="388747"/>
                                </a:lnTo>
                                <a:lnTo>
                                  <a:pt x="760730" y="390525"/>
                                </a:lnTo>
                                <a:lnTo>
                                  <a:pt x="755650" y="391795"/>
                                </a:lnTo>
                                <a:lnTo>
                                  <a:pt x="750443" y="392557"/>
                                </a:lnTo>
                                <a:lnTo>
                                  <a:pt x="744601" y="392938"/>
                                </a:lnTo>
                                <a:lnTo>
                                  <a:pt x="0" y="392938"/>
                                </a:lnTo>
                                <a:lnTo>
                                  <a:pt x="0" y="380111"/>
                                </a:lnTo>
                                <a:lnTo>
                                  <a:pt x="744220" y="380111"/>
                                </a:lnTo>
                                <a:lnTo>
                                  <a:pt x="749173" y="379857"/>
                                </a:lnTo>
                                <a:lnTo>
                                  <a:pt x="753110" y="379222"/>
                                </a:lnTo>
                                <a:lnTo>
                                  <a:pt x="756920" y="378333"/>
                                </a:lnTo>
                                <a:lnTo>
                                  <a:pt x="760603" y="376936"/>
                                </a:lnTo>
                                <a:lnTo>
                                  <a:pt x="763905" y="375285"/>
                                </a:lnTo>
                                <a:lnTo>
                                  <a:pt x="766572" y="373761"/>
                                </a:lnTo>
                                <a:lnTo>
                                  <a:pt x="773049" y="368300"/>
                                </a:lnTo>
                                <a:lnTo>
                                  <a:pt x="778510" y="361823"/>
                                </a:lnTo>
                                <a:lnTo>
                                  <a:pt x="780034" y="359156"/>
                                </a:lnTo>
                                <a:lnTo>
                                  <a:pt x="781685" y="355854"/>
                                </a:lnTo>
                                <a:lnTo>
                                  <a:pt x="783082" y="352171"/>
                                </a:lnTo>
                                <a:lnTo>
                                  <a:pt x="783971" y="348361"/>
                                </a:lnTo>
                                <a:lnTo>
                                  <a:pt x="784606" y="344424"/>
                                </a:lnTo>
                                <a:lnTo>
                                  <a:pt x="784860" y="339471"/>
                                </a:lnTo>
                                <a:lnTo>
                                  <a:pt x="784860" y="53594"/>
                                </a:lnTo>
                                <a:lnTo>
                                  <a:pt x="784606" y="48514"/>
                                </a:lnTo>
                                <a:lnTo>
                                  <a:pt x="783971" y="44577"/>
                                </a:lnTo>
                                <a:lnTo>
                                  <a:pt x="783082" y="40767"/>
                                </a:lnTo>
                                <a:lnTo>
                                  <a:pt x="781685" y="37211"/>
                                </a:lnTo>
                                <a:lnTo>
                                  <a:pt x="780034" y="33782"/>
                                </a:lnTo>
                                <a:lnTo>
                                  <a:pt x="778383" y="31115"/>
                                </a:lnTo>
                                <a:lnTo>
                                  <a:pt x="773049" y="24511"/>
                                </a:lnTo>
                                <a:lnTo>
                                  <a:pt x="766572" y="19177"/>
                                </a:lnTo>
                                <a:lnTo>
                                  <a:pt x="763905" y="17653"/>
                                </a:lnTo>
                                <a:lnTo>
                                  <a:pt x="760603" y="16002"/>
                                </a:lnTo>
                                <a:lnTo>
                                  <a:pt x="756920" y="14605"/>
                                </a:lnTo>
                                <a:lnTo>
                                  <a:pt x="753110" y="13716"/>
                                </a:lnTo>
                                <a:lnTo>
                                  <a:pt x="749173" y="13081"/>
                                </a:lnTo>
                                <a:lnTo>
                                  <a:pt x="744220"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1549" name="Shape 1549"/>
                        <wps:cNvSpPr/>
                        <wps:spPr>
                          <a:xfrm>
                            <a:off x="2842260" y="935588"/>
                            <a:ext cx="848868" cy="495300"/>
                          </a:xfrm>
                          <a:custGeom>
                            <a:avLst/>
                            <a:gdLst/>
                            <a:ahLst/>
                            <a:cxnLst/>
                            <a:rect l="0" t="0" r="0" b="0"/>
                            <a:pathLst>
                              <a:path w="848868" h="495300">
                                <a:moveTo>
                                  <a:pt x="0" y="0"/>
                                </a:moveTo>
                                <a:lnTo>
                                  <a:pt x="745871" y="0"/>
                                </a:lnTo>
                                <a:lnTo>
                                  <a:pt x="755523" y="508"/>
                                </a:lnTo>
                                <a:lnTo>
                                  <a:pt x="765937" y="2032"/>
                                </a:lnTo>
                                <a:lnTo>
                                  <a:pt x="775843" y="4699"/>
                                </a:lnTo>
                                <a:lnTo>
                                  <a:pt x="785495" y="8128"/>
                                </a:lnTo>
                                <a:lnTo>
                                  <a:pt x="794766" y="12574"/>
                                </a:lnTo>
                                <a:lnTo>
                                  <a:pt x="803910" y="18162"/>
                                </a:lnTo>
                                <a:lnTo>
                                  <a:pt x="818642" y="30353"/>
                                </a:lnTo>
                                <a:lnTo>
                                  <a:pt x="830707" y="45086"/>
                                </a:lnTo>
                                <a:lnTo>
                                  <a:pt x="836295" y="54229"/>
                                </a:lnTo>
                                <a:lnTo>
                                  <a:pt x="840740" y="63500"/>
                                </a:lnTo>
                                <a:lnTo>
                                  <a:pt x="844169" y="73025"/>
                                </a:lnTo>
                                <a:lnTo>
                                  <a:pt x="846836" y="83059"/>
                                </a:lnTo>
                                <a:lnTo>
                                  <a:pt x="848360" y="93473"/>
                                </a:lnTo>
                                <a:lnTo>
                                  <a:pt x="848868" y="103124"/>
                                </a:lnTo>
                                <a:lnTo>
                                  <a:pt x="848868" y="392303"/>
                                </a:lnTo>
                                <a:lnTo>
                                  <a:pt x="848360" y="401955"/>
                                </a:lnTo>
                                <a:lnTo>
                                  <a:pt x="846836" y="412369"/>
                                </a:lnTo>
                                <a:lnTo>
                                  <a:pt x="844169" y="422275"/>
                                </a:lnTo>
                                <a:lnTo>
                                  <a:pt x="840740" y="431927"/>
                                </a:lnTo>
                                <a:lnTo>
                                  <a:pt x="836295" y="441199"/>
                                </a:lnTo>
                                <a:lnTo>
                                  <a:pt x="830707" y="450342"/>
                                </a:lnTo>
                                <a:lnTo>
                                  <a:pt x="818515" y="464948"/>
                                </a:lnTo>
                                <a:lnTo>
                                  <a:pt x="803910" y="477139"/>
                                </a:lnTo>
                                <a:lnTo>
                                  <a:pt x="794766" y="482727"/>
                                </a:lnTo>
                                <a:lnTo>
                                  <a:pt x="785495" y="487173"/>
                                </a:lnTo>
                                <a:lnTo>
                                  <a:pt x="775843" y="490601"/>
                                </a:lnTo>
                                <a:lnTo>
                                  <a:pt x="765937" y="493268"/>
                                </a:lnTo>
                                <a:lnTo>
                                  <a:pt x="755523" y="494792"/>
                                </a:lnTo>
                                <a:lnTo>
                                  <a:pt x="745871" y="495300"/>
                                </a:lnTo>
                                <a:lnTo>
                                  <a:pt x="0" y="495300"/>
                                </a:lnTo>
                                <a:lnTo>
                                  <a:pt x="0" y="456947"/>
                                </a:lnTo>
                                <a:lnTo>
                                  <a:pt x="744855" y="456947"/>
                                </a:lnTo>
                                <a:lnTo>
                                  <a:pt x="751713" y="456565"/>
                                </a:lnTo>
                                <a:lnTo>
                                  <a:pt x="758190" y="455549"/>
                                </a:lnTo>
                                <a:lnTo>
                                  <a:pt x="764540" y="453899"/>
                                </a:lnTo>
                                <a:lnTo>
                                  <a:pt x="770509" y="451739"/>
                                </a:lnTo>
                                <a:lnTo>
                                  <a:pt x="776224" y="448945"/>
                                </a:lnTo>
                                <a:lnTo>
                                  <a:pt x="781558" y="445770"/>
                                </a:lnTo>
                                <a:lnTo>
                                  <a:pt x="791210" y="437642"/>
                                </a:lnTo>
                                <a:lnTo>
                                  <a:pt x="799338" y="427990"/>
                                </a:lnTo>
                                <a:lnTo>
                                  <a:pt x="802513" y="422656"/>
                                </a:lnTo>
                                <a:lnTo>
                                  <a:pt x="805307" y="416941"/>
                                </a:lnTo>
                                <a:lnTo>
                                  <a:pt x="807466" y="410973"/>
                                </a:lnTo>
                                <a:lnTo>
                                  <a:pt x="809117" y="404623"/>
                                </a:lnTo>
                                <a:lnTo>
                                  <a:pt x="810133" y="398145"/>
                                </a:lnTo>
                                <a:lnTo>
                                  <a:pt x="810514" y="391287"/>
                                </a:lnTo>
                                <a:lnTo>
                                  <a:pt x="810514" y="104140"/>
                                </a:lnTo>
                                <a:lnTo>
                                  <a:pt x="810133" y="97155"/>
                                </a:lnTo>
                                <a:lnTo>
                                  <a:pt x="809117" y="90678"/>
                                </a:lnTo>
                                <a:lnTo>
                                  <a:pt x="807466" y="84328"/>
                                </a:lnTo>
                                <a:lnTo>
                                  <a:pt x="805307" y="78360"/>
                                </a:lnTo>
                                <a:lnTo>
                                  <a:pt x="802513" y="72644"/>
                                </a:lnTo>
                                <a:lnTo>
                                  <a:pt x="799338" y="67437"/>
                                </a:lnTo>
                                <a:lnTo>
                                  <a:pt x="791210" y="57531"/>
                                </a:lnTo>
                                <a:lnTo>
                                  <a:pt x="781558" y="49530"/>
                                </a:lnTo>
                                <a:lnTo>
                                  <a:pt x="776224" y="46355"/>
                                </a:lnTo>
                                <a:lnTo>
                                  <a:pt x="770509" y="43562"/>
                                </a:lnTo>
                                <a:lnTo>
                                  <a:pt x="764540" y="41402"/>
                                </a:lnTo>
                                <a:lnTo>
                                  <a:pt x="758190" y="39751"/>
                                </a:lnTo>
                                <a:lnTo>
                                  <a:pt x="751713" y="38736"/>
                                </a:lnTo>
                                <a:lnTo>
                                  <a:pt x="744855"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1551" name="Picture 1551"/>
                          <pic:cNvPicPr/>
                        </pic:nvPicPr>
                        <pic:blipFill>
                          <a:blip r:embed="rId30"/>
                          <a:stretch>
                            <a:fillRect/>
                          </a:stretch>
                        </pic:blipFill>
                        <pic:spPr>
                          <a:xfrm>
                            <a:off x="2078736" y="1054460"/>
                            <a:ext cx="1527048" cy="256032"/>
                          </a:xfrm>
                          <a:prstGeom prst="rect">
                            <a:avLst/>
                          </a:prstGeom>
                        </pic:spPr>
                      </pic:pic>
                      <wps:wsp>
                        <wps:cNvPr id="1552" name="Rectangle 1552"/>
                        <wps:cNvSpPr/>
                        <wps:spPr>
                          <a:xfrm>
                            <a:off x="2311019" y="1120140"/>
                            <a:ext cx="1414683" cy="190742"/>
                          </a:xfrm>
                          <a:prstGeom prst="rect">
                            <a:avLst/>
                          </a:prstGeom>
                          <a:ln>
                            <a:noFill/>
                          </a:ln>
                        </wps:spPr>
                        <wps:txbx>
                          <w:txbxContent>
                            <w:p w14:paraId="6851A128" w14:textId="77777777" w:rsidR="009B4937" w:rsidRDefault="009B4937">
                              <w:pPr>
                                <w:spacing w:after="160" w:line="259" w:lineRule="auto"/>
                                <w:ind w:left="0" w:firstLine="0"/>
                              </w:pPr>
                              <w:r>
                                <w:t>Study Development</w:t>
                              </w:r>
                            </w:p>
                          </w:txbxContent>
                        </wps:txbx>
                        <wps:bodyPr horzOverflow="overflow" vert="horz" lIns="0" tIns="0" rIns="0" bIns="0" rtlCol="0">
                          <a:noAutofit/>
                        </wps:bodyPr>
                      </wps:wsp>
                      <wps:wsp>
                        <wps:cNvPr id="1553" name="Rectangle 1553"/>
                        <wps:cNvSpPr/>
                        <wps:spPr>
                          <a:xfrm>
                            <a:off x="3376549" y="1120140"/>
                            <a:ext cx="42058" cy="190742"/>
                          </a:xfrm>
                          <a:prstGeom prst="rect">
                            <a:avLst/>
                          </a:prstGeom>
                          <a:ln>
                            <a:noFill/>
                          </a:ln>
                        </wps:spPr>
                        <wps:txbx>
                          <w:txbxContent>
                            <w:p w14:paraId="0B7E869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2625" name="Shape 32625"/>
                        <wps:cNvSpPr/>
                        <wps:spPr>
                          <a:xfrm>
                            <a:off x="2105406" y="2480162"/>
                            <a:ext cx="1554480" cy="362712"/>
                          </a:xfrm>
                          <a:custGeom>
                            <a:avLst/>
                            <a:gdLst/>
                            <a:ahLst/>
                            <a:cxnLst/>
                            <a:rect l="0" t="0" r="0" b="0"/>
                            <a:pathLst>
                              <a:path w="1554480" h="362712">
                                <a:moveTo>
                                  <a:pt x="0" y="0"/>
                                </a:moveTo>
                                <a:lnTo>
                                  <a:pt x="1554480" y="0"/>
                                </a:lnTo>
                                <a:lnTo>
                                  <a:pt x="1554480" y="362712"/>
                                </a:lnTo>
                                <a:lnTo>
                                  <a:pt x="0" y="3627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56" name="Shape 1556"/>
                        <wps:cNvSpPr/>
                        <wps:spPr>
                          <a:xfrm>
                            <a:off x="2105406" y="2480162"/>
                            <a:ext cx="1554480" cy="362712"/>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58" name="Picture 1558"/>
                          <pic:cNvPicPr/>
                        </pic:nvPicPr>
                        <pic:blipFill>
                          <a:blip r:embed="rId31"/>
                          <a:stretch>
                            <a:fillRect/>
                          </a:stretch>
                        </pic:blipFill>
                        <pic:spPr>
                          <a:xfrm>
                            <a:off x="2121408" y="2532740"/>
                            <a:ext cx="1522476" cy="256032"/>
                          </a:xfrm>
                          <a:prstGeom prst="rect">
                            <a:avLst/>
                          </a:prstGeom>
                        </pic:spPr>
                      </pic:pic>
                      <wps:wsp>
                        <wps:cNvPr id="1559" name="Rectangle 1559"/>
                        <wps:cNvSpPr/>
                        <wps:spPr>
                          <a:xfrm>
                            <a:off x="2498471" y="2536823"/>
                            <a:ext cx="386584" cy="172357"/>
                          </a:xfrm>
                          <a:prstGeom prst="rect">
                            <a:avLst/>
                          </a:prstGeom>
                          <a:ln>
                            <a:noFill/>
                          </a:ln>
                        </wps:spPr>
                        <wps:txbx>
                          <w:txbxContent>
                            <w:p w14:paraId="0EE87E21" w14:textId="77777777" w:rsidR="009B4937" w:rsidRDefault="009B4937">
                              <w:pPr>
                                <w:spacing w:after="160" w:line="259" w:lineRule="auto"/>
                                <w:ind w:left="0" w:firstLine="0"/>
                              </w:pPr>
                              <w:r>
                                <w:rPr>
                                  <w:sz w:val="18"/>
                                </w:rPr>
                                <w:t xml:space="preserve">Write </w:t>
                              </w:r>
                            </w:p>
                          </w:txbxContent>
                        </wps:txbx>
                        <wps:bodyPr horzOverflow="overflow" vert="horz" lIns="0" tIns="0" rIns="0" bIns="0" rtlCol="0">
                          <a:noAutofit/>
                        </wps:bodyPr>
                      </wps:wsp>
                      <wps:wsp>
                        <wps:cNvPr id="1560" name="Rectangle 1560"/>
                        <wps:cNvSpPr/>
                        <wps:spPr>
                          <a:xfrm>
                            <a:off x="2789555" y="2536823"/>
                            <a:ext cx="99572" cy="172357"/>
                          </a:xfrm>
                          <a:prstGeom prst="rect">
                            <a:avLst/>
                          </a:prstGeom>
                          <a:ln>
                            <a:noFill/>
                          </a:ln>
                        </wps:spPr>
                        <wps:txbx>
                          <w:txbxContent>
                            <w:p w14:paraId="697CD293" w14:textId="77777777" w:rsidR="009B4937" w:rsidRDefault="009B4937">
                              <w:pPr>
                                <w:spacing w:after="160" w:line="259" w:lineRule="auto"/>
                                <w:ind w:left="0" w:firstLine="0"/>
                              </w:pPr>
                              <w:r>
                                <w:rPr>
                                  <w:sz w:val="18"/>
                                </w:rPr>
                                <w:t>D</w:t>
                              </w:r>
                            </w:p>
                          </w:txbxContent>
                        </wps:txbx>
                        <wps:bodyPr horzOverflow="overflow" vert="horz" lIns="0" tIns="0" rIns="0" bIns="0" rtlCol="0">
                          <a:noAutofit/>
                        </wps:bodyPr>
                      </wps:wsp>
                      <wps:wsp>
                        <wps:cNvPr id="1561" name="Rectangle 1561"/>
                        <wps:cNvSpPr/>
                        <wps:spPr>
                          <a:xfrm>
                            <a:off x="2864231" y="2536823"/>
                            <a:ext cx="269074" cy="172357"/>
                          </a:xfrm>
                          <a:prstGeom prst="rect">
                            <a:avLst/>
                          </a:prstGeom>
                          <a:ln>
                            <a:noFill/>
                          </a:ln>
                        </wps:spPr>
                        <wps:txbx>
                          <w:txbxContent>
                            <w:p w14:paraId="4F29990D" w14:textId="77777777" w:rsidR="009B4937" w:rsidRDefault="009B4937">
                              <w:pPr>
                                <w:spacing w:after="160" w:line="259" w:lineRule="auto"/>
                                <w:ind w:left="0" w:firstLine="0"/>
                              </w:pPr>
                              <w:r>
                                <w:rPr>
                                  <w:sz w:val="18"/>
                                </w:rPr>
                                <w:t xml:space="preserve">raft </w:t>
                              </w:r>
                            </w:p>
                          </w:txbxContent>
                        </wps:txbx>
                        <wps:bodyPr horzOverflow="overflow" vert="horz" lIns="0" tIns="0" rIns="0" bIns="0" rtlCol="0">
                          <a:noAutofit/>
                        </wps:bodyPr>
                      </wps:wsp>
                      <wps:wsp>
                        <wps:cNvPr id="1562" name="Rectangle 1562"/>
                        <wps:cNvSpPr/>
                        <wps:spPr>
                          <a:xfrm>
                            <a:off x="3066923" y="2536823"/>
                            <a:ext cx="303582" cy="172357"/>
                          </a:xfrm>
                          <a:prstGeom prst="rect">
                            <a:avLst/>
                          </a:prstGeom>
                          <a:ln>
                            <a:noFill/>
                          </a:ln>
                        </wps:spPr>
                        <wps:txbx>
                          <w:txbxContent>
                            <w:p w14:paraId="2A0BF916" w14:textId="77777777" w:rsidR="009B4937" w:rsidRDefault="009B4937">
                              <w:pPr>
                                <w:spacing w:after="160" w:line="259" w:lineRule="auto"/>
                                <w:ind w:left="0" w:firstLine="0"/>
                              </w:pPr>
                              <w:r>
                                <w:rPr>
                                  <w:sz w:val="18"/>
                                </w:rPr>
                                <w:t xml:space="preserve">RFP </w:t>
                              </w:r>
                            </w:p>
                          </w:txbxContent>
                        </wps:txbx>
                        <wps:bodyPr horzOverflow="overflow" vert="horz" lIns="0" tIns="0" rIns="0" bIns="0" rtlCol="0">
                          <a:noAutofit/>
                        </wps:bodyPr>
                      </wps:wsp>
                      <wps:wsp>
                        <wps:cNvPr id="1563" name="Rectangle 1563"/>
                        <wps:cNvSpPr/>
                        <wps:spPr>
                          <a:xfrm>
                            <a:off x="3295777" y="2536823"/>
                            <a:ext cx="38005" cy="172357"/>
                          </a:xfrm>
                          <a:prstGeom prst="rect">
                            <a:avLst/>
                          </a:prstGeom>
                          <a:ln>
                            <a:noFill/>
                          </a:ln>
                        </wps:spPr>
                        <wps:txbx>
                          <w:txbxContent>
                            <w:p w14:paraId="7212251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26" name="Shape 32626"/>
                        <wps:cNvSpPr/>
                        <wps:spPr>
                          <a:xfrm>
                            <a:off x="2094738" y="1536806"/>
                            <a:ext cx="1556004" cy="792480"/>
                          </a:xfrm>
                          <a:custGeom>
                            <a:avLst/>
                            <a:gdLst/>
                            <a:ahLst/>
                            <a:cxnLst/>
                            <a:rect l="0" t="0" r="0" b="0"/>
                            <a:pathLst>
                              <a:path w="1556004" h="792480">
                                <a:moveTo>
                                  <a:pt x="0" y="0"/>
                                </a:moveTo>
                                <a:lnTo>
                                  <a:pt x="1556004" y="0"/>
                                </a:lnTo>
                                <a:lnTo>
                                  <a:pt x="1556004" y="792480"/>
                                </a:lnTo>
                                <a:lnTo>
                                  <a:pt x="0" y="79248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65" name="Shape 1565"/>
                        <wps:cNvSpPr/>
                        <wps:spPr>
                          <a:xfrm>
                            <a:off x="2094738" y="1536806"/>
                            <a:ext cx="1556004" cy="792480"/>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67" name="Picture 1567"/>
                          <pic:cNvPicPr/>
                        </pic:nvPicPr>
                        <pic:blipFill>
                          <a:blip r:embed="rId32"/>
                          <a:stretch>
                            <a:fillRect/>
                          </a:stretch>
                        </pic:blipFill>
                        <pic:spPr>
                          <a:xfrm>
                            <a:off x="2109216" y="1589384"/>
                            <a:ext cx="1524000" cy="685800"/>
                          </a:xfrm>
                          <a:prstGeom prst="rect">
                            <a:avLst/>
                          </a:prstGeom>
                        </pic:spPr>
                      </pic:pic>
                      <wps:wsp>
                        <wps:cNvPr id="1568" name="Rectangle 1568"/>
                        <wps:cNvSpPr/>
                        <wps:spPr>
                          <a:xfrm>
                            <a:off x="2242439" y="1578352"/>
                            <a:ext cx="1707731" cy="153973"/>
                          </a:xfrm>
                          <a:prstGeom prst="rect">
                            <a:avLst/>
                          </a:prstGeom>
                          <a:ln>
                            <a:noFill/>
                          </a:ln>
                        </wps:spPr>
                        <wps:txbx>
                          <w:txbxContent>
                            <w:p w14:paraId="07F5B515" w14:textId="77777777" w:rsidR="009B4937" w:rsidRDefault="009B4937">
                              <w:pPr>
                                <w:spacing w:after="160" w:line="259" w:lineRule="auto"/>
                                <w:ind w:left="0" w:firstLine="0"/>
                              </w:pPr>
                              <w:r>
                                <w:rPr>
                                  <w:sz w:val="16"/>
                                </w:rPr>
                                <w:t xml:space="preserve">Develop Scope and Focus for </w:t>
                              </w:r>
                            </w:p>
                          </w:txbxContent>
                        </wps:txbx>
                        <wps:bodyPr horzOverflow="overflow" vert="horz" lIns="0" tIns="0" rIns="0" bIns="0" rtlCol="0">
                          <a:noAutofit/>
                        </wps:bodyPr>
                      </wps:wsp>
                      <wps:wsp>
                        <wps:cNvPr id="1569" name="Rectangle 1569"/>
                        <wps:cNvSpPr/>
                        <wps:spPr>
                          <a:xfrm>
                            <a:off x="2259203" y="1694176"/>
                            <a:ext cx="1661014" cy="153973"/>
                          </a:xfrm>
                          <a:prstGeom prst="rect">
                            <a:avLst/>
                          </a:prstGeom>
                          <a:ln>
                            <a:noFill/>
                          </a:ln>
                        </wps:spPr>
                        <wps:txbx>
                          <w:txbxContent>
                            <w:p w14:paraId="7CA5E331" w14:textId="77777777" w:rsidR="009B4937" w:rsidRDefault="009B4937">
                              <w:pPr>
                                <w:spacing w:after="160" w:line="259" w:lineRule="auto"/>
                                <w:ind w:left="0" w:firstLine="0"/>
                              </w:pPr>
                              <w:r>
                                <w:rPr>
                                  <w:sz w:val="16"/>
                                </w:rPr>
                                <w:t xml:space="preserve">Research Area (or individual </w:t>
                              </w:r>
                            </w:p>
                          </w:txbxContent>
                        </wps:txbx>
                        <wps:bodyPr horzOverflow="overflow" vert="horz" lIns="0" tIns="0" rIns="0" bIns="0" rtlCol="0">
                          <a:noAutofit/>
                        </wps:bodyPr>
                      </wps:wsp>
                      <wps:wsp>
                        <wps:cNvPr id="1570" name="Rectangle 1570"/>
                        <wps:cNvSpPr/>
                        <wps:spPr>
                          <a:xfrm>
                            <a:off x="2239391" y="1808476"/>
                            <a:ext cx="104542" cy="153973"/>
                          </a:xfrm>
                          <a:prstGeom prst="rect">
                            <a:avLst/>
                          </a:prstGeom>
                          <a:ln>
                            <a:noFill/>
                          </a:ln>
                        </wps:spPr>
                        <wps:txbx>
                          <w:txbxContent>
                            <w:p w14:paraId="291AF956" w14:textId="77777777" w:rsidR="009B4937" w:rsidRDefault="009B4937">
                              <w:pPr>
                                <w:spacing w:after="160" w:line="259" w:lineRule="auto"/>
                                <w:ind w:left="0" w:firstLine="0"/>
                              </w:pPr>
                              <w:r>
                                <w:rPr>
                                  <w:sz w:val="16"/>
                                </w:rPr>
                                <w:t>st</w:t>
                              </w:r>
                            </w:p>
                          </w:txbxContent>
                        </wps:txbx>
                        <wps:bodyPr horzOverflow="overflow" vert="horz" lIns="0" tIns="0" rIns="0" bIns="0" rtlCol="0">
                          <a:noAutofit/>
                        </wps:bodyPr>
                      </wps:wsp>
                      <wps:wsp>
                        <wps:cNvPr id="1571" name="Rectangle 1571"/>
                        <wps:cNvSpPr/>
                        <wps:spPr>
                          <a:xfrm>
                            <a:off x="2318639" y="1808476"/>
                            <a:ext cx="1608323" cy="153973"/>
                          </a:xfrm>
                          <a:prstGeom prst="rect">
                            <a:avLst/>
                          </a:prstGeom>
                          <a:ln>
                            <a:noFill/>
                          </a:ln>
                        </wps:spPr>
                        <wps:txbx>
                          <w:txbxContent>
                            <w:p w14:paraId="3C661936" w14:textId="77777777" w:rsidR="009B4937" w:rsidRDefault="009B4937">
                              <w:pPr>
                                <w:spacing w:after="160" w:line="259" w:lineRule="auto"/>
                                <w:ind w:left="0" w:firstLine="0"/>
                              </w:pPr>
                              <w:r>
                                <w:rPr>
                                  <w:sz w:val="16"/>
                                </w:rPr>
                                <w:t xml:space="preserve">udy) Focusing especially on </w:t>
                              </w:r>
                            </w:p>
                          </w:txbxContent>
                        </wps:txbx>
                        <wps:bodyPr horzOverflow="overflow" vert="horz" lIns="0" tIns="0" rIns="0" bIns="0" rtlCol="0">
                          <a:noAutofit/>
                        </wps:bodyPr>
                      </wps:wsp>
                      <wps:wsp>
                        <wps:cNvPr id="1572" name="Rectangle 1572"/>
                        <wps:cNvSpPr/>
                        <wps:spPr>
                          <a:xfrm>
                            <a:off x="2192147" y="1924300"/>
                            <a:ext cx="1841090" cy="153973"/>
                          </a:xfrm>
                          <a:prstGeom prst="rect">
                            <a:avLst/>
                          </a:prstGeom>
                          <a:ln>
                            <a:noFill/>
                          </a:ln>
                        </wps:spPr>
                        <wps:txbx>
                          <w:txbxContent>
                            <w:p w14:paraId="7E446905" w14:textId="77777777" w:rsidR="009B4937" w:rsidRDefault="009B4937">
                              <w:pPr>
                                <w:spacing w:after="160" w:line="259" w:lineRule="auto"/>
                                <w:ind w:left="0" w:firstLine="0"/>
                              </w:pPr>
                              <w:r>
                                <w:rPr>
                                  <w:sz w:val="16"/>
                                </w:rPr>
                                <w:t xml:space="preserve">overall Objectives and Needs in </w:t>
                              </w:r>
                            </w:p>
                          </w:txbxContent>
                        </wps:txbx>
                        <wps:bodyPr horzOverflow="overflow" vert="horz" lIns="0" tIns="0" rIns="0" bIns="0" rtlCol="0">
                          <a:noAutofit/>
                        </wps:bodyPr>
                      </wps:wsp>
                      <wps:wsp>
                        <wps:cNvPr id="1573" name="Rectangle 1573"/>
                        <wps:cNvSpPr/>
                        <wps:spPr>
                          <a:xfrm>
                            <a:off x="2559431" y="2040124"/>
                            <a:ext cx="831254" cy="153973"/>
                          </a:xfrm>
                          <a:prstGeom prst="rect">
                            <a:avLst/>
                          </a:prstGeom>
                          <a:ln>
                            <a:noFill/>
                          </a:ln>
                        </wps:spPr>
                        <wps:txbx>
                          <w:txbxContent>
                            <w:p w14:paraId="775A3074" w14:textId="77777777" w:rsidR="009B4937" w:rsidRDefault="009B4937">
                              <w:pPr>
                                <w:spacing w:after="160" w:line="259" w:lineRule="auto"/>
                                <w:ind w:left="0" w:firstLine="0"/>
                              </w:pPr>
                              <w:r>
                                <w:rPr>
                                  <w:sz w:val="16"/>
                                </w:rPr>
                                <w:t>the Near Term</w:t>
                              </w:r>
                            </w:p>
                          </w:txbxContent>
                        </wps:txbx>
                        <wps:bodyPr horzOverflow="overflow" vert="horz" lIns="0" tIns="0" rIns="0" bIns="0" rtlCol="0">
                          <a:noAutofit/>
                        </wps:bodyPr>
                      </wps:wsp>
                      <wps:wsp>
                        <wps:cNvPr id="1574" name="Rectangle 1574"/>
                        <wps:cNvSpPr/>
                        <wps:spPr>
                          <a:xfrm>
                            <a:off x="3184271" y="2028950"/>
                            <a:ext cx="38005" cy="172357"/>
                          </a:xfrm>
                          <a:prstGeom prst="rect">
                            <a:avLst/>
                          </a:prstGeom>
                          <a:ln>
                            <a:noFill/>
                          </a:ln>
                        </wps:spPr>
                        <wps:txbx>
                          <w:txbxContent>
                            <w:p w14:paraId="13AFE32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76" name="Shape 1576"/>
                        <wps:cNvSpPr/>
                        <wps:spPr>
                          <a:xfrm>
                            <a:off x="4199382" y="2480163"/>
                            <a:ext cx="1458468" cy="665988"/>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1578" name="Picture 1578"/>
                          <pic:cNvPicPr/>
                        </pic:nvPicPr>
                        <pic:blipFill>
                          <a:blip r:embed="rId33"/>
                          <a:stretch>
                            <a:fillRect/>
                          </a:stretch>
                        </pic:blipFill>
                        <pic:spPr>
                          <a:xfrm>
                            <a:off x="4215384" y="2532740"/>
                            <a:ext cx="1426464" cy="559308"/>
                          </a:xfrm>
                          <a:prstGeom prst="rect">
                            <a:avLst/>
                          </a:prstGeom>
                        </pic:spPr>
                      </pic:pic>
                      <wps:wsp>
                        <wps:cNvPr id="1579" name="Rectangle 1579"/>
                        <wps:cNvSpPr/>
                        <wps:spPr>
                          <a:xfrm>
                            <a:off x="4313809" y="2523107"/>
                            <a:ext cx="1633748" cy="172358"/>
                          </a:xfrm>
                          <a:prstGeom prst="rect">
                            <a:avLst/>
                          </a:prstGeom>
                          <a:ln>
                            <a:noFill/>
                          </a:ln>
                        </wps:spPr>
                        <wps:txbx>
                          <w:txbxContent>
                            <w:p w14:paraId="3C98E8B0" w14:textId="77777777" w:rsidR="009B4937" w:rsidRDefault="009B4937">
                              <w:pPr>
                                <w:spacing w:after="160" w:line="259" w:lineRule="auto"/>
                                <w:ind w:left="0" w:firstLine="0"/>
                              </w:pPr>
                              <w:r>
                                <w:rPr>
                                  <w:sz w:val="18"/>
                                </w:rPr>
                                <w:t>Review and Comment on</w:t>
                              </w:r>
                            </w:p>
                          </w:txbxContent>
                        </wps:txbx>
                        <wps:bodyPr horzOverflow="overflow" vert="horz" lIns="0" tIns="0" rIns="0" bIns="0" rtlCol="0">
                          <a:noAutofit/>
                        </wps:bodyPr>
                      </wps:wsp>
                      <wps:wsp>
                        <wps:cNvPr id="1580" name="Rectangle 1580"/>
                        <wps:cNvSpPr/>
                        <wps:spPr>
                          <a:xfrm>
                            <a:off x="5544058" y="2523107"/>
                            <a:ext cx="38005" cy="172358"/>
                          </a:xfrm>
                          <a:prstGeom prst="rect">
                            <a:avLst/>
                          </a:prstGeom>
                          <a:ln>
                            <a:noFill/>
                          </a:ln>
                        </wps:spPr>
                        <wps:txbx>
                          <w:txbxContent>
                            <w:p w14:paraId="575981F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1" name="Rectangle 1581"/>
                        <wps:cNvSpPr/>
                        <wps:spPr>
                          <a:xfrm>
                            <a:off x="4344289" y="2652647"/>
                            <a:ext cx="617653" cy="172357"/>
                          </a:xfrm>
                          <a:prstGeom prst="rect">
                            <a:avLst/>
                          </a:prstGeom>
                          <a:ln>
                            <a:noFill/>
                          </a:ln>
                        </wps:spPr>
                        <wps:txbx>
                          <w:txbxContent>
                            <w:p w14:paraId="2B4358C8" w14:textId="77777777" w:rsidR="009B4937" w:rsidRDefault="009B4937">
                              <w:pPr>
                                <w:spacing w:after="160" w:line="259" w:lineRule="auto"/>
                                <w:ind w:left="0" w:firstLine="0"/>
                              </w:pPr>
                              <w:r>
                                <w:rPr>
                                  <w:sz w:val="18"/>
                                </w:rPr>
                                <w:t xml:space="preserve">the Draft </w:t>
                              </w:r>
                            </w:p>
                          </w:txbxContent>
                        </wps:txbx>
                        <wps:bodyPr horzOverflow="overflow" vert="horz" lIns="0" tIns="0" rIns="0" bIns="0" rtlCol="0">
                          <a:noAutofit/>
                        </wps:bodyPr>
                      </wps:wsp>
                      <wps:wsp>
                        <wps:cNvPr id="1582" name="Rectangle 1582"/>
                        <wps:cNvSpPr/>
                        <wps:spPr>
                          <a:xfrm>
                            <a:off x="4809109" y="2652647"/>
                            <a:ext cx="975658" cy="172357"/>
                          </a:xfrm>
                          <a:prstGeom prst="rect">
                            <a:avLst/>
                          </a:prstGeom>
                          <a:ln>
                            <a:noFill/>
                          </a:ln>
                        </wps:spPr>
                        <wps:txbx>
                          <w:txbxContent>
                            <w:p w14:paraId="2CEE9918" w14:textId="77777777" w:rsidR="009B4937" w:rsidRDefault="009B4937">
                              <w:pPr>
                                <w:spacing w:after="160" w:line="259" w:lineRule="auto"/>
                                <w:ind w:left="0" w:firstLine="0"/>
                              </w:pPr>
                              <w:r>
                                <w:rPr>
                                  <w:sz w:val="18"/>
                                </w:rPr>
                                <w:t xml:space="preserve">RFP in writing. </w:t>
                              </w:r>
                            </w:p>
                          </w:txbxContent>
                        </wps:txbx>
                        <wps:bodyPr horzOverflow="overflow" vert="horz" lIns="0" tIns="0" rIns="0" bIns="0" rtlCol="0">
                          <a:noAutofit/>
                        </wps:bodyPr>
                      </wps:wsp>
                      <wps:wsp>
                        <wps:cNvPr id="1583" name="Rectangle 1583"/>
                        <wps:cNvSpPr/>
                        <wps:spPr>
                          <a:xfrm>
                            <a:off x="4440301" y="2782187"/>
                            <a:ext cx="1338527" cy="172357"/>
                          </a:xfrm>
                          <a:prstGeom prst="rect">
                            <a:avLst/>
                          </a:prstGeom>
                          <a:ln>
                            <a:noFill/>
                          </a:ln>
                        </wps:spPr>
                        <wps:txbx>
                          <w:txbxContent>
                            <w:p w14:paraId="74C8FC56" w14:textId="77777777" w:rsidR="009B4937" w:rsidRDefault="009B4937">
                              <w:pPr>
                                <w:spacing w:after="160" w:line="259" w:lineRule="auto"/>
                                <w:ind w:left="0" w:firstLine="0"/>
                              </w:pPr>
                              <w:r>
                                <w:rPr>
                                  <w:sz w:val="18"/>
                                </w:rPr>
                                <w:t xml:space="preserve">Provide suggestions </w:t>
                              </w:r>
                            </w:p>
                          </w:txbxContent>
                        </wps:txbx>
                        <wps:bodyPr horzOverflow="overflow" vert="horz" lIns="0" tIns="0" rIns="0" bIns="0" rtlCol="0">
                          <a:noAutofit/>
                        </wps:bodyPr>
                      </wps:wsp>
                      <wps:wsp>
                        <wps:cNvPr id="1584" name="Rectangle 1584"/>
                        <wps:cNvSpPr/>
                        <wps:spPr>
                          <a:xfrm>
                            <a:off x="4425061" y="2925443"/>
                            <a:ext cx="1337463" cy="172357"/>
                          </a:xfrm>
                          <a:prstGeom prst="rect">
                            <a:avLst/>
                          </a:prstGeom>
                          <a:ln>
                            <a:noFill/>
                          </a:ln>
                        </wps:spPr>
                        <wps:txbx>
                          <w:txbxContent>
                            <w:p w14:paraId="615F2D9D" w14:textId="77777777" w:rsidR="009B4937" w:rsidRDefault="009B4937">
                              <w:pPr>
                                <w:spacing w:after="160" w:line="259" w:lineRule="auto"/>
                                <w:ind w:left="0" w:firstLine="0"/>
                              </w:pPr>
                              <w:r>
                                <w:rPr>
                                  <w:sz w:val="18"/>
                                </w:rPr>
                                <w:t>regarding bidder list.</w:t>
                              </w:r>
                            </w:p>
                          </w:txbxContent>
                        </wps:txbx>
                        <wps:bodyPr horzOverflow="overflow" vert="horz" lIns="0" tIns="0" rIns="0" bIns="0" rtlCol="0">
                          <a:noAutofit/>
                        </wps:bodyPr>
                      </wps:wsp>
                      <wps:wsp>
                        <wps:cNvPr id="1585" name="Rectangle 1585"/>
                        <wps:cNvSpPr/>
                        <wps:spPr>
                          <a:xfrm>
                            <a:off x="5432806" y="2925443"/>
                            <a:ext cx="38005" cy="172357"/>
                          </a:xfrm>
                          <a:prstGeom prst="rect">
                            <a:avLst/>
                          </a:prstGeom>
                          <a:ln>
                            <a:noFill/>
                          </a:ln>
                        </wps:spPr>
                        <wps:txbx>
                          <w:txbxContent>
                            <w:p w14:paraId="29CC2A3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586" name="Shape 1586"/>
                        <wps:cNvSpPr/>
                        <wps:spPr>
                          <a:xfrm>
                            <a:off x="3649980" y="1887834"/>
                            <a:ext cx="636651" cy="77851"/>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7" name="Shape 32627"/>
                        <wps:cNvSpPr/>
                        <wps:spPr>
                          <a:xfrm>
                            <a:off x="2105406" y="2963270"/>
                            <a:ext cx="1554480" cy="364236"/>
                          </a:xfrm>
                          <a:custGeom>
                            <a:avLst/>
                            <a:gdLst/>
                            <a:ahLst/>
                            <a:cxnLst/>
                            <a:rect l="0" t="0" r="0" b="0"/>
                            <a:pathLst>
                              <a:path w="1554480" h="364236">
                                <a:moveTo>
                                  <a:pt x="0" y="0"/>
                                </a:moveTo>
                                <a:lnTo>
                                  <a:pt x="1554480" y="0"/>
                                </a:lnTo>
                                <a:lnTo>
                                  <a:pt x="1554480" y="364236"/>
                                </a:lnTo>
                                <a:lnTo>
                                  <a:pt x="0" y="36423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588" name="Shape 1588"/>
                        <wps:cNvSpPr/>
                        <wps:spPr>
                          <a:xfrm>
                            <a:off x="2105406" y="2963270"/>
                            <a:ext cx="1554480" cy="364236"/>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1590" name="Picture 1590"/>
                          <pic:cNvPicPr/>
                        </pic:nvPicPr>
                        <pic:blipFill>
                          <a:blip r:embed="rId34"/>
                          <a:stretch>
                            <a:fillRect/>
                          </a:stretch>
                        </pic:blipFill>
                        <pic:spPr>
                          <a:xfrm>
                            <a:off x="2121408" y="3015848"/>
                            <a:ext cx="1522476" cy="257556"/>
                          </a:xfrm>
                          <a:prstGeom prst="rect">
                            <a:avLst/>
                          </a:prstGeom>
                        </pic:spPr>
                      </pic:pic>
                      <wps:wsp>
                        <wps:cNvPr id="1591" name="Rectangle 1591"/>
                        <wps:cNvSpPr/>
                        <wps:spPr>
                          <a:xfrm>
                            <a:off x="2263775" y="3016883"/>
                            <a:ext cx="1086024" cy="172357"/>
                          </a:xfrm>
                          <a:prstGeom prst="rect">
                            <a:avLst/>
                          </a:prstGeom>
                          <a:ln>
                            <a:noFill/>
                          </a:ln>
                        </wps:spPr>
                        <wps:txbx>
                          <w:txbxContent>
                            <w:p w14:paraId="6CE662AB" w14:textId="77777777" w:rsidR="009B4937" w:rsidRDefault="009B4937">
                              <w:pPr>
                                <w:spacing w:after="160" w:line="259" w:lineRule="auto"/>
                                <w:ind w:left="0" w:firstLine="0"/>
                              </w:pPr>
                              <w:r>
                                <w:rPr>
                                  <w:sz w:val="18"/>
                                </w:rPr>
                                <w:t>Provide the draft</w:t>
                              </w:r>
                            </w:p>
                          </w:txbxContent>
                        </wps:txbx>
                        <wps:bodyPr horzOverflow="overflow" vert="horz" lIns="0" tIns="0" rIns="0" bIns="0" rtlCol="0">
                          <a:noAutofit/>
                        </wps:bodyPr>
                      </wps:wsp>
                      <wps:wsp>
                        <wps:cNvPr id="1592" name="Rectangle 1592"/>
                        <wps:cNvSpPr/>
                        <wps:spPr>
                          <a:xfrm>
                            <a:off x="3080639" y="3005709"/>
                            <a:ext cx="42058" cy="190742"/>
                          </a:xfrm>
                          <a:prstGeom prst="rect">
                            <a:avLst/>
                          </a:prstGeom>
                          <a:ln>
                            <a:noFill/>
                          </a:ln>
                        </wps:spPr>
                        <wps:txbx>
                          <w:txbxContent>
                            <w:p w14:paraId="68078084"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3" name="Rectangle 1593"/>
                        <wps:cNvSpPr/>
                        <wps:spPr>
                          <a:xfrm>
                            <a:off x="3112643" y="3005709"/>
                            <a:ext cx="335796" cy="190742"/>
                          </a:xfrm>
                          <a:prstGeom prst="rect">
                            <a:avLst/>
                          </a:prstGeom>
                          <a:ln>
                            <a:noFill/>
                          </a:ln>
                        </wps:spPr>
                        <wps:txbx>
                          <w:txbxContent>
                            <w:p w14:paraId="09BEA756" w14:textId="77777777" w:rsidR="009B4937" w:rsidRDefault="009B4937">
                              <w:pPr>
                                <w:spacing w:after="160" w:line="259" w:lineRule="auto"/>
                                <w:ind w:left="0" w:firstLine="0"/>
                              </w:pPr>
                              <w:r>
                                <w:t xml:space="preserve">RFP </w:t>
                              </w:r>
                            </w:p>
                          </w:txbxContent>
                        </wps:txbx>
                        <wps:bodyPr horzOverflow="overflow" vert="horz" lIns="0" tIns="0" rIns="0" bIns="0" rtlCol="0">
                          <a:noAutofit/>
                        </wps:bodyPr>
                      </wps:wsp>
                      <wps:wsp>
                        <wps:cNvPr id="1594" name="Rectangle 1594"/>
                        <wps:cNvSpPr/>
                        <wps:spPr>
                          <a:xfrm>
                            <a:off x="3365881" y="3016883"/>
                            <a:ext cx="217843" cy="172357"/>
                          </a:xfrm>
                          <a:prstGeom prst="rect">
                            <a:avLst/>
                          </a:prstGeom>
                          <a:ln>
                            <a:noFill/>
                          </a:ln>
                        </wps:spPr>
                        <wps:txbx>
                          <w:txbxContent>
                            <w:p w14:paraId="43E753A7" w14:textId="77777777" w:rsidR="009B4937" w:rsidRDefault="009B4937">
                              <w:pPr>
                                <w:spacing w:after="160" w:line="259" w:lineRule="auto"/>
                                <w:ind w:left="0" w:firstLine="0"/>
                              </w:pPr>
                              <w:r>
                                <w:rPr>
                                  <w:sz w:val="18"/>
                                </w:rPr>
                                <w:t xml:space="preserve">for </w:t>
                              </w:r>
                            </w:p>
                          </w:txbxContent>
                        </wps:txbx>
                        <wps:bodyPr horzOverflow="overflow" vert="horz" lIns="0" tIns="0" rIns="0" bIns="0" rtlCol="0">
                          <a:noAutofit/>
                        </wps:bodyPr>
                      </wps:wsp>
                      <wps:wsp>
                        <wps:cNvPr id="1595" name="Rectangle 1595"/>
                        <wps:cNvSpPr/>
                        <wps:spPr>
                          <a:xfrm>
                            <a:off x="2647823" y="3150995"/>
                            <a:ext cx="626470" cy="172357"/>
                          </a:xfrm>
                          <a:prstGeom prst="rect">
                            <a:avLst/>
                          </a:prstGeom>
                          <a:ln>
                            <a:noFill/>
                          </a:ln>
                        </wps:spPr>
                        <wps:txbx>
                          <w:txbxContent>
                            <w:p w14:paraId="1B8E68F9" w14:textId="77777777" w:rsidR="009B4937" w:rsidRDefault="009B4937">
                              <w:pPr>
                                <w:spacing w:after="160" w:line="259" w:lineRule="auto"/>
                                <w:ind w:left="0" w:firstLine="0"/>
                              </w:pPr>
                              <w:r>
                                <w:rPr>
                                  <w:sz w:val="18"/>
                                </w:rPr>
                                <w:t>comment</w:t>
                              </w:r>
                            </w:p>
                          </w:txbxContent>
                        </wps:txbx>
                        <wps:bodyPr horzOverflow="overflow" vert="horz" lIns="0" tIns="0" rIns="0" bIns="0" rtlCol="0">
                          <a:noAutofit/>
                        </wps:bodyPr>
                      </wps:wsp>
                      <wps:wsp>
                        <wps:cNvPr id="1596" name="Rectangle 1596"/>
                        <wps:cNvSpPr/>
                        <wps:spPr>
                          <a:xfrm>
                            <a:off x="3118739" y="3139821"/>
                            <a:ext cx="42058" cy="190742"/>
                          </a:xfrm>
                          <a:prstGeom prst="rect">
                            <a:avLst/>
                          </a:prstGeom>
                          <a:ln>
                            <a:noFill/>
                          </a:ln>
                        </wps:spPr>
                        <wps:txbx>
                          <w:txbxContent>
                            <w:p w14:paraId="475C9660"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1597" name="Shape 1597"/>
                        <wps:cNvSpPr/>
                        <wps:spPr>
                          <a:xfrm>
                            <a:off x="3655822" y="2811632"/>
                            <a:ext cx="542925" cy="338455"/>
                          </a:xfrm>
                          <a:custGeom>
                            <a:avLst/>
                            <a:gdLst/>
                            <a:ahLst/>
                            <a:cxnLst/>
                            <a:rect l="0" t="0" r="0" b="0"/>
                            <a:pathLst>
                              <a:path w="542925" h="338455">
                                <a:moveTo>
                                  <a:pt x="542925" y="0"/>
                                </a:moveTo>
                                <a:lnTo>
                                  <a:pt x="498094" y="72390"/>
                                </a:lnTo>
                                <a:lnTo>
                                  <a:pt x="481431" y="45413"/>
                                </a:lnTo>
                                <a:lnTo>
                                  <a:pt x="6604" y="338455"/>
                                </a:lnTo>
                                <a:lnTo>
                                  <a:pt x="0" y="327660"/>
                                </a:lnTo>
                                <a:lnTo>
                                  <a:pt x="474747" y="34591"/>
                                </a:lnTo>
                                <a:lnTo>
                                  <a:pt x="458089" y="7620"/>
                                </a:lnTo>
                                <a:lnTo>
                                  <a:pt x="54292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8" name="Shape 1598"/>
                        <wps:cNvSpPr/>
                        <wps:spPr>
                          <a:xfrm>
                            <a:off x="2843784" y="3139165"/>
                            <a:ext cx="2085213" cy="349123"/>
                          </a:xfrm>
                          <a:custGeom>
                            <a:avLst/>
                            <a:gdLst/>
                            <a:ahLst/>
                            <a:cxnLst/>
                            <a:rect l="0" t="0" r="0" b="0"/>
                            <a:pathLst>
                              <a:path w="2085213" h="349123">
                                <a:moveTo>
                                  <a:pt x="2083308" y="0"/>
                                </a:moveTo>
                                <a:lnTo>
                                  <a:pt x="2085213" y="12446"/>
                                </a:lnTo>
                                <a:lnTo>
                                  <a:pt x="76266" y="317758"/>
                                </a:lnTo>
                                <a:lnTo>
                                  <a:pt x="81026" y="349123"/>
                                </a:lnTo>
                                <a:lnTo>
                                  <a:pt x="0" y="322961"/>
                                </a:lnTo>
                                <a:lnTo>
                                  <a:pt x="69596" y="273812"/>
                                </a:lnTo>
                                <a:lnTo>
                                  <a:pt x="74357" y="305186"/>
                                </a:lnTo>
                                <a:lnTo>
                                  <a:pt x="208330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0" name="Shape 1600"/>
                        <wps:cNvSpPr/>
                        <wps:spPr>
                          <a:xfrm>
                            <a:off x="20574" y="3201014"/>
                            <a:ext cx="1623060" cy="717804"/>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1602" name="Picture 1602"/>
                          <pic:cNvPicPr/>
                        </pic:nvPicPr>
                        <pic:blipFill>
                          <a:blip r:embed="rId35"/>
                          <a:stretch>
                            <a:fillRect/>
                          </a:stretch>
                        </pic:blipFill>
                        <pic:spPr>
                          <a:xfrm>
                            <a:off x="33528" y="3233780"/>
                            <a:ext cx="1595628" cy="652272"/>
                          </a:xfrm>
                          <a:prstGeom prst="rect">
                            <a:avLst/>
                          </a:prstGeom>
                        </pic:spPr>
                      </pic:pic>
                      <wps:wsp>
                        <wps:cNvPr id="1603" name="Rectangle 1603"/>
                        <wps:cNvSpPr/>
                        <wps:spPr>
                          <a:xfrm>
                            <a:off x="114605" y="3222623"/>
                            <a:ext cx="1941587" cy="172357"/>
                          </a:xfrm>
                          <a:prstGeom prst="rect">
                            <a:avLst/>
                          </a:prstGeom>
                          <a:ln>
                            <a:noFill/>
                          </a:ln>
                        </wps:spPr>
                        <wps:txbx>
                          <w:txbxContent>
                            <w:p w14:paraId="49F4E0B5"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04" name="Rectangle 1604"/>
                        <wps:cNvSpPr/>
                        <wps:spPr>
                          <a:xfrm>
                            <a:off x="85645" y="3370143"/>
                            <a:ext cx="1561716" cy="172357"/>
                          </a:xfrm>
                          <a:prstGeom prst="rect">
                            <a:avLst/>
                          </a:prstGeom>
                          <a:ln>
                            <a:noFill/>
                          </a:ln>
                        </wps:spPr>
                        <wps:txbx>
                          <w:txbxContent>
                            <w:p w14:paraId="60C1BF38" w14:textId="5B04A329" w:rsidR="009B4937" w:rsidRDefault="00DA3B4F">
                              <w:pPr>
                                <w:spacing w:after="160" w:line="259" w:lineRule="auto"/>
                                <w:ind w:left="0" w:firstLine="0"/>
                              </w:pPr>
                              <w:ins w:id="336" w:author="Lisa Skumatz" w:date="2021-06-07T06:47:00Z">
                                <w:r>
                                  <w:rPr>
                                    <w:sz w:val="18"/>
                                  </w:rPr>
                                  <w:t xml:space="preserve">Provides to Executive Secretary who </w:t>
                                </w:r>
                              </w:ins>
                              <w:r w:rsidR="009B4937">
                                <w:rPr>
                                  <w:sz w:val="18"/>
                                </w:rPr>
                                <w:t xml:space="preserve">Maintains as Public </w:t>
                              </w:r>
                            </w:p>
                          </w:txbxContent>
                        </wps:txbx>
                        <wps:bodyPr horzOverflow="overflow" vert="horz" lIns="0" tIns="0" rIns="0" bIns="0" rtlCol="0">
                          <a:noAutofit/>
                        </wps:bodyPr>
                      </wps:wsp>
                      <wps:wsp>
                        <wps:cNvPr id="1605" name="Rectangle 1605"/>
                        <wps:cNvSpPr/>
                        <wps:spPr>
                          <a:xfrm>
                            <a:off x="92204" y="3516171"/>
                            <a:ext cx="1378122" cy="154129"/>
                          </a:xfrm>
                          <a:prstGeom prst="rect">
                            <a:avLst/>
                          </a:prstGeom>
                          <a:ln>
                            <a:noFill/>
                          </a:ln>
                        </wps:spPr>
                        <wps:txbx>
                          <w:txbxContent>
                            <w:p w14:paraId="1E54C067" w14:textId="3B17154C" w:rsidR="009B4937" w:rsidRDefault="00BF5272">
                              <w:pPr>
                                <w:spacing w:after="160" w:line="259" w:lineRule="auto"/>
                                <w:ind w:left="0" w:firstLine="0"/>
                              </w:pPr>
                              <w:ins w:id="337" w:author="Lisa Skumatz" w:date="2021-06-07T06:48:00Z">
                                <w:r>
                                  <w:rPr>
                                    <w:sz w:val="18"/>
                                  </w:rPr>
                                  <w:t xml:space="preserve">who maintains as a public </w:t>
                                </w:r>
                              </w:ins>
                              <w:r w:rsidR="009B4937">
                                <w:rPr>
                                  <w:sz w:val="18"/>
                                </w:rPr>
                                <w:t xml:space="preserve">Document </w:t>
                              </w:r>
                            </w:p>
                          </w:txbxContent>
                        </wps:txbx>
                        <wps:bodyPr horzOverflow="overflow" vert="horz" lIns="0" tIns="0" rIns="0" bIns="0" rtlCol="0">
                          <a:noAutofit/>
                        </wps:bodyPr>
                      </wps:wsp>
                      <wps:wsp>
                        <wps:cNvPr id="1606" name="Rectangle 1606"/>
                        <wps:cNvSpPr/>
                        <wps:spPr>
                          <a:xfrm>
                            <a:off x="85650" y="3738243"/>
                            <a:ext cx="1551658" cy="172357"/>
                          </a:xfrm>
                          <a:prstGeom prst="rect">
                            <a:avLst/>
                          </a:prstGeom>
                          <a:ln>
                            <a:noFill/>
                          </a:ln>
                        </wps:spPr>
                        <wps:txbx>
                          <w:txbxContent>
                            <w:p w14:paraId="435C8143" w14:textId="24D90C65" w:rsidR="009B4937" w:rsidRDefault="009B4937">
                              <w:pPr>
                                <w:spacing w:after="160" w:line="259" w:lineRule="auto"/>
                                <w:ind w:left="0" w:firstLine="0"/>
                              </w:pPr>
                              <w:del w:id="338" w:author="Lisa Skumatz" w:date="2021-06-07T06:48:00Z">
                                <w:r w:rsidDel="00BF5272">
                                  <w:rPr>
                                    <w:sz w:val="18"/>
                                  </w:rPr>
                                  <w:delText>and Executive Secretary</w:delText>
                                </w:r>
                              </w:del>
                            </w:p>
                          </w:txbxContent>
                        </wps:txbx>
                        <wps:bodyPr horzOverflow="overflow" vert="horz" lIns="0" tIns="0" rIns="0" bIns="0" rtlCol="0">
                          <a:noAutofit/>
                        </wps:bodyPr>
                      </wps:wsp>
                      <wps:wsp>
                        <wps:cNvPr id="1607" name="Rectangle 1607"/>
                        <wps:cNvSpPr/>
                        <wps:spPr>
                          <a:xfrm>
                            <a:off x="1265174" y="3535043"/>
                            <a:ext cx="38005" cy="172357"/>
                          </a:xfrm>
                          <a:prstGeom prst="rect">
                            <a:avLst/>
                          </a:prstGeom>
                          <a:ln>
                            <a:noFill/>
                          </a:ln>
                        </wps:spPr>
                        <wps:txbx>
                          <w:txbxContent>
                            <w:p w14:paraId="4409EB2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08" name="Rectangle 1608"/>
                        <wps:cNvSpPr/>
                        <wps:spPr>
                          <a:xfrm>
                            <a:off x="85645" y="3642327"/>
                            <a:ext cx="1276558" cy="126065"/>
                          </a:xfrm>
                          <a:prstGeom prst="rect">
                            <a:avLst/>
                          </a:prstGeom>
                          <a:ln>
                            <a:noFill/>
                          </a:ln>
                        </wps:spPr>
                        <wps:txbx>
                          <w:txbxContent>
                            <w:p w14:paraId="71604C30" w14:textId="4E2B702B" w:rsidR="009B4937" w:rsidRDefault="00BF5272">
                              <w:pPr>
                                <w:spacing w:after="160" w:line="259" w:lineRule="auto"/>
                                <w:ind w:left="0" w:firstLine="0"/>
                              </w:pPr>
                              <w:ins w:id="339" w:author="Lisa Skumatz" w:date="2021-06-07T06:49:00Z">
                                <w:r>
                                  <w:rPr>
                                    <w:sz w:val="18"/>
                                  </w:rPr>
                                  <w:t>Document a</w:t>
                                </w:r>
                              </w:ins>
                              <w:ins w:id="340" w:author="Lisa Skumatz" w:date="2021-06-07T06:48:00Z">
                                <w:r>
                                  <w:rPr>
                                    <w:sz w:val="18"/>
                                  </w:rPr>
                                  <w:t xml:space="preserve">nd </w:t>
                                </w:r>
                              </w:ins>
                              <w:r w:rsidR="009B4937">
                                <w:rPr>
                                  <w:sz w:val="18"/>
                                </w:rPr>
                                <w:t>Posts</w:t>
                              </w:r>
                            </w:p>
                          </w:txbxContent>
                        </wps:txbx>
                        <wps:bodyPr horzOverflow="overflow" vert="horz" lIns="0" tIns="0" rIns="0" bIns="0" rtlCol="0">
                          <a:noAutofit/>
                        </wps:bodyPr>
                      </wps:wsp>
                      <wps:wsp>
                        <wps:cNvPr id="1609" name="Rectangle 1609"/>
                        <wps:cNvSpPr/>
                        <wps:spPr>
                          <a:xfrm>
                            <a:off x="1564259" y="3535043"/>
                            <a:ext cx="38005" cy="172357"/>
                          </a:xfrm>
                          <a:prstGeom prst="rect">
                            <a:avLst/>
                          </a:prstGeom>
                          <a:ln>
                            <a:noFill/>
                          </a:ln>
                        </wps:spPr>
                        <wps:txbx>
                          <w:txbxContent>
                            <w:p w14:paraId="3EBB7DE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0" name="Shape 1610"/>
                        <wps:cNvSpPr/>
                        <wps:spPr>
                          <a:xfrm>
                            <a:off x="1643634" y="3681455"/>
                            <a:ext cx="423291" cy="114300"/>
                          </a:xfrm>
                          <a:custGeom>
                            <a:avLst/>
                            <a:gdLst/>
                            <a:ahLst/>
                            <a:cxnLst/>
                            <a:rect l="0" t="0" r="0" b="0"/>
                            <a:pathLst>
                              <a:path w="423291" h="114300">
                                <a:moveTo>
                                  <a:pt x="115570" y="0"/>
                                </a:moveTo>
                                <a:lnTo>
                                  <a:pt x="114683" y="38035"/>
                                </a:lnTo>
                                <a:lnTo>
                                  <a:pt x="423291" y="45212"/>
                                </a:lnTo>
                                <a:lnTo>
                                  <a:pt x="422402" y="83312"/>
                                </a:lnTo>
                                <a:lnTo>
                                  <a:pt x="113793" y="76135"/>
                                </a:lnTo>
                                <a:lnTo>
                                  <a:pt x="112903" y="114300"/>
                                </a:lnTo>
                                <a:lnTo>
                                  <a:pt x="0" y="54483"/>
                                </a:lnTo>
                                <a:lnTo>
                                  <a:pt x="115570"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1612" name="Shape 1612"/>
                        <wps:cNvSpPr/>
                        <wps:spPr>
                          <a:xfrm>
                            <a:off x="20574" y="2260706"/>
                            <a:ext cx="1642872" cy="664464"/>
                          </a:xfrm>
                          <a:custGeom>
                            <a:avLst/>
                            <a:gdLst/>
                            <a:ahLst/>
                            <a:cxnLst/>
                            <a:rect l="0" t="0" r="0" b="0"/>
                            <a:pathLst>
                              <a:path w="1642872" h="664464">
                                <a:moveTo>
                                  <a:pt x="0" y="664464"/>
                                </a:moveTo>
                                <a:lnTo>
                                  <a:pt x="1642872" y="664464"/>
                                </a:lnTo>
                                <a:lnTo>
                                  <a:pt x="1642872" y="0"/>
                                </a:lnTo>
                                <a:lnTo>
                                  <a:pt x="0" y="0"/>
                                </a:lnTo>
                                <a:close/>
                              </a:path>
                            </a:pathLst>
                          </a:custGeom>
                          <a:ln w="32004" cap="flat">
                            <a:miter lim="101600"/>
                          </a:ln>
                        </wps:spPr>
                        <wps:style>
                          <a:lnRef idx="1">
                            <a:srgbClr val="548ED4"/>
                          </a:lnRef>
                          <a:fillRef idx="0">
                            <a:srgbClr val="000000">
                              <a:alpha val="0"/>
                            </a:srgbClr>
                          </a:fillRef>
                          <a:effectRef idx="0">
                            <a:scrgbClr r="0" g="0" b="0"/>
                          </a:effectRef>
                          <a:fontRef idx="none"/>
                        </wps:style>
                        <wps:bodyPr/>
                      </wps:wsp>
                      <pic:pic xmlns:pic="http://schemas.openxmlformats.org/drawingml/2006/picture">
                        <pic:nvPicPr>
                          <pic:cNvPr id="1614" name="Picture 1614"/>
                          <pic:cNvPicPr/>
                        </pic:nvPicPr>
                        <pic:blipFill>
                          <a:blip r:embed="rId36"/>
                          <a:stretch>
                            <a:fillRect/>
                          </a:stretch>
                        </pic:blipFill>
                        <pic:spPr>
                          <a:xfrm>
                            <a:off x="35052" y="2313285"/>
                            <a:ext cx="1612392" cy="557784"/>
                          </a:xfrm>
                          <a:prstGeom prst="rect">
                            <a:avLst/>
                          </a:prstGeom>
                        </pic:spPr>
                      </pic:pic>
                      <wps:wsp>
                        <wps:cNvPr id="1615" name="Rectangle 1615"/>
                        <wps:cNvSpPr/>
                        <wps:spPr>
                          <a:xfrm>
                            <a:off x="123749" y="2303651"/>
                            <a:ext cx="1941587" cy="172357"/>
                          </a:xfrm>
                          <a:prstGeom prst="rect">
                            <a:avLst/>
                          </a:prstGeom>
                          <a:ln>
                            <a:noFill/>
                          </a:ln>
                        </wps:spPr>
                        <wps:txbx>
                          <w:txbxContent>
                            <w:p w14:paraId="56425838" w14:textId="77777777" w:rsidR="009B4937" w:rsidRDefault="009B4937">
                              <w:pPr>
                                <w:spacing w:after="160" w:line="259" w:lineRule="auto"/>
                                <w:ind w:left="0" w:firstLine="0"/>
                              </w:pPr>
                              <w:r>
                                <w:rPr>
                                  <w:sz w:val="18"/>
                                </w:rPr>
                                <w:t xml:space="preserve">EEB Evaluation Administrator </w:t>
                              </w:r>
                            </w:p>
                          </w:txbxContent>
                        </wps:txbx>
                        <wps:bodyPr horzOverflow="overflow" vert="horz" lIns="0" tIns="0" rIns="0" bIns="0" rtlCol="0">
                          <a:noAutofit/>
                        </wps:bodyPr>
                      </wps:wsp>
                      <wps:wsp>
                        <wps:cNvPr id="1616" name="Rectangle 1616"/>
                        <wps:cNvSpPr/>
                        <wps:spPr>
                          <a:xfrm>
                            <a:off x="206045" y="2445383"/>
                            <a:ext cx="340979" cy="172358"/>
                          </a:xfrm>
                          <a:prstGeom prst="rect">
                            <a:avLst/>
                          </a:prstGeom>
                          <a:ln>
                            <a:noFill/>
                          </a:ln>
                        </wps:spPr>
                        <wps:txbx>
                          <w:txbxContent>
                            <w:p w14:paraId="764AD807" w14:textId="77777777" w:rsidR="009B4937" w:rsidRDefault="009B4937">
                              <w:pPr>
                                <w:spacing w:after="160" w:line="259" w:lineRule="auto"/>
                                <w:ind w:left="0" w:firstLine="0"/>
                              </w:pPr>
                              <w:r>
                                <w:rPr>
                                  <w:sz w:val="18"/>
                                </w:rPr>
                                <w:t>Issue</w:t>
                              </w:r>
                            </w:p>
                          </w:txbxContent>
                        </wps:txbx>
                        <wps:bodyPr horzOverflow="overflow" vert="horz" lIns="0" tIns="0" rIns="0" bIns="0" rtlCol="0">
                          <a:noAutofit/>
                        </wps:bodyPr>
                      </wps:wsp>
                      <wps:wsp>
                        <wps:cNvPr id="1617" name="Rectangle 1617"/>
                        <wps:cNvSpPr/>
                        <wps:spPr>
                          <a:xfrm>
                            <a:off x="462026" y="2445383"/>
                            <a:ext cx="379895" cy="172358"/>
                          </a:xfrm>
                          <a:prstGeom prst="rect">
                            <a:avLst/>
                          </a:prstGeom>
                          <a:ln>
                            <a:noFill/>
                          </a:ln>
                        </wps:spPr>
                        <wps:txbx>
                          <w:txbxContent>
                            <w:p w14:paraId="4DBD96ED" w14:textId="791F1DDF" w:rsidR="009B4937" w:rsidRDefault="009B4937">
                              <w:pPr>
                                <w:spacing w:after="160" w:line="259" w:lineRule="auto"/>
                                <w:ind w:left="0" w:firstLine="0"/>
                              </w:pPr>
                              <w:r>
                                <w:rPr>
                                  <w:sz w:val="18"/>
                                </w:rPr>
                                <w:t>s RF</w:t>
                              </w:r>
                              <w:ins w:id="341" w:author="Lisa Skumatz" w:date="2021-06-07T06:44:00Z">
                                <w:r w:rsidR="00DA3B4F">
                                  <w:rPr>
                                    <w:sz w:val="18"/>
                                  </w:rPr>
                                  <w:t>P</w:t>
                                </w:r>
                              </w:ins>
                              <w:del w:id="342" w:author="Lisa Skumatz" w:date="2021-06-07T06:44:00Z">
                                <w:r w:rsidDel="00DA3B4F">
                                  <w:rPr>
                                    <w:sz w:val="18"/>
                                  </w:rPr>
                                  <w:delText>Q</w:delText>
                                </w:r>
                              </w:del>
                            </w:p>
                          </w:txbxContent>
                        </wps:txbx>
                        <wps:bodyPr horzOverflow="overflow" vert="horz" lIns="0" tIns="0" rIns="0" bIns="0" rtlCol="0">
                          <a:noAutofit/>
                        </wps:bodyPr>
                      </wps:wsp>
                      <wps:wsp>
                        <wps:cNvPr id="1618" name="Rectangle 1618"/>
                        <wps:cNvSpPr/>
                        <wps:spPr>
                          <a:xfrm>
                            <a:off x="747014" y="2445383"/>
                            <a:ext cx="38005" cy="172358"/>
                          </a:xfrm>
                          <a:prstGeom prst="rect">
                            <a:avLst/>
                          </a:prstGeom>
                          <a:ln>
                            <a:noFill/>
                          </a:ln>
                        </wps:spPr>
                        <wps:txbx>
                          <w:txbxContent>
                            <w:p w14:paraId="158DF356"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19" name="Rectangle 1619"/>
                        <wps:cNvSpPr/>
                        <wps:spPr>
                          <a:xfrm>
                            <a:off x="775970" y="2445383"/>
                            <a:ext cx="926100" cy="172358"/>
                          </a:xfrm>
                          <a:prstGeom prst="rect">
                            <a:avLst/>
                          </a:prstGeom>
                          <a:ln>
                            <a:noFill/>
                          </a:ln>
                        </wps:spPr>
                        <wps:txbx>
                          <w:txbxContent>
                            <w:p w14:paraId="46E5DE41" w14:textId="77777777" w:rsidR="009B4937" w:rsidRDefault="009B4937">
                              <w:pPr>
                                <w:spacing w:after="160" w:line="259" w:lineRule="auto"/>
                                <w:ind w:left="0" w:firstLine="0"/>
                              </w:pPr>
                              <w:r>
                                <w:rPr>
                                  <w:sz w:val="18"/>
                                </w:rPr>
                                <w:t>to Bidders List</w:t>
                              </w:r>
                            </w:p>
                          </w:txbxContent>
                        </wps:txbx>
                        <wps:bodyPr horzOverflow="overflow" vert="horz" lIns="0" tIns="0" rIns="0" bIns="0" rtlCol="0">
                          <a:noAutofit/>
                        </wps:bodyPr>
                      </wps:wsp>
                      <wps:wsp>
                        <wps:cNvPr id="1620" name="Rectangle 1620"/>
                        <wps:cNvSpPr/>
                        <wps:spPr>
                          <a:xfrm>
                            <a:off x="1473962" y="2445383"/>
                            <a:ext cx="38005" cy="172358"/>
                          </a:xfrm>
                          <a:prstGeom prst="rect">
                            <a:avLst/>
                          </a:prstGeom>
                          <a:ln>
                            <a:noFill/>
                          </a:ln>
                        </wps:spPr>
                        <wps:txbx>
                          <w:txbxContent>
                            <w:p w14:paraId="4FEA5F1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1621" name="Shape 1621"/>
                        <wps:cNvSpPr/>
                        <wps:spPr>
                          <a:xfrm flipH="1">
                            <a:off x="784819" y="2924141"/>
                            <a:ext cx="45719" cy="234984"/>
                          </a:xfrm>
                          <a:custGeom>
                            <a:avLst/>
                            <a:gdLst/>
                            <a:ahLst/>
                            <a:cxnLst/>
                            <a:rect l="0" t="0" r="0" b="0"/>
                            <a:pathLst>
                              <a:path w="9906" h="628777">
                                <a:moveTo>
                                  <a:pt x="9906" y="0"/>
                                </a:moveTo>
                                <a:lnTo>
                                  <a:pt x="0" y="628777"/>
                                </a:lnTo>
                              </a:path>
                            </a:pathLst>
                          </a:custGeom>
                          <a:ln w="9144" cap="flat">
                            <a:round/>
                          </a:ln>
                        </wps:spPr>
                        <wps:style>
                          <a:lnRef idx="1">
                            <a:srgbClr val="0D0D0D"/>
                          </a:lnRef>
                          <a:fillRef idx="0">
                            <a:srgbClr val="000000">
                              <a:alpha val="0"/>
                            </a:srgbClr>
                          </a:fillRef>
                          <a:effectRef idx="0">
                            <a:scrgbClr r="0" g="0" b="0"/>
                          </a:effectRef>
                          <a:fontRef idx="none"/>
                        </wps:style>
                        <wps:bodyPr/>
                      </wps:wsp>
                      <wps:wsp>
                        <wps:cNvPr id="1622" name="Shape 1622"/>
                        <wps:cNvSpPr/>
                        <wps:spPr>
                          <a:xfrm>
                            <a:off x="2820289" y="789538"/>
                            <a:ext cx="74676" cy="146686"/>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3" name="Shape 1623"/>
                        <wps:cNvSpPr/>
                        <wps:spPr>
                          <a:xfrm>
                            <a:off x="3649980" y="576687"/>
                            <a:ext cx="395097" cy="114935"/>
                          </a:xfrm>
                          <a:custGeom>
                            <a:avLst/>
                            <a:gdLst/>
                            <a:ahLst/>
                            <a:cxnLst/>
                            <a:rect l="0" t="0" r="0" b="0"/>
                            <a:pathLst>
                              <a:path w="395097" h="114935">
                                <a:moveTo>
                                  <a:pt x="82677" y="0"/>
                                </a:moveTo>
                                <a:lnTo>
                                  <a:pt x="75728" y="31088"/>
                                </a:lnTo>
                                <a:lnTo>
                                  <a:pt x="395097" y="102615"/>
                                </a:lnTo>
                                <a:lnTo>
                                  <a:pt x="392303" y="114935"/>
                                </a:lnTo>
                                <a:lnTo>
                                  <a:pt x="72972" y="43415"/>
                                </a:lnTo>
                                <a:lnTo>
                                  <a:pt x="66040" y="74422"/>
                                </a:lnTo>
                                <a:lnTo>
                                  <a:pt x="0" y="20574"/>
                                </a:lnTo>
                                <a:lnTo>
                                  <a:pt x="82677"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4" name="Shape 1624"/>
                        <wps:cNvSpPr/>
                        <wps:spPr>
                          <a:xfrm>
                            <a:off x="2825496" y="1398884"/>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5" name="Shape 1625"/>
                        <wps:cNvSpPr/>
                        <wps:spPr>
                          <a:xfrm>
                            <a:off x="2845308" y="2328525"/>
                            <a:ext cx="76200" cy="145542"/>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6" name="Shape 1626"/>
                        <wps:cNvSpPr/>
                        <wps:spPr>
                          <a:xfrm>
                            <a:off x="2845308" y="2886308"/>
                            <a:ext cx="76200" cy="145415"/>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9" name="Shape 1629"/>
                        <wps:cNvSpPr/>
                        <wps:spPr>
                          <a:xfrm>
                            <a:off x="2833243" y="3341349"/>
                            <a:ext cx="75819" cy="192405"/>
                          </a:xfrm>
                          <a:custGeom>
                            <a:avLst/>
                            <a:gdLst/>
                            <a:ahLst/>
                            <a:cxnLst/>
                            <a:rect l="0" t="0" r="0" b="0"/>
                            <a:pathLst>
                              <a:path w="75819" h="192405">
                                <a:moveTo>
                                  <a:pt x="43053" y="0"/>
                                </a:moveTo>
                                <a:lnTo>
                                  <a:pt x="55626" y="1270"/>
                                </a:lnTo>
                                <a:lnTo>
                                  <a:pt x="44175" y="117269"/>
                                </a:lnTo>
                                <a:lnTo>
                                  <a:pt x="75819" y="120396"/>
                                </a:lnTo>
                                <a:lnTo>
                                  <a:pt x="30353" y="192405"/>
                                </a:lnTo>
                                <a:lnTo>
                                  <a:pt x="0" y="112903"/>
                                </a:lnTo>
                                <a:lnTo>
                                  <a:pt x="31600" y="116026"/>
                                </a:lnTo>
                                <a:lnTo>
                                  <a:pt x="43053"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65F3B2" id="Group 29885" o:spid="_x0000_s1026" style="width:504.5pt;height:310.15pt;mso-position-horizontal-relative:char;mso-position-vertical-relative:line" coordorigin="-30" coordsize="64068,39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">
                <v:shape id="Shape 1477" o:spid="_x0000_s1027" style="position:absolute;left:28620;top:19551;width:203;height:19827;visibility:visible;mso-wrap-style:square;v-text-anchor:top" coordsize="20320,1982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" path="m20320,l,1982724e" filled="f" strokeweight=".72pt">
                  <v:path arrowok="t" textboxrect="0,0,20320,19827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79" o:spid="_x0000_s1028"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">
                  <v:imagedata r:id="rId37" o:title=""/>
                </v:shape>
                <v:rect id="Rectangle 1480" o:spid="_x0000_s1029" style="position:absolute;left:3614;width:13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wXKxgAAAN0AAAAPAAAAZHJzL2Rvd25yZXYueG1sRI9Ba8JA&#10;EIXvgv9hmYI33bQU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3/cFysYAAADdAAAA&#10;DwAAAAAAAAAAAAAAAAAHAgAAZHJzL2Rvd25yZXYueG1sUEsFBgAAAAADAAMAtwAAAPoCAAAAAA==&#10;" filled="f" stroked="f">
                  <v:textbox inset="0,0,0,0">
                    <w:txbxContent>
                      <w:p w14:paraId="6D7B7E87" w14:textId="4E16043A" w:rsidR="009B4937" w:rsidRDefault="009B4937">
                        <w:pPr>
                          <w:spacing w:after="160" w:line="259" w:lineRule="auto"/>
                          <w:ind w:left="0" w:firstLine="0"/>
                        </w:pPr>
                        <w:r>
                          <w:t>Figure 1: Study RF</w:t>
                        </w:r>
                        <w:r w:rsidR="000175B1">
                          <w:t>P</w:t>
                        </w:r>
                      </w:p>
                    </w:txbxContent>
                  </v:textbox>
                </v:rect>
                <v:rect id="Rectangle 1483" o:spid="_x0000_s1030" style="position:absolute;left:15535;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Zu9xAAAAN0AAAAPAAAAZHJzL2Rvd25yZXYueG1sRE9La8JA&#10;EL4L/odlhN50U1sk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C8lm73EAAAA3QAAAA8A&#10;AAAAAAAAAAAAAAAABwIAAGRycy9kb3ducmV2LnhtbFBLBQYAAAAAAwADALcAAAD4AgAAAAA=&#10;" filled="f" stroked="f">
                  <v:textbox inset="0,0,0,0">
                    <w:txbxContent>
                      <w:p w14:paraId="22B35D7C" w14:textId="77777777" w:rsidR="009B4937" w:rsidRDefault="009B4937">
                        <w:pPr>
                          <w:spacing w:after="160" w:line="259" w:lineRule="auto"/>
                          <w:ind w:left="0" w:firstLine="0"/>
                        </w:pPr>
                        <w:r>
                          <w:t xml:space="preserve">Process for Retention of Research Area Teams and Contractors for </w:t>
                        </w:r>
                      </w:p>
                    </w:txbxContent>
                  </v:textbox>
                </v:rect>
                <v:rect id="Rectangle 1484" o:spid="_x0000_s1031" style="position:absolute;left:22393;top:1661;width:1283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APJxAAAAN0AAAAPAAAAZHJzL2Rvd25yZXYueG1sRE9Na8JA&#10;EL0X/A/LCL01mxaR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KDMA8nEAAAA3QAAAA8A&#10;AAAAAAAAAAAAAAAABwIAAGRycy9kb3ducmV2LnhtbFBLBQYAAAAAAwADALcAAAD4AgAAAAA=&#10;" filled="f" stroked="f">
                  <v:textbox inset="0,0,0,0">
                    <w:txbxContent>
                      <w:p w14:paraId="28042F58" w14:textId="77777777" w:rsidR="009B4937" w:rsidRDefault="009B4937">
                        <w:pPr>
                          <w:spacing w:after="160" w:line="259" w:lineRule="auto"/>
                          <w:ind w:left="0" w:firstLine="0"/>
                        </w:pPr>
                        <w:r>
                          <w:t>Individual Studies</w:t>
                        </w:r>
                      </w:p>
                    </w:txbxContent>
                  </v:textbox>
                </v:rect>
                <v:rect id="Rectangle 1485" o:spid="_x0000_s1032"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" filled="f" stroked="f">
                  <v:textbox inset="0,0,0,0">
                    <w:txbxContent>
                      <w:p w14:paraId="61FBF980" w14:textId="77777777" w:rsidR="009B4937" w:rsidRDefault="009B4937">
                        <w:pPr>
                          <w:spacing w:after="160" w:line="259" w:lineRule="auto"/>
                          <w:ind w:left="0" w:firstLine="0"/>
                        </w:pPr>
                        <w:r>
                          <w:t xml:space="preserve"> </w:t>
                        </w:r>
                      </w:p>
                    </w:txbxContent>
                  </v:textbox>
                </v:rect>
                <v:shape id="Picture 1487" o:spid="_x0000_s1033"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">
                  <v:imagedata r:id="rId38" o:title=""/>
                </v:shape>
                <v:shape id="Picture 1489" o:spid="_x0000_s1034"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">
                  <v:imagedata r:id="rId39" o:title=""/>
                </v:shape>
                <v:shape id="Picture 31759" o:spid="_x0000_s1035"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">
                  <v:imagedata r:id="rId40" o:title=""/>
                </v:shape>
                <v:shape id="Shape 1491" o:spid="_x0000_s1036"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" path="m,388620r1652016,l1652016,,,,,388620xe" filled="f" strokecolor="#94b3d6" strokeweight=".96pt">
                  <v:stroke miterlimit="66585f" joinstyle="miter"/>
                  <v:path arrowok="t" textboxrect="0,0,1652016,388620"/>
                </v:shape>
                <v:shape id="Picture 1493" o:spid="_x0000_s1037"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">
                  <v:imagedata r:id="rId41" o:title=""/>
                </v:shape>
                <v:rect id="Rectangle 1494" o:spid="_x0000_s1038" style="position:absolute;left:963;top:4468;width:1934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UUxAAAAN0AAAAPAAAAZHJzL2Rvd25yZXYueG1sRE9Na8JA&#10;EL0X/A/LCL3VTYuI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CUVlRTEAAAA3QAAAA8A&#10;AAAAAAAAAAAAAAAABwIAAGRycy9kb3ducmV2LnhtbFBLBQYAAAAAAwADALcAAAD4AgAAAAA=&#10;" filled="f" stroked="f">
                  <v:textbox inset="0,0,0,0">
                    <w:txbxContent>
                      <w:p w14:paraId="781EB028" w14:textId="77777777" w:rsidR="009B4937" w:rsidRDefault="009B4937">
                        <w:pPr>
                          <w:spacing w:after="160" w:line="259" w:lineRule="auto"/>
                          <w:ind w:left="0" w:firstLine="0"/>
                        </w:pPr>
                        <w:r>
                          <w:rPr>
                            <w:rFonts w:ascii="Cambria" w:eastAsia="Cambria" w:hAnsi="Cambria" w:cs="Cambria"/>
                          </w:rPr>
                          <w:t>EEB Evaluation Committee</w:t>
                        </w:r>
                      </w:p>
                    </w:txbxContent>
                  </v:textbox>
                </v:rect>
                <v:rect id="Rectangle 1495" o:spid="_x0000_s1039"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" filled="f" stroked="f">
                  <v:textbox inset="0,0,0,0">
                    <w:txbxContent>
                      <w:p w14:paraId="090DE805"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1496" o:spid="_x0000_s1040"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74wwAAAN0AAAAPAAAAZHJzL2Rvd25yZXYueG1sRE9Li8Iw&#10;EL4L+x/CLHjTVB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uouu+MMAAADdAAAADwAA&#10;AAAAAAAAAAAAAAAHAgAAZHJzL2Rvd25yZXYueG1sUEsFBgAAAAADAAMAtwAAAPcCAAAAAA==&#10;" filled="f" stroked="f">
                  <v:textbox inset="0,0,0,0">
                    <w:txbxContent>
                      <w:p w14:paraId="642C35D7" w14:textId="77777777" w:rsidR="009B4937" w:rsidRDefault="009B4937">
                        <w:pPr>
                          <w:spacing w:after="160" w:line="259" w:lineRule="auto"/>
                          <w:ind w:left="0" w:firstLine="0"/>
                        </w:pPr>
                        <w:r>
                          <w:rPr>
                            <w:rFonts w:ascii="Cambria" w:eastAsia="Cambria" w:hAnsi="Cambria" w:cs="Cambria"/>
                          </w:rPr>
                          <w:t>Directs</w:t>
                        </w:r>
                      </w:p>
                    </w:txbxContent>
                  </v:textbox>
                </v:rect>
                <v:rect id="Rectangle 1497" o:spid="_x0000_s1041"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wtjxAAAAN0AAAAPAAAAZHJzL2Rvd25yZXYueG1sRE9La8JA&#10;EL4L/odlBG+6qYi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NXHC2PEAAAA3QAAAA8A&#10;AAAAAAAAAAAAAAAABwIAAGRycy9kb3ducmV2LnhtbFBLBQYAAAAAAwADALcAAAD4AgAAAAA=&#10;" filled="f" stroked="f">
                  <v:textbox inset="0,0,0,0">
                    <w:txbxContent>
                      <w:p w14:paraId="04E3666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499" o:spid="_x0000_s1042"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">
                  <v:imagedata r:id="rId42" o:title=""/>
                </v:shape>
                <v:shape id="Picture 1501" o:spid="_x0000_s1043"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">
                  <v:imagedata r:id="rId43" o:title=""/>
                </v:shape>
                <v:shape id="Picture 31760" o:spid="_x0000_s1044"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">
                  <v:imagedata r:id="rId44" o:title=""/>
                </v:shape>
                <v:shape id="Shape 1503" o:spid="_x0000_s1045"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EKxQAAAN0AAAAPAAAAZHJzL2Rvd25yZXYueG1sRE9La8JA&#10;EL4L/odlCr3ppi1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AdSmEKxQAAAN0AAAAP&#10;AAAAAAAAAAAAAAAAAAcCAABkcnMvZG93bnJldi54bWxQSwUGAAAAAAMAAwC3AAAA+QIAAAAA&#10;" path="m,387096r1556004,l1556004,,,,,387096xe" filled="f" strokecolor="#c2d59b" strokeweight=".96pt">
                  <v:stroke miterlimit="66585f" joinstyle="miter"/>
                  <v:path arrowok="t" textboxrect="0,0,1556004,387096"/>
                </v:shape>
                <v:shape id="Picture 1505" o:spid="_x0000_s1046"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">
                  <v:imagedata r:id="rId45" o:title=""/>
                </v:shape>
                <v:rect id="Rectangle 1506" o:spid="_x0000_s1047"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DTixAAAAN0AAAAPAAAAZHJzL2Rvd25yZXYueG1sRE9Na8JA&#10;EL0X+h+WKfTWbFqo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CRgNOLEAAAA3QAAAA8A&#10;AAAAAAAAAAAAAAAABwIAAGRycy9kb3ducmV2LnhtbFBLBQYAAAAAAwADALcAAAD4AgAAAAA=&#10;" filled="f" stroked="f">
                  <v:textbox inset="0,0,0,0">
                    <w:txbxContent>
                      <w:p w14:paraId="19B663F4" w14:textId="77777777" w:rsidR="009B4937" w:rsidRDefault="009B4937">
                        <w:pPr>
                          <w:spacing w:after="160" w:line="259" w:lineRule="auto"/>
                          <w:ind w:left="0" w:firstLine="0"/>
                        </w:pPr>
                        <w:r>
                          <w:rPr>
                            <w:rFonts w:ascii="Cambria" w:eastAsia="Cambria" w:hAnsi="Cambria" w:cs="Cambria"/>
                          </w:rPr>
                          <w:t>E</w:t>
                        </w:r>
                      </w:p>
                    </w:txbxContent>
                  </v:textbox>
                </v:rect>
                <v:rect id="Rectangle 1507" o:spid="_x0000_s1048"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F5xQAAAN0AAAAPAAAAZHJzL2Rvd25yZXYueG1sRE9La8JA&#10;EL4X+h+WKXirmwq2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BLLJF5xQAAAN0AAAAP&#10;AAAAAAAAAAAAAAAAAAcCAABkcnMvZG93bnJldi54bWxQSwUGAAAAAAMAAwC3AAAA+QIAAAAA&#10;" filled="f" stroked="f">
                  <v:textbox inset="0,0,0,0">
                    <w:txbxContent>
                      <w:p w14:paraId="00AFFBB2" w14:textId="77777777" w:rsidR="009B4937" w:rsidRDefault="009B4937">
                        <w:pPr>
                          <w:spacing w:after="160" w:line="259" w:lineRule="auto"/>
                          <w:ind w:left="0" w:firstLine="0"/>
                        </w:pPr>
                        <w:r>
                          <w:rPr>
                            <w:rFonts w:ascii="Cambria" w:eastAsia="Cambria" w:hAnsi="Cambria" w:cs="Cambria"/>
                          </w:rPr>
                          <w:t xml:space="preserve">EB Evaluation </w:t>
                        </w:r>
                      </w:p>
                    </w:txbxContent>
                  </v:textbox>
                </v:rect>
                <v:rect id="Rectangle 1508" o:spid="_x0000_s1049"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wULxwAAAN0AAAAPAAAAZHJzL2Rvd25yZXYueG1sRI9Ba8JA&#10;EIXvBf/DMkJvdaPQ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DqzBQvHAAAA3QAA&#10;AA8AAAAAAAAAAAAAAAAABwIAAGRycy9kb3ducmV2LnhtbFBLBQYAAAAAAwADALcAAAD7AgAAAAA=&#10;" filled="f" stroked="f">
                  <v:textbox inset="0,0,0,0">
                    <w:txbxContent>
                      <w:p w14:paraId="0AC23946" w14:textId="77777777" w:rsidR="009B4937" w:rsidRDefault="009B4937">
                        <w:pPr>
                          <w:spacing w:after="160" w:line="259" w:lineRule="auto"/>
                          <w:ind w:left="0" w:firstLine="0"/>
                        </w:pPr>
                        <w:r>
                          <w:rPr>
                            <w:rFonts w:ascii="Cambria" w:eastAsia="Cambria" w:hAnsi="Cambria" w:cs="Cambria"/>
                          </w:rPr>
                          <w:t>Administrator</w:t>
                        </w:r>
                      </w:p>
                    </w:txbxContent>
                  </v:textbox>
                </v:rect>
                <v:rect id="Rectangle 1509" o:spid="_x0000_s1050"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CQwwAAAN0AAAAPAAAAZHJzL2Rvd25yZXYueG1sRE9Li8Iw&#10;EL4v+B/CCN7WVE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Vf+gkMMAAADdAAAADwAA&#10;AAAAAAAAAAAAAAAHAgAAZHJzL2Rvd25yZXYueG1sUEsFBgAAAAADAAMAtwAAAPcCAAAAAA==&#10;" filled="f" stroked="f">
                  <v:textbox inset="0,0,0,0">
                    <w:txbxContent>
                      <w:p w14:paraId="42583B0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1511" o:spid="_x0000_s1051" type="#_x0000_t75" style="position:absolute;left:40477;top:4204;width:15682;height:58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">
                  <v:imagedata r:id="rId46" o:title=""/>
                </v:shape>
                <v:shape id="Picture 1513" o:spid="_x0000_s1052"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">
                  <v:imagedata r:id="rId47" o:title=""/>
                </v:shape>
                <v:shape id="Picture 31761" o:spid="_x0000_s1053" type="#_x0000_t75" style="position:absolute;left:40386;top:3960;width:15575;height:57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">
                  <v:imagedata r:id="rId48" o:title=""/>
                </v:shape>
                <v:shape id="Shape 1515" o:spid="_x0000_s1054" style="position:absolute;left:40431;top:4021;width:15530;height:5654;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" path="m,565404r1552956,l1552956,,,,,565404xe" filled="f" strokecolor="#d99493" strokeweight=".96pt">
                  <v:stroke miterlimit="66585f" joinstyle="miter"/>
                  <v:path arrowok="t" textboxrect="0,0,1552956,565404"/>
                </v:shape>
                <v:shape id="Picture 1517" o:spid="_x0000_s1055" type="#_x0000_t75" style="position:absolute;left:40507;top:4463;width:15393;height:4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">
                  <v:imagedata r:id="rId49" o:title=""/>
                </v:shape>
                <v:rect id="Rectangle 1518" o:spid="_x0000_s1056" style="position:absolute;left:41553;top:4468;width:180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PWxgAAAN0AAAAPAAAAZHJzL2Rvd25yZXYueG1sRI9Ba8JA&#10;EIXvBf/DMkJvdWNB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v2qT1sYAAADdAAAA&#10;DwAAAAAAAAAAAAAAAAAHAgAAZHJzL2Rvd25yZXYueG1sUEsFBgAAAAADAAMAtwAAAPoCAAAAAA==&#10;" filled="f" stroked="f">
                  <v:textbox inset="0,0,0,0">
                    <w:txbxContent>
                      <w:p w14:paraId="67FACBC9" w14:textId="77777777" w:rsidR="009B4937" w:rsidRDefault="009B4937">
                        <w:pPr>
                          <w:spacing w:after="160" w:line="259" w:lineRule="auto"/>
                          <w:ind w:left="0" w:firstLine="0"/>
                        </w:pPr>
                        <w:r>
                          <w:rPr>
                            <w:rFonts w:ascii="Cambria" w:eastAsia="Cambria" w:hAnsi="Cambria" w:cs="Cambria"/>
                          </w:rPr>
                          <w:t xml:space="preserve">Program Administrators </w:t>
                        </w:r>
                      </w:p>
                    </w:txbxContent>
                  </v:textbox>
                </v:rect>
                <v:rect id="Rectangle 1519" o:spid="_x0000_s1057" style="position:absolute;left:43183;top:5961;width:13711;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jZNwwAAAN0AAAAPAAAAZHJzL2Rvd25yZXYueG1sRE9Li8Iw&#10;EL4L+x/CCN40VVi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0CY2TcMAAADdAAAADwAA&#10;AAAAAAAAAAAAAAAHAgAAZHJzL2Rvd25yZXYueG1sUEsFBgAAAAADAAMAtwAAAPcCAAAAAA==&#10;" filled="f" stroked="f">
                  <v:textbox inset="0,0,0,0">
                    <w:txbxContent>
                      <w:p w14:paraId="1C76382E" w14:textId="77777777" w:rsidR="009B4937" w:rsidRDefault="009B4937">
                        <w:pPr>
                          <w:spacing w:after="160" w:line="259" w:lineRule="auto"/>
                          <w:ind w:left="0" w:firstLine="0"/>
                        </w:pPr>
                        <w:r>
                          <w:rPr>
                            <w:rFonts w:ascii="Cambria" w:eastAsia="Cambria" w:hAnsi="Cambria" w:cs="Cambria"/>
                          </w:rPr>
                          <w:t xml:space="preserve">and EEB Technical </w:t>
                        </w:r>
                      </w:p>
                    </w:txbxContent>
                  </v:textbox>
                </v:rect>
                <v:rect id="Rectangle 1520" o:spid="_x0000_s1058" style="position:absolute;left:44997;top:7470;width:8893;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Vt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788o2MoPM/AAAA//8DAFBLAQItABQABgAIAAAAIQDb4fbL7gAAAIUBAAATAAAAAAAA&#10;AAAAAAAAAAAAAABbQ29udGVudF9UeXBlc10ueG1sUEsBAi0AFAAGAAgAAAAhAFr0LFu/AAAAFQEA&#10;AAsAAAAAAAAAAAAAAAAAHwEAAF9yZWxzLy5yZWxzUEsBAi0AFAAGAAgAAAAhAI9wVW3HAAAA3QAA&#10;AA8AAAAAAAAAAAAAAAAABwIAAGRycy9kb3ducmV2LnhtbFBLBQYAAAAAAwADALcAAAD7AgAAAAA=&#10;" filled="f" stroked="f">
                  <v:textbox inset="0,0,0,0">
                    <w:txbxContent>
                      <w:p w14:paraId="45CEC65D" w14:textId="77777777" w:rsidR="009B4937" w:rsidRDefault="009B4937">
                        <w:pPr>
                          <w:spacing w:after="160" w:line="259" w:lineRule="auto"/>
                          <w:ind w:left="0" w:firstLine="0"/>
                        </w:pPr>
                        <w:r>
                          <w:rPr>
                            <w:rFonts w:ascii="Cambria" w:eastAsia="Cambria" w:hAnsi="Cambria" w:cs="Cambria"/>
                          </w:rPr>
                          <w:t xml:space="preserve">Consultants </w:t>
                        </w:r>
                      </w:p>
                    </w:txbxContent>
                  </v:textbox>
                </v:rect>
                <v:rect id="Rectangle 1521" o:spid="_x0000_s1059"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" filled="f" stroked="f">
                  <v:textbox inset="0,0,0,0">
                    <w:txbxContent>
                      <w:p w14:paraId="1E34D2B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1523" o:spid="_x0000_s1060" style="position:absolute;left:42862;top:15291;width:13716;height:7316;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" path="m,731520r1371600,l1371600,,,,,731520xe" filled="f" strokecolor="#c0504d" strokeweight="2.52pt">
                  <v:stroke miterlimit="66585f" joinstyle="miter"/>
                  <v:path arrowok="t" textboxrect="0,0,1371600,731520"/>
                </v:shape>
                <v:shape id="Picture 1525" o:spid="_x0000_s1061" type="#_x0000_t75" style="position:absolute;left:43022;top:15817;width:13381;height:62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">
                  <v:imagedata r:id="rId50" o:title=""/>
                </v:shape>
                <v:rect id="Rectangle 1526" o:spid="_x0000_s1062" style="position:absolute;left:45927;top:15717;width:10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" filled="f" stroked="f">
                  <v:textbox inset="0,0,0,0">
                    <w:txbxContent>
                      <w:p w14:paraId="3A24FF12" w14:textId="77777777" w:rsidR="009B4937" w:rsidRDefault="009B4937">
                        <w:pPr>
                          <w:spacing w:after="160" w:line="259" w:lineRule="auto"/>
                          <w:ind w:left="0" w:firstLine="0"/>
                        </w:pPr>
                        <w:r>
                          <w:rPr>
                            <w:sz w:val="18"/>
                          </w:rPr>
                          <w:t xml:space="preserve">Provide Written </w:t>
                        </w:r>
                      </w:p>
                    </w:txbxContent>
                  </v:textbox>
                </v:rect>
                <v:rect id="Rectangle 1527" o:spid="_x0000_s1063" style="position:absolute;left:44982;top:17012;width:792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" filled="f" stroked="f">
                  <v:textbox inset="0,0,0,0">
                    <w:txbxContent>
                      <w:p w14:paraId="774B68BC" w14:textId="77777777" w:rsidR="009B4937" w:rsidRDefault="009B4937">
                        <w:pPr>
                          <w:spacing w:after="160" w:line="259" w:lineRule="auto"/>
                          <w:ind w:left="0" w:firstLine="0"/>
                        </w:pPr>
                        <w:r>
                          <w:rPr>
                            <w:sz w:val="18"/>
                          </w:rPr>
                          <w:t>Suggestions</w:t>
                        </w:r>
                      </w:p>
                    </w:txbxContent>
                  </v:textbox>
                </v:rect>
                <v:rect id="Rectangle 1528" o:spid="_x0000_s1064"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" filled="f" stroked="f">
                  <v:textbox inset="0,0,0,0">
                    <w:txbxContent>
                      <w:p w14:paraId="01D378AF" w14:textId="77777777" w:rsidR="009B4937" w:rsidRDefault="009B4937">
                        <w:pPr>
                          <w:spacing w:after="160" w:line="259" w:lineRule="auto"/>
                          <w:ind w:left="0" w:firstLine="0"/>
                        </w:pPr>
                        <w:r>
                          <w:rPr>
                            <w:sz w:val="18"/>
                          </w:rPr>
                          <w:t xml:space="preserve"> </w:t>
                        </w:r>
                      </w:p>
                    </w:txbxContent>
                  </v:textbox>
                </v:rect>
                <v:rect id="Rectangle 1529" o:spid="_x0000_s1065" style="position:absolute;left:51234;top:17012;width:46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" filled="f" stroked="f">
                  <v:textbox inset="0,0,0,0">
                    <w:txbxContent>
                      <w:p w14:paraId="56D3EBF4" w14:textId="77777777" w:rsidR="009B4937" w:rsidRDefault="009B4937">
                        <w:pPr>
                          <w:spacing w:after="160" w:line="259" w:lineRule="auto"/>
                          <w:ind w:left="0" w:firstLine="0"/>
                        </w:pPr>
                        <w:r>
                          <w:rPr>
                            <w:sz w:val="18"/>
                          </w:rPr>
                          <w:t xml:space="preserve">for the </w:t>
                        </w:r>
                      </w:p>
                    </w:txbxContent>
                  </v:textbox>
                </v:rect>
                <v:rect id="Rectangle 1530" o:spid="_x0000_s1066" style="position:absolute;left:45546;top:18308;width:114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OwxwAAAN0AAAAPAAAAZHJzL2Rvd25yZXYueG1sRI9Pa8JA&#10;EMXvQr/DMoI33dhi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Aqpw7DHAAAA3QAA&#10;AA8AAAAAAAAAAAAAAAAABwIAAGRycy9kb3ducmV2LnhtbFBLBQYAAAAAAwADALcAAAD7AgAAAAA=&#10;" filled="f" stroked="f">
                  <v:textbox inset="0,0,0,0">
                    <w:txbxContent>
                      <w:p w14:paraId="4BFB53F4" w14:textId="77777777" w:rsidR="009B4937" w:rsidRDefault="009B4937">
                        <w:pPr>
                          <w:spacing w:after="160" w:line="259" w:lineRule="auto"/>
                          <w:ind w:left="0" w:firstLine="0"/>
                        </w:pPr>
                        <w:r>
                          <w:rPr>
                            <w:sz w:val="18"/>
                          </w:rPr>
                          <w:t xml:space="preserve">Range of Studies </w:t>
                        </w:r>
                      </w:p>
                    </w:txbxContent>
                  </v:textbox>
                </v:rect>
                <v:rect id="Rectangle 1531" o:spid="_x0000_s1067" style="position:absolute;left:45759;top:19603;width:109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WYrxQAAAN0AAAAPAAAAZHJzL2Rvd25yZXYueG1sRE9Na8JA&#10;EL0X/A/LCN7qRqU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Bl5WYrxQAAAN0AAAAP&#10;AAAAAAAAAAAAAAAAAAcCAABkcnMvZG93bnJldi54bWxQSwUGAAAAAAMAAwC3AAAA+QIAAAAA&#10;" filled="f" stroked="f">
                  <v:textbox inset="0,0,0,0">
                    <w:txbxContent>
                      <w:p w14:paraId="7324F075" w14:textId="77777777" w:rsidR="009B4937" w:rsidRDefault="009B4937">
                        <w:pPr>
                          <w:spacing w:after="160" w:line="259" w:lineRule="auto"/>
                          <w:ind w:left="0" w:firstLine="0"/>
                        </w:pPr>
                        <w:r>
                          <w:rPr>
                            <w:sz w:val="18"/>
                          </w:rPr>
                          <w:t xml:space="preserve">Required (or the </w:t>
                        </w:r>
                      </w:p>
                    </w:txbxContent>
                  </v:textbox>
                </v:rect>
                <v:rect id="Rectangle 1532" o:spid="_x0000_s1068" style="position:absolute;left:45744;top:20899;width:1055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hcwwAAAN0AAAAPAAAAZHJzL2Rvd25yZXYueG1sRE9Li8Iw&#10;EL4v+B/CCN7WVGU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lTf4XMMAAADdAAAADwAA&#10;AAAAAAAAAAAAAAAHAgAAZHJzL2Rvd25yZXYueG1sUEsFBgAAAAADAAMAtwAAAPcCAAAAAA==&#10;" filled="f" stroked="f">
                  <v:textbox inset="0,0,0,0">
                    <w:txbxContent>
                      <w:p w14:paraId="3821A636" w14:textId="77777777" w:rsidR="009B4937" w:rsidRDefault="009B4937">
                        <w:pPr>
                          <w:spacing w:after="160" w:line="259" w:lineRule="auto"/>
                          <w:ind w:left="0" w:firstLine="0"/>
                        </w:pPr>
                        <w:r>
                          <w:rPr>
                            <w:sz w:val="18"/>
                          </w:rPr>
                          <w:t>individual study)</w:t>
                        </w:r>
                      </w:p>
                    </w:txbxContent>
                  </v:textbox>
                </v:rect>
                <v:rect id="Rectangle 1533" o:spid="_x0000_s1069"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" filled="f" stroked="f">
                  <v:textbox inset="0,0,0,0">
                    <w:txbxContent>
                      <w:p w14:paraId="5195FBE2" w14:textId="77777777" w:rsidR="009B4937" w:rsidRDefault="009B4937">
                        <w:pPr>
                          <w:spacing w:after="160" w:line="259" w:lineRule="auto"/>
                          <w:ind w:left="0" w:firstLine="0"/>
                        </w:pPr>
                        <w:r>
                          <w:rPr>
                            <w:sz w:val="18"/>
                          </w:rPr>
                          <w:t xml:space="preserve"> </w:t>
                        </w:r>
                      </w:p>
                    </w:txbxContent>
                  </v:textbox>
                </v:rect>
                <v:shape id="Shape 1534" o:spid="_x0000_s1070"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" path="m,l1592580,r,336042l1544574,384048,,384048,,xe" fillcolor="#ebf0de" stroked="f" strokeweight="0">
                  <v:stroke miterlimit="83231f" joinstyle="miter"/>
                  <v:path arrowok="t" textboxrect="0,0,1592580,384048"/>
                </v:shape>
                <v:shape id="Shape 1535" o:spid="_x0000_s1071"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" path="m48006,l,48006,9652,9652,48006,xe" fillcolor="#bcc2b1" stroked="f" strokeweight="0">
                  <v:stroke miterlimit="83231f" joinstyle="miter"/>
                  <v:path arrowok="t" textboxrect="0,0,48006,48006"/>
                </v:shape>
                <v:shape id="Shape 1536" o:spid="_x0000_s1072" style="position:absolute;left:20673;top:35545;width:15925;height:38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" path="m1544574,384048r9652,-38354l1592580,336042r-48006,48006l,384048,,,1592580,r,336042e" filled="f" strokecolor="#4f6128" strokeweight="3pt">
                  <v:path arrowok="t" textboxrect="0,0,1592580,384048"/>
                </v:shape>
                <v:shape id="Picture 1538" o:spid="_x0000_s1073" type="#_x0000_t75" style="position:absolute;left:20848;top:36102;width:15545;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">
                  <v:imagedata r:id="rId51" o:title=""/>
                </v:shape>
                <v:rect id="Rectangle 1539" o:spid="_x0000_s1074" style="position:absolute;left:26295;top:36005;width:31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" filled="f" stroked="f">
                  <v:textbox inset="0,0,0,0">
                    <w:txbxContent>
                      <w:p w14:paraId="77E602E9" w14:textId="77777777" w:rsidR="009B4937" w:rsidRDefault="009B4937">
                        <w:pPr>
                          <w:spacing w:after="160" w:line="259" w:lineRule="auto"/>
                          <w:ind w:left="0" w:firstLine="0"/>
                        </w:pPr>
                        <w:r>
                          <w:rPr>
                            <w:sz w:val="18"/>
                          </w:rPr>
                          <w:t>Final</w:t>
                        </w:r>
                      </w:p>
                    </w:txbxContent>
                  </v:textbox>
                </v:rect>
                <v:rect id="Rectangle 1540" o:spid="_x0000_s1075"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" filled="f" stroked="f">
                  <v:textbox inset="0,0,0,0">
                    <w:txbxContent>
                      <w:p w14:paraId="07BF5464" w14:textId="77777777" w:rsidR="009B4937" w:rsidRDefault="009B4937">
                        <w:pPr>
                          <w:spacing w:after="160" w:line="259" w:lineRule="auto"/>
                          <w:ind w:left="0" w:firstLine="0"/>
                        </w:pPr>
                        <w:r>
                          <w:rPr>
                            <w:sz w:val="18"/>
                          </w:rPr>
                          <w:t xml:space="preserve"> </w:t>
                        </w:r>
                      </w:p>
                    </w:txbxContent>
                  </v:textbox>
                </v:rect>
                <v:rect id="Rectangle 1541" o:spid="_x0000_s1076" style="position:absolute;left:28962;top:36005;width:17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" filled="f" stroked="f">
                  <v:textbox inset="0,0,0,0">
                    <w:txbxContent>
                      <w:p w14:paraId="14F23AAC" w14:textId="77777777" w:rsidR="009B4937" w:rsidRDefault="009B4937">
                        <w:pPr>
                          <w:spacing w:after="160" w:line="259" w:lineRule="auto"/>
                          <w:ind w:left="0" w:firstLine="0"/>
                        </w:pPr>
                        <w:r>
                          <w:rPr>
                            <w:sz w:val="18"/>
                          </w:rPr>
                          <w:t>RF</w:t>
                        </w:r>
                      </w:p>
                    </w:txbxContent>
                  </v:textbox>
                </v:rect>
                <v:rect id="Rectangle 1542" o:spid="_x0000_s1077" style="position:absolute;left:30272;top:36005;width:9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" filled="f" stroked="f">
                  <v:textbox inset="0,0,0,0">
                    <w:txbxContent>
                      <w:p w14:paraId="3B540BD7" w14:textId="77777777" w:rsidR="009B4937" w:rsidRDefault="009B4937">
                        <w:pPr>
                          <w:spacing w:after="160" w:line="259" w:lineRule="auto"/>
                          <w:ind w:left="0" w:firstLine="0"/>
                        </w:pPr>
                        <w:r>
                          <w:rPr>
                            <w:sz w:val="18"/>
                          </w:rPr>
                          <w:t>P</w:t>
                        </w:r>
                      </w:p>
                    </w:txbxContent>
                  </v:textbox>
                </v:rect>
                <v:rect id="Rectangle 1543" o:spid="_x0000_s1078" style="position:absolute;left:30958;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" filled="f" stroked="f">
                  <v:textbox inset="0,0,0,0">
                    <w:txbxContent>
                      <w:p w14:paraId="02207ADB" w14:textId="77777777" w:rsidR="009B4937" w:rsidRDefault="009B4937">
                        <w:pPr>
                          <w:spacing w:after="160" w:line="259" w:lineRule="auto"/>
                          <w:ind w:left="0" w:firstLine="0"/>
                        </w:pPr>
                        <w:r>
                          <w:rPr>
                            <w:sz w:val="18"/>
                          </w:rPr>
                          <w:t xml:space="preserve"> </w:t>
                        </w:r>
                      </w:p>
                    </w:txbxContent>
                  </v:textbox>
                </v:rect>
                <v:shape id="Shape 1544" o:spid="_x0000_s1079" style="position:absolute;left:16520;top:5595;width:4418;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" path="m365633,r76200,38227l365506,76200r53,-31763l,44069,,31369r365580,368l365633,xe" fillcolor="black" stroked="f" strokeweight="0">
                  <v:stroke miterlimit="83231f" joinstyle="miter"/>
                  <v:path arrowok="t" textboxrect="0,0,441833,76200"/>
                </v:shape>
                <v:shape id="Shape 1546" o:spid="_x0000_s1080" style="position:absolute;left:20445;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" path="m53213,l797687,r,12827l53594,12827r-5080,254l44577,13716r-3810,889l37211,16002r-3429,1651l31115,19304r-6477,5334l19304,31115r-1651,2667l16002,37211r-1397,3556l13716,44577r-635,3937l12827,53594r,285877l13081,344424r635,3937l14605,352171r1397,3683l17653,359156r1524,2667l24511,368300r6604,5334l33782,375285r3429,1651l40767,378333r3810,889l48514,379857r5080,254l797687,380111r,12827l53213,392938r-5969,-381l42037,391795r-5080,-1270l32258,388747r-4572,-2159l23749,384175r-8255,-6731l8763,369316,6350,365379,4191,360807,2413,355981,1143,350901,381,345694,,339852,,53213,381,47244r762,-5207l2413,36957,4191,32258,6350,27686,8763,23749r6731,-8255l23749,8763,27686,6350,32258,4191,36957,2413,42037,1143,47244,381,53213,xe" fillcolor="#9bba58" stroked="f" strokeweight="0">
                  <v:stroke miterlimit="83231f" joinstyle="miter"/>
                  <v:path arrowok="t" textboxrect="0,0,797687,392938"/>
                </v:shape>
                <v:shape id="Shape 1547" o:spid="_x0000_s1081" style="position:absolute;left:19933;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" path="m103124,l848868,r,38354l104140,38354r-6985,382l90678,39751r-6350,1651l78359,43562r-5715,2793l67437,49530r-9779,8128l49530,67437r-3175,5207l43561,78360r-2159,5968l39751,90678r-1016,6477l38354,104140r,287147l38735,398145r1016,6478l41402,410973r2159,5968l46355,422656r3175,5334l57531,437642r9906,8128l72644,448945r5715,2794l84328,453899r6350,1650l97155,456565r6985,382l848868,456947r,38353l103124,495300r-9652,-508l83058,493268,73025,490601r-9525,-3428l54229,482727r-9144,-5588l30353,465074,18161,450342r-5588,-9143l8128,431927,4699,422275,2032,412369,508,401955,,392303,,103124,508,93473,2032,83059,4699,73025,8128,63500r4445,-9271l18161,45086,30353,30353,45085,18162r9144,-5588l63500,8128,73025,4699,83058,2032,93472,508,103124,xe" fillcolor="#9bba58" stroked="f" strokeweight="0">
                  <v:stroke miterlimit="83231f" joinstyle="miter"/>
                  <v:path arrowok="t" textboxrect="0,0,848868,495300"/>
                </v:shape>
                <v:shape id="Shape 1548" o:spid="_x0000_s1082" style="position:absolute;left:28422;top:9867;width:7977;height:3930;visibility:visible;mso-wrap-style:square;v-text-anchor:top" coordsize="797687,392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" path="m,l744601,r5842,381l755650,1143r5080,1270l765556,4191r4572,2159l774065,8763r8128,6731l788924,23749r2413,3937l793496,32258r1778,4699l796544,42037r762,5207l797687,53213r,286639l797306,345694r-762,5207l795274,355981r-1778,4826l791337,365379r-2413,3937l782193,377444r-8128,6731l770128,386588r-4572,2159l760730,390525r-5080,1270l750443,392557r-5842,381l,392938,,380111r744220,l749173,379857r3937,-635l756920,378333r3683,-1397l763905,375285r2667,-1524l773049,368300r5461,-6477l780034,359156r1651,-3302l783082,352171r889,-3810l784606,344424r254,-4953l784860,53594r-254,-5080l783971,44577r-889,-3810l781685,37211r-1651,-3429l778383,31115r-5334,-6604l766572,19177r-2667,-1524l760603,16002r-3683,-1397l753110,13716r-3937,-635l744220,12827,,12827,,xe" fillcolor="#9bba58" stroked="f" strokeweight="0">
                  <v:stroke miterlimit="83231f" joinstyle="miter"/>
                  <v:path arrowok="t" textboxrect="0,0,797687,392938"/>
                </v:shape>
                <v:shape id="Shape 1549" o:spid="_x0000_s1083" style="position:absolute;left:28422;top:9355;width:8489;height:4953;visibility:visible;mso-wrap-style:square;v-text-anchor:top" coordsize="848868,49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" path="m,l745871,r9652,508l765937,2032r9906,2667l785495,8128r9271,4446l803910,18162r14732,12191l830707,45086r5588,9143l840740,63500r3429,9525l846836,83059r1524,10414l848868,103124r,289179l848360,401955r-1524,10414l844169,422275r-3429,9652l836295,441199r-5588,9143l818515,464948r-14605,12191l794766,482727r-9271,4446l775843,490601r-9906,2667l755523,494792r-9652,508l,495300,,456947r744855,l751713,456565r6477,-1016l764540,453899r5969,-2160l776224,448945r5334,-3175l791210,437642r8128,-9652l802513,422656r2794,-5715l807466,410973r1651,-6350l810133,398145r381,-6858l810514,104140r-381,-6985l809117,90678r-1651,-6350l805307,78360r-2794,-5716l799338,67437r-8128,-9906l781558,49530r-5334,-3175l770509,43562r-5969,-2160l758190,39751r-6477,-1015l744855,38354,,38354,,xe" fillcolor="#9bba58" stroked="f" strokeweight="0">
                  <v:stroke miterlimit="83231f" joinstyle="miter"/>
                  <v:path arrowok="t" textboxrect="0,0,848868,495300"/>
                </v:shape>
                <v:shape id="Picture 1551" o:spid="_x0000_s1084"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">
                  <v:imagedata r:id="rId52" o:title=""/>
                </v:shape>
                <v:rect id="Rectangle 1552" o:spid="_x0000_s1085" style="position:absolute;left:23110;top:11201;width:1414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" filled="f" stroked="f">
                  <v:textbox inset="0,0,0,0">
                    <w:txbxContent>
                      <w:p w14:paraId="6851A128" w14:textId="77777777" w:rsidR="009B4937" w:rsidRDefault="009B4937">
                        <w:pPr>
                          <w:spacing w:after="160" w:line="259" w:lineRule="auto"/>
                          <w:ind w:left="0" w:firstLine="0"/>
                        </w:pPr>
                        <w:r>
                          <w:t>Study Development</w:t>
                        </w:r>
                      </w:p>
                    </w:txbxContent>
                  </v:textbox>
                </v:rect>
                <v:rect id="Rectangle 1553" o:spid="_x0000_s1086"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LhnwwAAAN0AAAAPAAAAZHJzL2Rvd25yZXYueG1sRE9Li8Iw&#10;EL4v+B/CCN7WVMV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J6S4Z8MAAADdAAAADwAA&#10;AAAAAAAAAAAAAAAHAgAAZHJzL2Rvd25yZXYueG1sUEsFBgAAAAADAAMAtwAAAPcCAAAAAA==&#10;" filled="f" stroked="f">
                  <v:textbox inset="0,0,0,0">
                    <w:txbxContent>
                      <w:p w14:paraId="0B7E8694" w14:textId="77777777" w:rsidR="009B4937" w:rsidRDefault="009B4937">
                        <w:pPr>
                          <w:spacing w:after="160" w:line="259" w:lineRule="auto"/>
                          <w:ind w:left="0" w:firstLine="0"/>
                        </w:pPr>
                        <w:r>
                          <w:t xml:space="preserve"> </w:t>
                        </w:r>
                      </w:p>
                    </w:txbxContent>
                  </v:textbox>
                </v:rect>
                <v:shape id="Shape 32625" o:spid="_x0000_s1087"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" path="m,l1554480,r,362712l,362712,,e" stroked="f" strokeweight="0">
                  <v:stroke miterlimit="83231f" joinstyle="miter"/>
                  <v:path arrowok="t" textboxrect="0,0,1554480,362712"/>
                </v:shape>
                <v:shape id="Shape 1556" o:spid="_x0000_s1088" style="position:absolute;left:21054;top:24801;width:15544;height:3627;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" path="m,362712r1554480,l1554480,,,,,362712xe" filled="f" strokecolor="#9bba58" strokeweight="2.52pt">
                  <v:stroke miterlimit="66585f" joinstyle="miter"/>
                  <v:path arrowok="t" textboxrect="0,0,1554480,362712"/>
                </v:shape>
                <v:shape id="Picture 1558" o:spid="_x0000_s1089" type="#_x0000_t75" style="position:absolute;left:21214;top:25327;width:15224;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">
                  <v:imagedata r:id="rId53" o:title=""/>
                </v:shape>
                <v:rect id="Rectangle 1559" o:spid="_x0000_s1090" style="position:absolute;left:24984;top:25368;width:38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" filled="f" stroked="f">
                  <v:textbox inset="0,0,0,0">
                    <w:txbxContent>
                      <w:p w14:paraId="0EE87E21" w14:textId="77777777" w:rsidR="009B4937" w:rsidRDefault="009B4937">
                        <w:pPr>
                          <w:spacing w:after="160" w:line="259" w:lineRule="auto"/>
                          <w:ind w:left="0" w:firstLine="0"/>
                        </w:pPr>
                        <w:r>
                          <w:rPr>
                            <w:sz w:val="18"/>
                          </w:rPr>
                          <w:t xml:space="preserve">Write </w:t>
                        </w:r>
                      </w:p>
                    </w:txbxContent>
                  </v:textbox>
                </v:rect>
                <v:rect id="Rectangle 1560" o:spid="_x0000_s1091" style="position:absolute;left:27895;top:25368;width:9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uyt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b88o2MoPM/AAAA//8DAFBLAQItABQABgAIAAAAIQDb4fbL7gAAAIUBAAATAAAAAAAA&#10;AAAAAAAAAAAAAABbQ29udGVudF9UeXBlc10ueG1sUEsBAi0AFAAGAAgAAAAhAFr0LFu/AAAAFQEA&#10;AAsAAAAAAAAAAAAAAAAAHwEAAF9yZWxzLy5yZWxzUEsBAi0AFAAGAAgAAAAhABka7K3HAAAA3QAA&#10;AA8AAAAAAAAAAAAAAAAABwIAAGRycy9kb3ducmV2LnhtbFBLBQYAAAAAAwADALcAAAD7AgAAAAA=&#10;" filled="f" stroked="f">
                  <v:textbox inset="0,0,0,0">
                    <w:txbxContent>
                      <w:p w14:paraId="697CD293" w14:textId="77777777" w:rsidR="009B4937" w:rsidRDefault="009B4937">
                        <w:pPr>
                          <w:spacing w:after="160" w:line="259" w:lineRule="auto"/>
                          <w:ind w:left="0" w:firstLine="0"/>
                        </w:pPr>
                        <w:r>
                          <w:rPr>
                            <w:sz w:val="18"/>
                          </w:rPr>
                          <w:t>D</w:t>
                        </w:r>
                      </w:p>
                    </w:txbxContent>
                  </v:textbox>
                </v:rect>
                <v:rect id="Rectangle 1561" o:spid="_x0000_s1092" style="position:absolute;left:28642;top:25368;width:26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k2wgAAAN0AAAAPAAAAZHJzL2Rvd25yZXYueG1sRE9Ni8Iw&#10;EL0L/ocwgjdNXVC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B2Vkk2wgAAAN0AAAAPAAAA&#10;AAAAAAAAAAAAAAcCAABkcnMvZG93bnJldi54bWxQSwUGAAAAAAMAAwC3AAAA9gIAAAAA&#10;" filled="f" stroked="f">
                  <v:textbox inset="0,0,0,0">
                    <w:txbxContent>
                      <w:p w14:paraId="4F29990D" w14:textId="77777777" w:rsidR="009B4937" w:rsidRDefault="009B4937">
                        <w:pPr>
                          <w:spacing w:after="160" w:line="259" w:lineRule="auto"/>
                          <w:ind w:left="0" w:firstLine="0"/>
                        </w:pPr>
                        <w:r>
                          <w:rPr>
                            <w:sz w:val="18"/>
                          </w:rPr>
                          <w:t xml:space="preserve">raft </w:t>
                        </w:r>
                      </w:p>
                    </w:txbxContent>
                  </v:textbox>
                </v:rect>
                <v:rect id="Rectangle 1562" o:spid="_x0000_s1093" style="position:absolute;left:30669;top:25368;width:303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2A0BF916" w14:textId="77777777" w:rsidR="009B4937" w:rsidRDefault="009B4937">
                        <w:pPr>
                          <w:spacing w:after="160" w:line="259" w:lineRule="auto"/>
                          <w:ind w:left="0" w:firstLine="0"/>
                        </w:pPr>
                        <w:r>
                          <w:rPr>
                            <w:sz w:val="18"/>
                          </w:rPr>
                          <w:t xml:space="preserve">RFP </w:t>
                        </w:r>
                      </w:p>
                    </w:txbxContent>
                  </v:textbox>
                </v:rect>
                <v:rect id="Rectangle 1563" o:spid="_x0000_s1094"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" filled="f" stroked="f">
                  <v:textbox inset="0,0,0,0">
                    <w:txbxContent>
                      <w:p w14:paraId="7212251B" w14:textId="77777777" w:rsidR="009B4937" w:rsidRDefault="009B4937">
                        <w:pPr>
                          <w:spacing w:after="160" w:line="259" w:lineRule="auto"/>
                          <w:ind w:left="0" w:firstLine="0"/>
                        </w:pPr>
                        <w:r>
                          <w:rPr>
                            <w:sz w:val="18"/>
                          </w:rPr>
                          <w:t xml:space="preserve"> </w:t>
                        </w:r>
                      </w:p>
                    </w:txbxContent>
                  </v:textbox>
                </v:rect>
                <v:shape id="Shape 32626" o:spid="_x0000_s1095"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" path="m,l1556004,r,792480l,792480,,e" stroked="f" strokeweight="0">
                  <v:stroke miterlimit="83231f" joinstyle="miter"/>
                  <v:path arrowok="t" textboxrect="0,0,1556004,792480"/>
                </v:shape>
                <v:shape id="Shape 1565" o:spid="_x0000_s1096" style="position:absolute;left:20947;top:15368;width:15560;height:7924;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" path="m,792480r1556004,l1556004,,,,,792480xe" filled="f" strokecolor="#9bba58" strokeweight="2.52pt">
                  <v:stroke miterlimit="66585f" joinstyle="miter"/>
                  <v:path arrowok="t" textboxrect="0,0,1556004,792480"/>
                </v:shape>
                <v:shape id="Picture 1567" o:spid="_x0000_s1097" type="#_x0000_t75" style="position:absolute;left:21092;top:15893;width:15240;height:6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">
                  <v:imagedata r:id="rId54" o:title=""/>
                </v:shape>
                <v:rect id="Rectangle 1568" o:spid="_x0000_s1098" style="position:absolute;left:22424;top:15783;width:17077;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" filled="f" stroked="f">
                  <v:textbox inset="0,0,0,0">
                    <w:txbxContent>
                      <w:p w14:paraId="07F5B515" w14:textId="77777777" w:rsidR="009B4937" w:rsidRDefault="009B4937">
                        <w:pPr>
                          <w:spacing w:after="160" w:line="259" w:lineRule="auto"/>
                          <w:ind w:left="0" w:firstLine="0"/>
                        </w:pPr>
                        <w:r>
                          <w:rPr>
                            <w:sz w:val="16"/>
                          </w:rPr>
                          <w:t xml:space="preserve">Develop Scope and Focus for </w:t>
                        </w:r>
                      </w:p>
                    </w:txbxContent>
                  </v:textbox>
                </v:rect>
                <v:rect id="Rectangle 1569" o:spid="_x0000_s1099" style="position:absolute;left:22592;top:16941;width:16610;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" filled="f" stroked="f">
                  <v:textbox inset="0,0,0,0">
                    <w:txbxContent>
                      <w:p w14:paraId="7CA5E331" w14:textId="77777777" w:rsidR="009B4937" w:rsidRDefault="009B4937">
                        <w:pPr>
                          <w:spacing w:after="160" w:line="259" w:lineRule="auto"/>
                          <w:ind w:left="0" w:firstLine="0"/>
                        </w:pPr>
                        <w:r>
                          <w:rPr>
                            <w:sz w:val="16"/>
                          </w:rPr>
                          <w:t xml:space="preserve">Research Area (or individual </w:t>
                        </w:r>
                      </w:p>
                    </w:txbxContent>
                  </v:textbox>
                </v:rect>
                <v:rect id="Rectangle 1570" o:spid="_x0000_s1100" style="position:absolute;left:22393;top:18084;width:1046;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3pw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y6vwyzcygl7eAQAA//8DAFBLAQItABQABgAIAAAAIQDb4fbL7gAAAIUBAAATAAAAAAAA&#10;AAAAAAAAAAAAAABbQ29udGVudF9UeXBlc10ueG1sUEsBAi0AFAAGAAgAAAAhAFr0LFu/AAAAFQEA&#10;AAsAAAAAAAAAAAAAAAAAHwEAAF9yZWxzLy5yZWxzUEsBAi0AFAAGAAgAAAAhAJzDenDHAAAA3QAA&#10;AA8AAAAAAAAAAAAAAAAABwIAAGRycy9kb3ducmV2LnhtbFBLBQYAAAAAAwADALcAAAD7AgAAAAA=&#10;" filled="f" stroked="f">
                  <v:textbox inset="0,0,0,0">
                    <w:txbxContent>
                      <w:p w14:paraId="291AF956" w14:textId="77777777" w:rsidR="009B4937" w:rsidRDefault="009B4937">
                        <w:pPr>
                          <w:spacing w:after="160" w:line="259" w:lineRule="auto"/>
                          <w:ind w:left="0" w:firstLine="0"/>
                        </w:pPr>
                        <w:r>
                          <w:rPr>
                            <w:sz w:val="16"/>
                          </w:rPr>
                          <w:t>st</w:t>
                        </w:r>
                      </w:p>
                    </w:txbxContent>
                  </v:textbox>
                </v:rect>
                <v:rect id="Rectangle 1571" o:spid="_x0000_s1101" style="position:absolute;left:23186;top:18084;width:1608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" filled="f" stroked="f">
                  <v:textbox inset="0,0,0,0">
                    <w:txbxContent>
                      <w:p w14:paraId="3C661936" w14:textId="77777777" w:rsidR="009B4937" w:rsidRDefault="009B4937">
                        <w:pPr>
                          <w:spacing w:after="160" w:line="259" w:lineRule="auto"/>
                          <w:ind w:left="0" w:firstLine="0"/>
                        </w:pPr>
                        <w:r>
                          <w:rPr>
                            <w:sz w:val="16"/>
                          </w:rPr>
                          <w:t xml:space="preserve">udy) Focusing especially on </w:t>
                        </w:r>
                      </w:p>
                    </w:txbxContent>
                  </v:textbox>
                </v:rect>
                <v:rect id="Rectangle 1572" o:spid="_x0000_s1102" style="position:absolute;left:21921;top:19243;width:18411;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" filled="f" stroked="f">
                  <v:textbox inset="0,0,0,0">
                    <w:txbxContent>
                      <w:p w14:paraId="7E446905" w14:textId="77777777" w:rsidR="009B4937" w:rsidRDefault="009B4937">
                        <w:pPr>
                          <w:spacing w:after="160" w:line="259" w:lineRule="auto"/>
                          <w:ind w:left="0" w:firstLine="0"/>
                        </w:pPr>
                        <w:r>
                          <w:rPr>
                            <w:sz w:val="16"/>
                          </w:rPr>
                          <w:t xml:space="preserve">overall Objectives and Needs in </w:t>
                        </w:r>
                      </w:p>
                    </w:txbxContent>
                  </v:textbox>
                </v:rect>
                <v:rect id="Rectangle 1573" o:spid="_x0000_s1103" style="position:absolute;left:25594;top:20401;width:8312;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eQHxQAAAN0AAAAPAAAAZHJzL2Rvd25yZXYueG1sRE9La8JA&#10;EL4X/A/LCL3VTS1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BsEeQHxQAAAN0AAAAP&#10;AAAAAAAAAAAAAAAAAAcCAABkcnMvZG93bnJldi54bWxQSwUGAAAAAAMAAwC3AAAA+QIAAAAA&#10;" filled="f" stroked="f">
                  <v:textbox inset="0,0,0,0">
                    <w:txbxContent>
                      <w:p w14:paraId="775A3074" w14:textId="77777777" w:rsidR="009B4937" w:rsidRDefault="009B4937">
                        <w:pPr>
                          <w:spacing w:after="160" w:line="259" w:lineRule="auto"/>
                          <w:ind w:left="0" w:firstLine="0"/>
                        </w:pPr>
                        <w:r>
                          <w:rPr>
                            <w:sz w:val="16"/>
                          </w:rPr>
                          <w:t>the Near Term</w:t>
                        </w:r>
                      </w:p>
                    </w:txbxContent>
                  </v:textbox>
                </v:rect>
                <v:rect id="Rectangle 1574" o:spid="_x0000_s1104" style="position:absolute;left:31842;top:2028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" filled="f" stroked="f">
                  <v:textbox inset="0,0,0,0">
                    <w:txbxContent>
                      <w:p w14:paraId="13AFE321" w14:textId="77777777" w:rsidR="009B4937" w:rsidRDefault="009B4937">
                        <w:pPr>
                          <w:spacing w:after="160" w:line="259" w:lineRule="auto"/>
                          <w:ind w:left="0" w:firstLine="0"/>
                        </w:pPr>
                        <w:r>
                          <w:rPr>
                            <w:sz w:val="18"/>
                          </w:rPr>
                          <w:t xml:space="preserve"> </w:t>
                        </w:r>
                      </w:p>
                    </w:txbxContent>
                  </v:textbox>
                </v:rect>
                <v:shape id="Shape 1576" o:spid="_x0000_s1105" style="position:absolute;left:41993;top:24801;width:14585;height:6660;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" path="m,665988r1458468,l1458468,,,,,665988xe" filled="f" strokecolor="#c0504d" strokeweight="2.52pt">
                  <v:stroke miterlimit="66585f" joinstyle="miter"/>
                  <v:path arrowok="t" textboxrect="0,0,1458468,665988"/>
                </v:shape>
                <v:shape id="Picture 1578" o:spid="_x0000_s1106" type="#_x0000_t75" style="position:absolute;left:42153;top:25327;width:14265;height:5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">
                  <v:imagedata r:id="rId55" o:title=""/>
                </v:shape>
                <v:rect id="Rectangle 1579" o:spid="_x0000_s1107" style="position:absolute;left:43138;top:25231;width:1633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" filled="f" stroked="f">
                  <v:textbox inset="0,0,0,0">
                    <w:txbxContent>
                      <w:p w14:paraId="3C98E8B0" w14:textId="77777777" w:rsidR="009B4937" w:rsidRDefault="009B4937">
                        <w:pPr>
                          <w:spacing w:after="160" w:line="259" w:lineRule="auto"/>
                          <w:ind w:left="0" w:firstLine="0"/>
                        </w:pPr>
                        <w:r>
                          <w:rPr>
                            <w:sz w:val="18"/>
                          </w:rPr>
                          <w:t>Review and Comment on</w:t>
                        </w:r>
                      </w:p>
                    </w:txbxContent>
                  </v:textbox>
                </v:rect>
                <v:rect id="Rectangle 1580" o:spid="_x0000_s1108"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" filled="f" stroked="f">
                  <v:textbox inset="0,0,0,0">
                    <w:txbxContent>
                      <w:p w14:paraId="575981F1" w14:textId="77777777" w:rsidR="009B4937" w:rsidRDefault="009B4937">
                        <w:pPr>
                          <w:spacing w:after="160" w:line="259" w:lineRule="auto"/>
                          <w:ind w:left="0" w:firstLine="0"/>
                        </w:pPr>
                        <w:r>
                          <w:rPr>
                            <w:sz w:val="18"/>
                          </w:rPr>
                          <w:t xml:space="preserve"> </w:t>
                        </w:r>
                      </w:p>
                    </w:txbxContent>
                  </v:textbox>
                </v:rect>
                <v:rect id="Rectangle 1581" o:spid="_x0000_s1109" style="position:absolute;left:43442;top:26526;width:61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" filled="f" stroked="f">
                  <v:textbox inset="0,0,0,0">
                    <w:txbxContent>
                      <w:p w14:paraId="2B4358C8" w14:textId="77777777" w:rsidR="009B4937" w:rsidRDefault="009B4937">
                        <w:pPr>
                          <w:spacing w:after="160" w:line="259" w:lineRule="auto"/>
                          <w:ind w:left="0" w:firstLine="0"/>
                        </w:pPr>
                        <w:r>
                          <w:rPr>
                            <w:sz w:val="18"/>
                          </w:rPr>
                          <w:t xml:space="preserve">the Draft </w:t>
                        </w:r>
                      </w:p>
                    </w:txbxContent>
                  </v:textbox>
                </v:rect>
                <v:rect id="Rectangle 1582" o:spid="_x0000_s1110" style="position:absolute;left:48091;top:26526;width:975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" filled="f" stroked="f">
                  <v:textbox inset="0,0,0,0">
                    <w:txbxContent>
                      <w:p w14:paraId="2CEE9918" w14:textId="77777777" w:rsidR="009B4937" w:rsidRDefault="009B4937">
                        <w:pPr>
                          <w:spacing w:after="160" w:line="259" w:lineRule="auto"/>
                          <w:ind w:left="0" w:firstLine="0"/>
                        </w:pPr>
                        <w:r>
                          <w:rPr>
                            <w:sz w:val="18"/>
                          </w:rPr>
                          <w:t xml:space="preserve">RFP in writing. </w:t>
                        </w:r>
                      </w:p>
                    </w:txbxContent>
                  </v:textbox>
                </v:rect>
                <v:rect id="Rectangle 1583" o:spid="_x0000_s1111" style="position:absolute;left:44403;top:27821;width:133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JQgxAAAAN0AAAAPAAAAZHJzL2Rvd25yZXYueG1sRE9La8JA&#10;EL4L/odlhN50U0s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FnElCDEAAAA3QAAAA8A&#10;AAAAAAAAAAAAAAAABwIAAGRycy9kb3ducmV2LnhtbFBLBQYAAAAAAwADALcAAAD4AgAAAAA=&#10;" filled="f" stroked="f">
                  <v:textbox inset="0,0,0,0">
                    <w:txbxContent>
                      <w:p w14:paraId="74C8FC56" w14:textId="77777777" w:rsidR="009B4937" w:rsidRDefault="009B4937">
                        <w:pPr>
                          <w:spacing w:after="160" w:line="259" w:lineRule="auto"/>
                          <w:ind w:left="0" w:firstLine="0"/>
                        </w:pPr>
                        <w:r>
                          <w:rPr>
                            <w:sz w:val="18"/>
                          </w:rPr>
                          <w:t xml:space="preserve">Provide suggestions </w:t>
                        </w:r>
                      </w:p>
                    </w:txbxContent>
                  </v:textbox>
                </v:rect>
                <v:rect id="Rectangle 1584" o:spid="_x0000_s1112" style="position:absolute;left:44250;top:29254;width:133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" filled="f" stroked="f">
                  <v:textbox inset="0,0,0,0">
                    <w:txbxContent>
                      <w:p w14:paraId="615F2D9D" w14:textId="77777777" w:rsidR="009B4937" w:rsidRDefault="009B4937">
                        <w:pPr>
                          <w:spacing w:after="160" w:line="259" w:lineRule="auto"/>
                          <w:ind w:left="0" w:firstLine="0"/>
                        </w:pPr>
                        <w:r>
                          <w:rPr>
                            <w:sz w:val="18"/>
                          </w:rPr>
                          <w:t>regarding bidder list.</w:t>
                        </w:r>
                      </w:p>
                    </w:txbxContent>
                  </v:textbox>
                </v:rect>
                <v:rect id="Rectangle 1585" o:spid="_x0000_s1113"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" filled="f" stroked="f">
                  <v:textbox inset="0,0,0,0">
                    <w:txbxContent>
                      <w:p w14:paraId="29CC2A36" w14:textId="77777777" w:rsidR="009B4937" w:rsidRDefault="009B4937">
                        <w:pPr>
                          <w:spacing w:after="160" w:line="259" w:lineRule="auto"/>
                          <w:ind w:left="0" w:firstLine="0"/>
                        </w:pPr>
                        <w:r>
                          <w:rPr>
                            <w:sz w:val="18"/>
                          </w:rPr>
                          <w:t xml:space="preserve"> </w:t>
                        </w:r>
                      </w:p>
                    </w:txbxContent>
                  </v:textbox>
                </v:rect>
                <v:shape id="Shape 1586" o:spid="_x0000_s1114" style="position:absolute;left:36499;top:18878;width:6367;height:778;visibility:visible;mso-wrap-style:square;v-text-anchor:top" coordsize="636651,77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" path="m635889,r762,12700l76451,46106r1908,31745l,44323,73787,1777r1901,31629l635889,xe" fillcolor="black" stroked="f" strokeweight="0">
                  <v:stroke miterlimit="83231f" joinstyle="miter"/>
                  <v:path arrowok="t" textboxrect="0,0,636651,77851"/>
                </v:shape>
                <v:shape id="Shape 32627" o:spid="_x0000_s1115"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" path="m,l1554480,r,364236l,364236,,e" stroked="f" strokeweight="0">
                  <v:stroke miterlimit="83231f" joinstyle="miter"/>
                  <v:path arrowok="t" textboxrect="0,0,1554480,364236"/>
                </v:shape>
                <v:shape id="Shape 1588" o:spid="_x0000_s1116" style="position:absolute;left:21054;top:29632;width:15544;height:3643;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" path="m,364236r1554480,l1554480,,,,,364236xe" filled="f" strokecolor="#9bba58" strokeweight="2.52pt">
                  <v:stroke miterlimit="66585f" joinstyle="miter"/>
                  <v:path arrowok="t" textboxrect="0,0,1554480,364236"/>
                </v:shape>
                <v:shape id="Picture 1590" o:spid="_x0000_s1117" type="#_x0000_t75" style="position:absolute;left:21214;top:30158;width:15224;height:2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">
                  <v:imagedata r:id="rId56" o:title=""/>
                </v:shape>
                <v:rect id="Rectangle 1591" o:spid="_x0000_s1118" style="position:absolute;left:22637;top:30168;width:108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" filled="f" stroked="f">
                  <v:textbox inset="0,0,0,0">
                    <w:txbxContent>
                      <w:p w14:paraId="6CE662AB" w14:textId="77777777" w:rsidR="009B4937" w:rsidRDefault="009B4937">
                        <w:pPr>
                          <w:spacing w:after="160" w:line="259" w:lineRule="auto"/>
                          <w:ind w:left="0" w:firstLine="0"/>
                        </w:pPr>
                        <w:r>
                          <w:rPr>
                            <w:sz w:val="18"/>
                          </w:rPr>
                          <w:t>Provide the draft</w:t>
                        </w:r>
                      </w:p>
                    </w:txbxContent>
                  </v:textbox>
                </v:rect>
                <v:rect id="Rectangle 1592" o:spid="_x0000_s1119" style="position:absolute;left:30806;top:30057;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" filled="f" stroked="f">
                  <v:textbox inset="0,0,0,0">
                    <w:txbxContent>
                      <w:p w14:paraId="68078084" w14:textId="77777777" w:rsidR="009B4937" w:rsidRDefault="009B4937">
                        <w:pPr>
                          <w:spacing w:after="160" w:line="259" w:lineRule="auto"/>
                          <w:ind w:left="0" w:firstLine="0"/>
                        </w:pPr>
                        <w:r>
                          <w:t xml:space="preserve"> </w:t>
                        </w:r>
                      </w:p>
                    </w:txbxContent>
                  </v:textbox>
                </v:rect>
                <v:rect id="Rectangle 1593" o:spid="_x0000_s1120" style="position:absolute;left:31126;top:30057;width:335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QL9xAAAAN0AAAAPAAAAZHJzL2Rvd25yZXYueG1sRE9La8JA&#10;EL4L/odlBG+6qaK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NwdAv3EAAAA3QAAAA8A&#10;AAAAAAAAAAAAAAAABwIAAGRycy9kb3ducmV2LnhtbFBLBQYAAAAAAwADALcAAAD4AgAAAAA=&#10;" filled="f" stroked="f">
                  <v:textbox inset="0,0,0,0">
                    <w:txbxContent>
                      <w:p w14:paraId="09BEA756" w14:textId="77777777" w:rsidR="009B4937" w:rsidRDefault="009B4937">
                        <w:pPr>
                          <w:spacing w:after="160" w:line="259" w:lineRule="auto"/>
                          <w:ind w:left="0" w:firstLine="0"/>
                        </w:pPr>
                        <w:r>
                          <w:t xml:space="preserve">RFP </w:t>
                        </w:r>
                      </w:p>
                    </w:txbxContent>
                  </v:textbox>
                </v:rect>
                <v:rect id="Rectangle 1594" o:spid="_x0000_s1121" style="position:absolute;left:33658;top:30168;width:21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" filled="f" stroked="f">
                  <v:textbox inset="0,0,0,0">
                    <w:txbxContent>
                      <w:p w14:paraId="43E753A7" w14:textId="77777777" w:rsidR="009B4937" w:rsidRDefault="009B4937">
                        <w:pPr>
                          <w:spacing w:after="160" w:line="259" w:lineRule="auto"/>
                          <w:ind w:left="0" w:firstLine="0"/>
                        </w:pPr>
                        <w:r>
                          <w:rPr>
                            <w:sz w:val="18"/>
                          </w:rPr>
                          <w:t xml:space="preserve">for </w:t>
                        </w:r>
                      </w:p>
                    </w:txbxContent>
                  </v:textbox>
                </v:rect>
                <v:rect id="Rectangle 1595" o:spid="_x0000_s1122" style="position:absolute;left:26478;top:31509;width:6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" filled="f" stroked="f">
                  <v:textbox inset="0,0,0,0">
                    <w:txbxContent>
                      <w:p w14:paraId="1B8E68F9" w14:textId="77777777" w:rsidR="009B4937" w:rsidRDefault="009B4937">
                        <w:pPr>
                          <w:spacing w:after="160" w:line="259" w:lineRule="auto"/>
                          <w:ind w:left="0" w:firstLine="0"/>
                        </w:pPr>
                        <w:r>
                          <w:rPr>
                            <w:sz w:val="18"/>
                          </w:rPr>
                          <w:t>comment</w:t>
                        </w:r>
                      </w:p>
                    </w:txbxContent>
                  </v:textbox>
                </v:rect>
                <v:rect id="Rectangle 1596" o:spid="_x0000_s1123" style="position:absolute;left:31187;top:31398;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" filled="f" stroked="f">
                  <v:textbox inset="0,0,0,0">
                    <w:txbxContent>
                      <w:p w14:paraId="475C9660" w14:textId="77777777" w:rsidR="009B4937" w:rsidRDefault="009B4937">
                        <w:pPr>
                          <w:spacing w:after="160" w:line="259" w:lineRule="auto"/>
                          <w:ind w:left="0" w:firstLine="0"/>
                        </w:pPr>
                        <w:r>
                          <w:t xml:space="preserve"> </w:t>
                        </w:r>
                      </w:p>
                    </w:txbxContent>
                  </v:textbox>
                </v:rect>
                <v:shape id="Shape 1597" o:spid="_x0000_s1124" style="position:absolute;left:36558;top:28116;width:5429;height:3384;visibility:visible;mso-wrap-style:square;v-text-anchor:top" coordsize="542925,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" path="m542925,l498094,72390,481431,45413,6604,338455,,327660,474747,34591,458089,7620,542925,xe" fillcolor="black" stroked="f" strokeweight="0">
                  <v:stroke miterlimit="83231f" joinstyle="miter"/>
                  <v:path arrowok="t" textboxrect="0,0,542925,338455"/>
                </v:shape>
                <v:shape id="Shape 1598" o:spid="_x0000_s1125" style="position:absolute;left:28437;top:31391;width:20852;height:3491;visibility:visible;mso-wrap-style:square;v-text-anchor:top" coordsize="2085213,349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" path="m2083308,r1905,12446l76266,317758r4760,31365l,322961,69596,273812r4761,31374l2083308,xe" fillcolor="black" stroked="f" strokeweight="0">
                  <v:stroke miterlimit="83231f" joinstyle="miter"/>
                  <v:path arrowok="t" textboxrect="0,0,2085213,349123"/>
                </v:shape>
                <v:shape id="Shape 1600" o:spid="_x0000_s1126" style="position:absolute;left:205;top:32010;width:16231;height:7178;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" path="m,717804r1623060,l1623060,,,,,717804xe" filled="f" strokecolor="#4f81bc" strokeweight="2.28pt">
                  <v:stroke miterlimit="66585f" joinstyle="miter"/>
                  <v:path arrowok="t" textboxrect="0,0,1623060,717804"/>
                </v:shape>
                <v:shape id="Picture 1602" o:spid="_x0000_s1127" type="#_x0000_t75" style="position:absolute;left:335;top:32337;width:15956;height:65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">
                  <v:imagedata r:id="rId57" o:title=""/>
                </v:shape>
                <v:rect id="Rectangle 1603" o:spid="_x0000_s1128" style="position:absolute;left:1146;top:32226;width:194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vYGxAAAAN0AAAAPAAAAZHJzL2Rvd25yZXYueG1sRE9Na8JA&#10;EL0X+h+WKfTWbNqC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O8y9gbEAAAA3QAAAA8A&#10;AAAAAAAAAAAAAAAABwIAAGRycy9kb3ducmV2LnhtbFBLBQYAAAAAAwADALcAAAD4AgAAAAA=&#10;" filled="f" stroked="f">
                  <v:textbox inset="0,0,0,0">
                    <w:txbxContent>
                      <w:p w14:paraId="49F4E0B5" w14:textId="77777777" w:rsidR="009B4937" w:rsidRDefault="009B4937">
                        <w:pPr>
                          <w:spacing w:after="160" w:line="259" w:lineRule="auto"/>
                          <w:ind w:left="0" w:firstLine="0"/>
                        </w:pPr>
                        <w:r>
                          <w:rPr>
                            <w:sz w:val="18"/>
                          </w:rPr>
                          <w:t xml:space="preserve">EEB Evaluation Administrator </w:t>
                        </w:r>
                      </w:p>
                    </w:txbxContent>
                  </v:textbox>
                </v:rect>
                <v:rect id="Rectangle 1604" o:spid="_x0000_s1129" style="position:absolute;left:856;top:33701;width:1561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25yxAAAAN0AAAAPAAAAZHJzL2Rvd25yZXYueG1sRE9Na8JA&#10;EL0X+h+WKfTWbFqK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GDbbnLEAAAA3QAAAA8A&#10;AAAAAAAAAAAAAAAABwIAAGRycy9kb3ducmV2LnhtbFBLBQYAAAAAAwADALcAAAD4AgAAAAA=&#10;" filled="f" stroked="f">
                  <v:textbox inset="0,0,0,0">
                    <w:txbxContent>
                      <w:p w14:paraId="60C1BF38" w14:textId="5B04A329" w:rsidR="009B4937" w:rsidRDefault="00DA3B4F">
                        <w:pPr>
                          <w:spacing w:after="160" w:line="259" w:lineRule="auto"/>
                          <w:ind w:left="0" w:firstLine="0"/>
                        </w:pPr>
                        <w:ins w:id="343" w:author="Lisa Skumatz" w:date="2021-06-07T06:47:00Z">
                          <w:r>
                            <w:rPr>
                              <w:sz w:val="18"/>
                            </w:rPr>
                            <w:t xml:space="preserve">Provides to Executive Secretary who </w:t>
                          </w:r>
                        </w:ins>
                        <w:r w:rsidR="009B4937">
                          <w:rPr>
                            <w:sz w:val="18"/>
                          </w:rPr>
                          <w:t xml:space="preserve">Maintains as Public </w:t>
                        </w:r>
                      </w:p>
                    </w:txbxContent>
                  </v:textbox>
                </v:rect>
                <v:rect id="Rectangle 1605" o:spid="_x0000_s1130" style="position:absolute;left:922;top:35161;width:13781;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" filled="f" stroked="f">
                  <v:textbox inset="0,0,0,0">
                    <w:txbxContent>
                      <w:p w14:paraId="1E54C067" w14:textId="3B17154C" w:rsidR="009B4937" w:rsidRDefault="00BF5272">
                        <w:pPr>
                          <w:spacing w:after="160" w:line="259" w:lineRule="auto"/>
                          <w:ind w:left="0" w:firstLine="0"/>
                        </w:pPr>
                        <w:ins w:id="344" w:author="Lisa Skumatz" w:date="2021-06-07T06:48:00Z">
                          <w:r>
                            <w:rPr>
                              <w:sz w:val="18"/>
                            </w:rPr>
                            <w:t xml:space="preserve">who maintains as a public </w:t>
                          </w:r>
                        </w:ins>
                        <w:r w:rsidR="009B4937">
                          <w:rPr>
                            <w:sz w:val="18"/>
                          </w:rPr>
                          <w:t xml:space="preserve">Document </w:t>
                        </w:r>
                      </w:p>
                    </w:txbxContent>
                  </v:textbox>
                </v:rect>
                <v:rect id="Rectangle 1606" o:spid="_x0000_s1131" style="position:absolute;left:856;top:37382;width:1551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" filled="f" stroked="f">
                  <v:textbox inset="0,0,0,0">
                    <w:txbxContent>
                      <w:p w14:paraId="435C8143" w14:textId="24D90C65" w:rsidR="009B4937" w:rsidRDefault="009B4937">
                        <w:pPr>
                          <w:spacing w:after="160" w:line="259" w:lineRule="auto"/>
                          <w:ind w:left="0" w:firstLine="0"/>
                        </w:pPr>
                        <w:del w:id="345" w:author="Lisa Skumatz" w:date="2021-06-07T06:48:00Z">
                          <w:r w:rsidDel="00BF5272">
                            <w:rPr>
                              <w:sz w:val="18"/>
                            </w:rPr>
                            <w:delText>and Executive Secretary</w:delText>
                          </w:r>
                        </w:del>
                      </w:p>
                    </w:txbxContent>
                  </v:textbox>
                </v:rect>
                <v:rect id="Rectangle 1607" o:spid="_x0000_s1132"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" filled="f" stroked="f">
                  <v:textbox inset="0,0,0,0">
                    <w:txbxContent>
                      <w:p w14:paraId="4409EB2E" w14:textId="77777777" w:rsidR="009B4937" w:rsidRDefault="009B4937">
                        <w:pPr>
                          <w:spacing w:after="160" w:line="259" w:lineRule="auto"/>
                          <w:ind w:left="0" w:firstLine="0"/>
                        </w:pPr>
                        <w:r>
                          <w:rPr>
                            <w:sz w:val="18"/>
                          </w:rPr>
                          <w:t xml:space="preserve"> </w:t>
                        </w:r>
                      </w:p>
                    </w:txbxContent>
                  </v:textbox>
                </v:rect>
                <v:rect id="Rectangle 1608" o:spid="_x0000_s1133" style="position:absolute;left:856;top:36423;width:12766;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" filled="f" stroked="f">
                  <v:textbox inset="0,0,0,0">
                    <w:txbxContent>
                      <w:p w14:paraId="71604C30" w14:textId="4E2B702B" w:rsidR="009B4937" w:rsidRDefault="00BF5272">
                        <w:pPr>
                          <w:spacing w:after="160" w:line="259" w:lineRule="auto"/>
                          <w:ind w:left="0" w:firstLine="0"/>
                        </w:pPr>
                        <w:ins w:id="346" w:author="Lisa Skumatz" w:date="2021-06-07T06:49:00Z">
                          <w:r>
                            <w:rPr>
                              <w:sz w:val="18"/>
                            </w:rPr>
                            <w:t>Document a</w:t>
                          </w:r>
                        </w:ins>
                        <w:ins w:id="347" w:author="Lisa Skumatz" w:date="2021-06-07T06:48:00Z">
                          <w:r>
                            <w:rPr>
                              <w:sz w:val="18"/>
                            </w:rPr>
                            <w:t xml:space="preserve">nd </w:t>
                          </w:r>
                        </w:ins>
                        <w:r w:rsidR="009B4937">
                          <w:rPr>
                            <w:sz w:val="18"/>
                          </w:rPr>
                          <w:t>Posts</w:t>
                        </w:r>
                      </w:p>
                    </w:txbxContent>
                  </v:textbox>
                </v:rect>
                <v:rect id="Rectangle 1609" o:spid="_x0000_s1134"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" filled="f" stroked="f">
                  <v:textbox inset="0,0,0,0">
                    <w:txbxContent>
                      <w:p w14:paraId="3EBB7DE1" w14:textId="77777777" w:rsidR="009B4937" w:rsidRDefault="009B4937">
                        <w:pPr>
                          <w:spacing w:after="160" w:line="259" w:lineRule="auto"/>
                          <w:ind w:left="0" w:firstLine="0"/>
                        </w:pPr>
                        <w:r>
                          <w:rPr>
                            <w:sz w:val="18"/>
                          </w:rPr>
                          <w:t xml:space="preserve"> </w:t>
                        </w:r>
                      </w:p>
                    </w:txbxContent>
                  </v:textbox>
                </v:rect>
                <v:shape id="Shape 1610" o:spid="_x0000_s1135" style="position:absolute;left:16436;top:36814;width:4233;height:1143;visibility:visible;mso-wrap-style:square;v-text-anchor:top" coordsize="423291,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" path="m115570,r-887,38035l423291,45212r-889,38100l113793,76135r-890,38165l,54483,115570,xe" fillcolor="#4f6128" stroked="f" strokeweight="0">
                  <v:stroke miterlimit="83231f" joinstyle="miter"/>
                  <v:path arrowok="t" textboxrect="0,0,423291,114300"/>
                </v:shape>
                <v:shape id="Shape 1612" o:spid="_x0000_s1136" style="position:absolute;left:205;top:22607;width:16429;height:6644;visibility:visible;mso-wrap-style:square;v-text-anchor:top" coordsize="1642872,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" path="m,664464r1642872,l1642872,,,,,664464xe" filled="f" strokecolor="#548ed4" strokeweight="2.52pt">
                  <v:stroke miterlimit="66585f" joinstyle="miter"/>
                  <v:path arrowok="t" textboxrect="0,0,1642872,664464"/>
                </v:shape>
                <v:shape id="Picture 1614" o:spid="_x0000_s1137" type="#_x0000_t75" style="position:absolute;left:350;top:23132;width:16124;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">
                  <v:imagedata r:id="rId58" o:title=""/>
                </v:shape>
                <v:rect id="Rectangle 1615" o:spid="_x0000_s1138" style="position:absolute;left:1237;top:23036;width:19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" filled="f" stroked="f">
                  <v:textbox inset="0,0,0,0">
                    <w:txbxContent>
                      <w:p w14:paraId="56425838" w14:textId="77777777" w:rsidR="009B4937" w:rsidRDefault="009B4937">
                        <w:pPr>
                          <w:spacing w:after="160" w:line="259" w:lineRule="auto"/>
                          <w:ind w:left="0" w:firstLine="0"/>
                        </w:pPr>
                        <w:r>
                          <w:rPr>
                            <w:sz w:val="18"/>
                          </w:rPr>
                          <w:t xml:space="preserve">EEB Evaluation Administrator </w:t>
                        </w:r>
                      </w:p>
                    </w:txbxContent>
                  </v:textbox>
                </v:rect>
                <v:rect id="Rectangle 1616" o:spid="_x0000_s1139" style="position:absolute;left:2060;top:24453;width:34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" filled="f" stroked="f">
                  <v:textbox inset="0,0,0,0">
                    <w:txbxContent>
                      <w:p w14:paraId="764AD807" w14:textId="77777777" w:rsidR="009B4937" w:rsidRDefault="009B4937">
                        <w:pPr>
                          <w:spacing w:after="160" w:line="259" w:lineRule="auto"/>
                          <w:ind w:left="0" w:firstLine="0"/>
                        </w:pPr>
                        <w:r>
                          <w:rPr>
                            <w:sz w:val="18"/>
                          </w:rPr>
                          <w:t>Issue</w:t>
                        </w:r>
                      </w:p>
                    </w:txbxContent>
                  </v:textbox>
                </v:rect>
                <v:rect id="Rectangle 1617" o:spid="_x0000_s1140" style="position:absolute;left:4620;top:24453;width:379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" filled="f" stroked="f">
                  <v:textbox inset="0,0,0,0">
                    <w:txbxContent>
                      <w:p w14:paraId="4DBD96ED" w14:textId="791F1DDF" w:rsidR="009B4937" w:rsidRDefault="009B4937">
                        <w:pPr>
                          <w:spacing w:after="160" w:line="259" w:lineRule="auto"/>
                          <w:ind w:left="0" w:firstLine="0"/>
                        </w:pPr>
                        <w:r>
                          <w:rPr>
                            <w:sz w:val="18"/>
                          </w:rPr>
                          <w:t>s RF</w:t>
                        </w:r>
                        <w:ins w:id="348" w:author="Lisa Skumatz" w:date="2021-06-07T06:44:00Z">
                          <w:r w:rsidR="00DA3B4F">
                            <w:rPr>
                              <w:sz w:val="18"/>
                            </w:rPr>
                            <w:t>P</w:t>
                          </w:r>
                        </w:ins>
                        <w:del w:id="349" w:author="Lisa Skumatz" w:date="2021-06-07T06:44:00Z">
                          <w:r w:rsidDel="00DA3B4F">
                            <w:rPr>
                              <w:sz w:val="18"/>
                            </w:rPr>
                            <w:delText>Q</w:delText>
                          </w:r>
                        </w:del>
                      </w:p>
                    </w:txbxContent>
                  </v:textbox>
                </v:rect>
                <v:rect id="Rectangle 1618" o:spid="_x0000_s1141" style="position:absolute;left:7470;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" filled="f" stroked="f">
                  <v:textbox inset="0,0,0,0">
                    <w:txbxContent>
                      <w:p w14:paraId="158DF356" w14:textId="77777777" w:rsidR="009B4937" w:rsidRDefault="009B4937">
                        <w:pPr>
                          <w:spacing w:after="160" w:line="259" w:lineRule="auto"/>
                          <w:ind w:left="0" w:firstLine="0"/>
                        </w:pPr>
                        <w:r>
                          <w:rPr>
                            <w:sz w:val="18"/>
                          </w:rPr>
                          <w:t xml:space="preserve"> </w:t>
                        </w:r>
                      </w:p>
                    </w:txbxContent>
                  </v:textbox>
                </v:rect>
                <v:rect id="Rectangle 1619" o:spid="_x0000_s1142" style="position:absolute;left:7759;top:24453;width:92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" filled="f" stroked="f">
                  <v:textbox inset="0,0,0,0">
                    <w:txbxContent>
                      <w:p w14:paraId="46E5DE41" w14:textId="77777777" w:rsidR="009B4937" w:rsidRDefault="009B4937">
                        <w:pPr>
                          <w:spacing w:after="160" w:line="259" w:lineRule="auto"/>
                          <w:ind w:left="0" w:firstLine="0"/>
                        </w:pPr>
                        <w:r>
                          <w:rPr>
                            <w:sz w:val="18"/>
                          </w:rPr>
                          <w:t>to Bidders List</w:t>
                        </w:r>
                      </w:p>
                    </w:txbxContent>
                  </v:textbox>
                </v:rect>
                <v:rect id="Rectangle 1620" o:spid="_x0000_s1143"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" filled="f" stroked="f">
                  <v:textbox inset="0,0,0,0">
                    <w:txbxContent>
                      <w:p w14:paraId="4FEA5F1F" w14:textId="77777777" w:rsidR="009B4937" w:rsidRDefault="009B4937">
                        <w:pPr>
                          <w:spacing w:after="160" w:line="259" w:lineRule="auto"/>
                          <w:ind w:left="0" w:firstLine="0"/>
                        </w:pPr>
                        <w:r>
                          <w:rPr>
                            <w:sz w:val="18"/>
                          </w:rPr>
                          <w:t xml:space="preserve"> </w:t>
                        </w:r>
                      </w:p>
                    </w:txbxContent>
                  </v:textbox>
                </v:rect>
                <v:shape id="Shape 1621" o:spid="_x0000_s1144" style="position:absolute;left:7848;top:29241;width:457;height:2350;flip:x;visibility:visible;mso-wrap-style:square;v-text-anchor:top" coordsize="9906,628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" path="m9906,l,628777e" filled="f" strokecolor="#0d0d0d" strokeweight=".72pt">
                  <v:path arrowok="t" textboxrect="0,0,9906,628777"/>
                </v:shape>
                <v:shape id="Shape 1622" o:spid="_x0000_s1145" style="position:absolute;left:28202;top:7895;width:747;height:1467;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" path="m45593,l58039,2540,43552,73352r31124,6404l21971,146686,,64389r31111,6402l45593,xe" fillcolor="black" stroked="f" strokeweight="0">
                  <v:path arrowok="t" textboxrect="0,0,74676,146686"/>
                </v:shape>
                <v:shape id="Shape 1623" o:spid="_x0000_s1146" style="position:absolute;left:36499;top:5766;width:3951;height:1150;visibility:visible;mso-wrap-style:square;v-text-anchor:top" coordsize="395097,1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" path="m82677,l75728,31088r319369,71527l392303,114935,72972,43415,66040,74422,,20574,82677,xe" fillcolor="black" stroked="f" strokeweight="0">
                  <v:path arrowok="t" textboxrect="0,0,395097,114935"/>
                </v:shape>
                <v:shape id="Shape 1624" o:spid="_x0000_s1147" style="position:absolute;left:28254;top:13988;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" path="m31750,l44450,r,69215l76200,69215,38227,145415,,69215r31750,l31750,xe" fillcolor="black" stroked="f" strokeweight="0">
                  <v:path arrowok="t" textboxrect="0,0,76200,145415"/>
                </v:shape>
                <v:shape id="Shape 1625" o:spid="_x0000_s1148" style="position:absolute;left:28453;top:23285;width:762;height:1455;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" path="m31750,l44450,r,69267l76200,69214,38227,145542,,69342r31750,-54l31750,xe" fillcolor="black" stroked="f" strokeweight="0">
                  <v:path arrowok="t" textboxrect="0,0,76200,145542"/>
                </v:shape>
                <v:shape id="Shape 1626" o:spid="_x0000_s1149" style="position:absolute;left:28453;top:28863;width:762;height:1454;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" path="m31750,l44450,r,69215l76200,69215,38227,145415,,69215r31750,l31750,xe" fillcolor="black" stroked="f" strokeweight="0">
                  <v:path arrowok="t" textboxrect="0,0,76200,145415"/>
                </v:shape>
                <v:shape id="Shape 1629" o:spid="_x0000_s1150" style="position:absolute;left:28332;top:33413;width:758;height:1924;visibility:visible;mso-wrap-style:square;v-text-anchor:top" coordsize="75819,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" path="m43053,l55626,1270,44175,117269r31644,3127l30353,192405,,112903r31600,3123l43053,xe" fillcolor="black" stroked="f" strokeweight="0">
                  <v:path arrowok="t" textboxrect="0,0,75819,192405"/>
                </v:shape>
                <w10:anchorlock/>
              </v:group>
            </w:pict>
          </mc:Fallback>
        </mc:AlternateContent>
      </w:r>
      <w:commentRangeEnd w:id="334"/>
      <w:r w:rsidR="00734B63">
        <w:rPr>
          <w:rStyle w:val="CommentReference"/>
        </w:rPr>
        <w:commentReference w:id="334"/>
      </w:r>
      <w:commentRangeEnd w:id="335"/>
      <w:r w:rsidR="00897CD7">
        <w:rPr>
          <w:rStyle w:val="CommentReference"/>
        </w:rPr>
        <w:commentReference w:id="335"/>
      </w:r>
    </w:p>
    <w:bookmarkEnd w:id="332"/>
    <w:p w14:paraId="2492C697" w14:textId="77777777" w:rsidR="00210F29" w:rsidRDefault="00C13714">
      <w:pPr>
        <w:spacing w:after="0" w:line="259" w:lineRule="auto"/>
        <w:ind w:left="5983" w:firstLine="0"/>
      </w:pPr>
      <w:r>
        <w:rPr>
          <w:rFonts w:ascii="Calibri" w:eastAsia="Calibri" w:hAnsi="Calibri" w:cs="Calibri"/>
          <w:noProof/>
          <w:sz w:val="22"/>
        </w:rPr>
        <mc:AlternateContent>
          <mc:Choice Requires="wpg">
            <w:drawing>
              <wp:inline distT="0" distB="0" distL="0" distR="0" wp14:anchorId="75F1390D" wp14:editId="422692A5">
                <wp:extent cx="76200" cy="145415"/>
                <wp:effectExtent l="0" t="0" r="0" b="0"/>
                <wp:docPr id="29887" name="Group 29887"/>
                <wp:cNvGraphicFramePr/>
                <a:graphic xmlns:a="http://schemas.openxmlformats.org/drawingml/2006/main">
                  <a:graphicData uri="http://schemas.microsoft.com/office/word/2010/wordprocessingGroup">
                    <wpg:wgp>
                      <wpg:cNvGrpSpPr/>
                      <wpg:grpSpPr>
                        <a:xfrm>
                          <a:off x="0" y="0"/>
                          <a:ext cx="76200" cy="145415"/>
                          <a:chOff x="0" y="0"/>
                          <a:chExt cx="76200" cy="145415"/>
                        </a:xfrm>
                      </wpg:grpSpPr>
                      <wps:wsp>
                        <wps:cNvPr id="1627" name="Shape 1627"/>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628" name="Shape 1628"/>
                        <wps:cNvSpPr/>
                        <wps:spPr>
                          <a:xfrm>
                            <a:off x="0" y="0"/>
                            <a:ext cx="76200" cy="145415"/>
                          </a:xfrm>
                          <a:custGeom>
                            <a:avLst/>
                            <a:gdLst/>
                            <a:ahLst/>
                            <a:cxnLst/>
                            <a:rect l="0" t="0" r="0" b="0"/>
                            <a:pathLst>
                              <a:path w="76200" h="145415">
                                <a:moveTo>
                                  <a:pt x="31750" y="0"/>
                                </a:moveTo>
                                <a:lnTo>
                                  <a:pt x="44450" y="0"/>
                                </a:lnTo>
                                <a:lnTo>
                                  <a:pt x="44450" y="69215"/>
                                </a:lnTo>
                                <a:lnTo>
                                  <a:pt x="76200" y="69215"/>
                                </a:lnTo>
                                <a:lnTo>
                                  <a:pt x="38100"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xmlns:pic="http://schemas.openxmlformats.org/drawingml/2006/picture" xmlns:a="http://schemas.openxmlformats.org/drawingml/2006/main">
            <w:pict w14:anchorId="3A15C6A0">
              <v:group id="Group 29887" style="width:6pt;height:11.45pt;mso-position-horizontal-relative:char;mso-position-vertical-relative:line" coordsize="76200,145415" o:spid="_x0000_s1026" w14:anchorId="7442E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">
                <v:shape id="Shape 1627" style="position:absolute;width:76200;height:145415;visibility:visible;mso-wrap-style:square;v-text-anchor:top" coordsize="76200,145415" o:spid="_x0000_s1027" fillcolor="black" stroked="f" strokeweight="0" path="m31750,l44450,r,69215l76200,69215,38100,145415,,69215r31750,l317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">
                  <v:path textboxrect="0,0,76200,145415" arrowok="t"/>
                </v:shape>
                <v:shape id="Shape 1628" style="position:absolute;width:76200;height:145415;visibility:visible;mso-wrap-style:square;v-text-anchor:top" coordsize="76200,145415" o:spid="_x0000_s1028" fillcolor="black" stroked="f" strokeweight="0" path="m31750,l44450,r,69215l76200,69215,38100,145415,,69215r31750,l3175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">
                  <v:path textboxrect="0,0,76200,145415" arrowok="t"/>
                </v:shape>
                <w10:anchorlock/>
              </v:group>
            </w:pict>
          </mc:Fallback>
        </mc:AlternateContent>
      </w:r>
    </w:p>
    <w:p w14:paraId="2DD9566A" w14:textId="77777777" w:rsidR="00210F29" w:rsidRDefault="00C13714">
      <w:pPr>
        <w:spacing w:after="302" w:line="259" w:lineRule="auto"/>
        <w:ind w:left="5983" w:right="277" w:firstLine="0"/>
        <w:jc w:val="right"/>
      </w:pPr>
      <w:r>
        <w:t xml:space="preserve"> </w:t>
      </w:r>
    </w:p>
    <w:p w14:paraId="05D4E5E5" w14:textId="77777777" w:rsidR="00210F29" w:rsidRDefault="00C13714">
      <w:pPr>
        <w:pStyle w:val="Heading2"/>
        <w:spacing w:after="232"/>
        <w:ind w:left="458" w:hanging="473"/>
      </w:pPr>
      <w:bookmarkStart w:id="350" w:name="_Toc71518853"/>
      <w:r>
        <w:rPr>
          <w:sz w:val="28"/>
        </w:rPr>
        <w:t>C</w:t>
      </w:r>
      <w:r>
        <w:t xml:space="preserve">ONTRACTOR </w:t>
      </w:r>
      <w:r>
        <w:rPr>
          <w:sz w:val="28"/>
        </w:rPr>
        <w:t>S</w:t>
      </w:r>
      <w:r>
        <w:t xml:space="preserve">ELECTION </w:t>
      </w:r>
      <w:r>
        <w:rPr>
          <w:sz w:val="28"/>
        </w:rPr>
        <w:t>P</w:t>
      </w:r>
      <w:r>
        <w:t>ROCESS</w:t>
      </w:r>
      <w:bookmarkEnd w:id="350"/>
      <w:r>
        <w:rPr>
          <w:sz w:val="28"/>
        </w:rPr>
        <w:t xml:space="preserve"> </w:t>
      </w:r>
    </w:p>
    <w:p w14:paraId="53843D4F" w14:textId="77777777" w:rsidR="00210F29" w:rsidRDefault="00C13714">
      <w:pPr>
        <w:pStyle w:val="Heading3"/>
        <w:ind w:left="602" w:hanging="617"/>
      </w:pPr>
      <w:r>
        <w:rPr>
          <w:sz w:val="24"/>
        </w:rPr>
        <w:t>C</w:t>
      </w:r>
      <w:r>
        <w:t xml:space="preserve">ONTRACTOR </w:t>
      </w:r>
      <w:r>
        <w:rPr>
          <w:sz w:val="24"/>
        </w:rPr>
        <w:t>S</w:t>
      </w:r>
      <w:r>
        <w:t xml:space="preserve">ELECTION FOR </w:t>
      </w:r>
      <w:r>
        <w:rPr>
          <w:sz w:val="24"/>
        </w:rPr>
        <w:t>R</w:t>
      </w:r>
      <w:r>
        <w:t xml:space="preserve">ESEARCH </w:t>
      </w:r>
      <w:r>
        <w:rPr>
          <w:sz w:val="24"/>
        </w:rPr>
        <w:t>A</w:t>
      </w:r>
      <w:r>
        <w:t xml:space="preserve">REA </w:t>
      </w:r>
      <w:r>
        <w:rPr>
          <w:sz w:val="24"/>
        </w:rPr>
        <w:t>S</w:t>
      </w:r>
      <w:r>
        <w:t>TUDIES</w:t>
      </w:r>
      <w:r>
        <w:rPr>
          <w:sz w:val="24"/>
        </w:rPr>
        <w:t xml:space="preserve"> </w:t>
      </w:r>
    </w:p>
    <w:p w14:paraId="1330E59B" w14:textId="1AD22E48" w:rsidR="00210F29" w:rsidRDefault="00C13714">
      <w:pPr>
        <w:ind w:left="-5" w:right="2"/>
      </w:pPr>
      <w:r>
        <w:t xml:space="preserve">It is especially important that the selection of </w:t>
      </w:r>
      <w:r w:rsidR="0093645B">
        <w:t>Evaluation Contractors</w:t>
      </w:r>
      <w:r>
        <w:t xml:space="preserve"> be transparent. The EEB process (Figure 2) for selection of an evaluation contractor is: </w:t>
      </w:r>
    </w:p>
    <w:p w14:paraId="55E51FFB" w14:textId="0C464FF5" w:rsidR="00210F29" w:rsidRDefault="00C13714">
      <w:pPr>
        <w:numPr>
          <w:ilvl w:val="0"/>
          <w:numId w:val="4"/>
        </w:numPr>
        <w:ind w:right="2" w:hanging="360"/>
      </w:pPr>
      <w:r>
        <w:t xml:space="preserve">Contractor proposals are submitted directly to the EEB Evaluation </w:t>
      </w:r>
      <w:r w:rsidR="001F4AAF">
        <w:t xml:space="preserve">Administrators who </w:t>
      </w:r>
      <w:r>
        <w:t xml:space="preserve">review the proposals.   All </w:t>
      </w:r>
      <w:r w:rsidRPr="00157FB3">
        <w:t>proposals are initially reviewed for technical conte</w:t>
      </w:r>
      <w:r w:rsidRPr="00897CD7">
        <w:t xml:space="preserve">nt only.  Any reviews will be </w:t>
      </w:r>
      <w:r w:rsidR="00FF700A" w:rsidRPr="00897CD7">
        <w:t xml:space="preserve">documented in writing.  </w:t>
      </w:r>
      <w:r w:rsidR="00FF700A" w:rsidRPr="00C10FD5">
        <w:rPr>
          <w:rPrChange w:id="351" w:author="Lisa Skumatz" w:date="2021-06-05T00:04:00Z">
            <w:rPr>
              <w:highlight w:val="yellow"/>
            </w:rPr>
          </w:rPrChange>
        </w:rPr>
        <w:t xml:space="preserve">In addition, the EA team are expected to request information from the Technical Consultants and the PAs regarding </w:t>
      </w:r>
      <w:r w:rsidR="0093645B" w:rsidRPr="00C10FD5">
        <w:rPr>
          <w:rPrChange w:id="352" w:author="Lisa Skumatz" w:date="2021-06-05T00:04:00Z">
            <w:rPr>
              <w:highlight w:val="yellow"/>
            </w:rPr>
          </w:rPrChange>
        </w:rPr>
        <w:t xml:space="preserve">previous </w:t>
      </w:r>
      <w:r w:rsidR="00A04752" w:rsidRPr="00C10FD5">
        <w:rPr>
          <w:rPrChange w:id="353" w:author="Lisa Skumatz" w:date="2021-06-05T00:04:00Z">
            <w:rPr>
              <w:highlight w:val="yellow"/>
            </w:rPr>
          </w:rPrChange>
        </w:rPr>
        <w:t>performance</w:t>
      </w:r>
      <w:r w:rsidR="00FF700A" w:rsidRPr="00C10FD5">
        <w:rPr>
          <w:rPrChange w:id="354" w:author="Lisa Skumatz" w:date="2021-06-05T00:04:00Z">
            <w:rPr>
              <w:highlight w:val="yellow"/>
            </w:rPr>
          </w:rPrChange>
        </w:rPr>
        <w:t xml:space="preserve"> of the bidding contractors</w:t>
      </w:r>
      <w:r w:rsidRPr="00C10FD5">
        <w:rPr>
          <w:rPrChange w:id="355" w:author="Lisa Skumatz" w:date="2021-06-05T00:04:00Z">
            <w:rPr>
              <w:highlight w:val="yellow"/>
            </w:rPr>
          </w:rPrChange>
        </w:rPr>
        <w:t>.</w:t>
      </w:r>
      <w:r w:rsidRPr="00157FB3">
        <w:t xml:space="preserve"> </w:t>
      </w:r>
      <w:r w:rsidR="00FF700A" w:rsidRPr="00897CD7">
        <w:t>If a minimum of two reviewers</w:t>
      </w:r>
      <w:r w:rsidR="00FF700A">
        <w:t xml:space="preserve"> are not available from the EA team, additional evaluators may be solicited from the Technical consultant team.</w:t>
      </w:r>
    </w:p>
    <w:p w14:paraId="414948C6" w14:textId="0D407C57" w:rsidR="00B06EC8" w:rsidRDefault="00B06EC8" w:rsidP="00B06EC8">
      <w:pPr>
        <w:spacing w:after="125"/>
        <w:ind w:right="2"/>
      </w:pPr>
    </w:p>
    <w:p w14:paraId="45A45B2C" w14:textId="77777777" w:rsidR="00B06EC8" w:rsidRDefault="00B06EC8" w:rsidP="00B06EC8">
      <w:r>
        <w:rPr>
          <w:noProof/>
        </w:rPr>
        <mc:AlternateContent>
          <mc:Choice Requires="wpg">
            <w:drawing>
              <wp:anchor distT="0" distB="0" distL="114300" distR="114300" simplePos="0" relativeHeight="251658244" behindDoc="0" locked="0" layoutInCell="1" allowOverlap="1" wp14:anchorId="4D4A7E93" wp14:editId="3DE6B434">
                <wp:simplePos x="0" y="0"/>
                <wp:positionH relativeFrom="column">
                  <wp:posOffset>2001316</wp:posOffset>
                </wp:positionH>
                <wp:positionV relativeFrom="paragraph">
                  <wp:posOffset>944257</wp:posOffset>
                </wp:positionV>
                <wp:extent cx="1722849" cy="424670"/>
                <wp:effectExtent l="19050" t="19050" r="10795" b="13970"/>
                <wp:wrapNone/>
                <wp:docPr id="31790" name="Group 31790"/>
                <wp:cNvGraphicFramePr/>
                <a:graphic xmlns:a="http://schemas.openxmlformats.org/drawingml/2006/main">
                  <a:graphicData uri="http://schemas.microsoft.com/office/word/2010/wordprocessingGroup">
                    <wpg:wgp>
                      <wpg:cNvGrpSpPr/>
                      <wpg:grpSpPr>
                        <a:xfrm>
                          <a:off x="0" y="0"/>
                          <a:ext cx="1722849" cy="424670"/>
                          <a:chOff x="0" y="0"/>
                          <a:chExt cx="1749176" cy="538541"/>
                        </a:xfrm>
                      </wpg:grpSpPr>
                      <wps:wsp>
                        <wps:cNvPr id="31791" name="Rectangle: Rounded Corners 31791"/>
                        <wps:cNvSpPr/>
                        <wps:spPr>
                          <a:xfrm>
                            <a:off x="43897" y="43898"/>
                            <a:ext cx="1672929" cy="447893"/>
                          </a:xfrm>
                          <a:prstGeom prst="roundRect">
                            <a:avLst/>
                          </a:prstGeom>
                          <a:noFill/>
                          <a:ln>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92" name="Rectangle: Rounded Corners 31792"/>
                        <wps:cNvSpPr/>
                        <wps:spPr>
                          <a:xfrm>
                            <a:off x="0" y="0"/>
                            <a:ext cx="1749176" cy="538541"/>
                          </a:xfrm>
                          <a:prstGeom prst="roundRect">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133AC8A">
              <v:group id="Group 31790" style="position:absolute;margin-left:157.6pt;margin-top:74.35pt;width:135.65pt;height:33.45pt;z-index:251686912;mso-width-relative:margin;mso-height-relative:margin" coordsize="17491,5385" o:spid="_x0000_s1026" w14:anchorId="24923B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">
                <v:roundrect id="Rectangle: Rounded Corners 31791" style="position:absolute;left:438;top:438;width:16730;height:4479;visibility:visible;mso-wrap-style:square;v-text-anchor:middle" o:spid="_x0000_s1027" filled="f" strokecolor="#9bc450"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">
                  <v:stroke joinstyle="miter"/>
                </v:roundrect>
                <v:roundrect id="Rectangle: Rounded Corners 31792" style="position:absolute;width:17491;height:5385;visibility:visible;mso-wrap-style:square;v-text-anchor:middle" o:spid="_x0000_s1028" filled="f" strokecolor="#9bc450" strokeweight="3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">
                  <v:stroke joinstyle="miter"/>
                </v:roundrect>
              </v:group>
            </w:pict>
          </mc:Fallback>
        </mc:AlternateContent>
      </w:r>
      <w:r>
        <w:rPr>
          <w:noProof/>
        </w:rPr>
        <mc:AlternateContent>
          <mc:Choice Requires="wps">
            <w:drawing>
              <wp:anchor distT="0" distB="0" distL="114300" distR="114300" simplePos="0" relativeHeight="251658248" behindDoc="0" locked="0" layoutInCell="1" allowOverlap="1" wp14:anchorId="569C10D2" wp14:editId="3C3E31A4">
                <wp:simplePos x="0" y="0"/>
                <wp:positionH relativeFrom="column">
                  <wp:posOffset>3699240</wp:posOffset>
                </wp:positionH>
                <wp:positionV relativeFrom="paragraph">
                  <wp:posOffset>3221353</wp:posOffset>
                </wp:positionV>
                <wp:extent cx="565256" cy="73766"/>
                <wp:effectExtent l="19050" t="0" r="6350" b="21590"/>
                <wp:wrapNone/>
                <wp:docPr id="31793" name="Shape 1586"/>
                <wp:cNvGraphicFramePr/>
                <a:graphic xmlns:a="http://schemas.openxmlformats.org/drawingml/2006/main">
                  <a:graphicData uri="http://schemas.microsoft.com/office/word/2010/wordprocessingShape">
                    <wps:wsp>
                      <wps:cNvSpPr/>
                      <wps:spPr>
                        <a:xfrm rot="11047316">
                          <a:off x="0" y="0"/>
                          <a:ext cx="565256" cy="73766"/>
                        </a:xfrm>
                        <a:custGeom>
                          <a:avLst/>
                          <a:gdLst/>
                          <a:ahLst/>
                          <a:cxnLst/>
                          <a:rect l="0" t="0" r="0" b="0"/>
                          <a:pathLst>
                            <a:path w="636651" h="77851">
                              <a:moveTo>
                                <a:pt x="635889" y="0"/>
                              </a:moveTo>
                              <a:lnTo>
                                <a:pt x="636651" y="12700"/>
                              </a:lnTo>
                              <a:lnTo>
                                <a:pt x="76451" y="46106"/>
                              </a:lnTo>
                              <a:lnTo>
                                <a:pt x="78359" y="77851"/>
                              </a:lnTo>
                              <a:lnTo>
                                <a:pt x="0" y="44323"/>
                              </a:lnTo>
                              <a:lnTo>
                                <a:pt x="73787" y="1777"/>
                              </a:lnTo>
                              <a:lnTo>
                                <a:pt x="75688" y="33406"/>
                              </a:lnTo>
                              <a:lnTo>
                                <a:pt x="635889" y="0"/>
                              </a:lnTo>
                              <a:close/>
                            </a:path>
                          </a:pathLst>
                        </a:custGeom>
                        <a:solidFill>
                          <a:srgbClr val="000000"/>
                        </a:solidFill>
                        <a:ln w="0" cap="flat">
                          <a:noFill/>
                          <a:miter lim="1270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0B00788A">
              <v:shape id="Shape 1586" style="position:absolute;margin-left:291.3pt;margin-top:253.65pt;width:44.5pt;height:5.8pt;rotation:-11526345fd;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636651,77851" o:spid="_x0000_s1026" fillcolor="black" stroked="f" strokeweight="0" path="m635889,r762,12700l76451,46106r1908,31745l,44323,73787,1777r1901,31629l635889,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" w14:anchorId="5287E23B">
                <v:stroke miterlimit="83231f" joinstyle="miter"/>
                <v:path textboxrect="0,0,636651,77851" arrowok="t"/>
              </v:shape>
            </w:pict>
          </mc:Fallback>
        </mc:AlternateContent>
      </w:r>
      <w:r>
        <w:rPr>
          <w:noProof/>
        </w:rPr>
        <mc:AlternateContent>
          <mc:Choice Requires="wps">
            <w:drawing>
              <wp:anchor distT="0" distB="0" distL="114300" distR="114300" simplePos="0" relativeHeight="251658265" behindDoc="0" locked="0" layoutInCell="1" allowOverlap="1" wp14:anchorId="390322E4" wp14:editId="485E5527">
                <wp:simplePos x="0" y="0"/>
                <wp:positionH relativeFrom="column">
                  <wp:posOffset>3436633</wp:posOffset>
                </wp:positionH>
                <wp:positionV relativeFrom="paragraph">
                  <wp:posOffset>2202515</wp:posOffset>
                </wp:positionV>
                <wp:extent cx="790828" cy="59646"/>
                <wp:effectExtent l="38100" t="19050" r="28575" b="93345"/>
                <wp:wrapNone/>
                <wp:docPr id="33" name="Straight Arrow Connector 33"/>
                <wp:cNvGraphicFramePr/>
                <a:graphic xmlns:a="http://schemas.openxmlformats.org/drawingml/2006/main">
                  <a:graphicData uri="http://schemas.microsoft.com/office/word/2010/wordprocessingShape">
                    <wps:wsp>
                      <wps:cNvCnPr/>
                      <wps:spPr>
                        <a:xfrm flipH="1">
                          <a:off x="0" y="0"/>
                          <a:ext cx="790828" cy="5964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0AD50848">
              <v:shapetype id="_x0000_t32" coordsize="21600,21600" o:oned="t" filled="f" o:spt="32" path="m,l21600,21600e" w14:anchorId="6713D914">
                <v:path fillok="f" arrowok="t" o:connecttype="none"/>
                <o:lock v:ext="edit" shapetype="t"/>
              </v:shapetype>
              <v:shape id="Straight Arrow Connector 33" style="position:absolute;margin-left:270.6pt;margin-top:173.45pt;width:62.25pt;height:4.7pt;flip:x;z-index:25170841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">
                <v:stroke joinstyle="miter" endarrow="block"/>
              </v:shape>
            </w:pict>
          </mc:Fallback>
        </mc:AlternateContent>
      </w:r>
      <w:r>
        <w:rPr>
          <w:noProof/>
        </w:rPr>
        <mc:AlternateContent>
          <mc:Choice Requires="wps">
            <w:drawing>
              <wp:anchor distT="0" distB="0" distL="114300" distR="114300" simplePos="0" relativeHeight="251658264" behindDoc="0" locked="0" layoutInCell="1" allowOverlap="1" wp14:anchorId="65F58837" wp14:editId="17779806">
                <wp:simplePos x="0" y="0"/>
                <wp:positionH relativeFrom="column">
                  <wp:posOffset>3698942</wp:posOffset>
                </wp:positionH>
                <wp:positionV relativeFrom="paragraph">
                  <wp:posOffset>1998903</wp:posOffset>
                </wp:positionV>
                <wp:extent cx="531986" cy="90909"/>
                <wp:effectExtent l="0" t="0" r="78105" b="80645"/>
                <wp:wrapNone/>
                <wp:docPr id="32" name="Straight Arrow Connector 32"/>
                <wp:cNvGraphicFramePr/>
                <a:graphic xmlns:a="http://schemas.openxmlformats.org/drawingml/2006/main">
                  <a:graphicData uri="http://schemas.microsoft.com/office/word/2010/wordprocessingShape">
                    <wps:wsp>
                      <wps:cNvCnPr/>
                      <wps:spPr>
                        <a:xfrm>
                          <a:off x="0" y="0"/>
                          <a:ext cx="531986" cy="909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6EED6EB9">
              <v:shape id="Straight Arrow Connector 32" style="position:absolute;margin-left:291.25pt;margin-top:157.4pt;width:41.9pt;height:7.15pt;z-index:251707392;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" w14:anchorId="44A1019F">
                <v:stroke joinstyle="miter" endarrow="block"/>
              </v:shape>
            </w:pict>
          </mc:Fallback>
        </mc:AlternateContent>
      </w:r>
      <w:r>
        <w:rPr>
          <w:noProof/>
        </w:rPr>
        <mc:AlternateContent>
          <mc:Choice Requires="wps">
            <w:drawing>
              <wp:anchor distT="0" distB="0" distL="114300" distR="114300" simplePos="0" relativeHeight="251658263" behindDoc="0" locked="0" layoutInCell="1" allowOverlap="1" wp14:anchorId="620FE330" wp14:editId="168B8D72">
                <wp:simplePos x="0" y="0"/>
                <wp:positionH relativeFrom="column">
                  <wp:posOffset>3685791</wp:posOffset>
                </wp:positionH>
                <wp:positionV relativeFrom="paragraph">
                  <wp:posOffset>559464</wp:posOffset>
                </wp:positionV>
                <wp:extent cx="347646" cy="0"/>
                <wp:effectExtent l="38100" t="76200" r="0" b="95250"/>
                <wp:wrapNone/>
                <wp:docPr id="31794" name="Straight Arrow Connector 31794"/>
                <wp:cNvGraphicFramePr/>
                <a:graphic xmlns:a="http://schemas.openxmlformats.org/drawingml/2006/main">
                  <a:graphicData uri="http://schemas.microsoft.com/office/word/2010/wordprocessingShape">
                    <wps:wsp>
                      <wps:cNvCnPr/>
                      <wps:spPr>
                        <a:xfrm flipH="1">
                          <a:off x="0" y="0"/>
                          <a:ext cx="34764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744E1FCA">
              <v:shape id="Straight Arrow Connector 31794" style="position:absolute;margin-left:290.2pt;margin-top:44.05pt;width:27.35pt;height:0;flip:x;z-index:251706368;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" w14:anchorId="664A30C6">
                <v:stroke joinstyle="miter" endarrow="block"/>
              </v:shape>
            </w:pict>
          </mc:Fallback>
        </mc:AlternateContent>
      </w:r>
      <w:r>
        <w:rPr>
          <w:noProof/>
        </w:rPr>
        <mc:AlternateContent>
          <mc:Choice Requires="wps">
            <w:drawing>
              <wp:anchor distT="0" distB="0" distL="114300" distR="114300" simplePos="0" relativeHeight="251658262" behindDoc="0" locked="0" layoutInCell="1" allowOverlap="1" wp14:anchorId="02BDFC33" wp14:editId="4D80E354">
                <wp:simplePos x="0" y="0"/>
                <wp:positionH relativeFrom="column">
                  <wp:posOffset>158885</wp:posOffset>
                </wp:positionH>
                <wp:positionV relativeFrom="paragraph">
                  <wp:posOffset>2500009</wp:posOffset>
                </wp:positionV>
                <wp:extent cx="398767" cy="203875"/>
                <wp:effectExtent l="0" t="0" r="0" b="5715"/>
                <wp:wrapNone/>
                <wp:docPr id="31795" name="Text Box 31795"/>
                <wp:cNvGraphicFramePr/>
                <a:graphic xmlns:a="http://schemas.openxmlformats.org/drawingml/2006/main">
                  <a:graphicData uri="http://schemas.microsoft.com/office/word/2010/wordprocessingShape">
                    <wps:wsp>
                      <wps:cNvSpPr txBox="1"/>
                      <wps:spPr>
                        <a:xfrm>
                          <a:off x="0" y="0"/>
                          <a:ext cx="398767" cy="203875"/>
                        </a:xfrm>
                        <a:prstGeom prst="rect">
                          <a:avLst/>
                        </a:prstGeom>
                        <a:noFill/>
                        <a:ln w="6350">
                          <a:noFill/>
                        </a:ln>
                      </wps:spPr>
                      <wps:txbx>
                        <w:txbxContent>
                          <w:p w14:paraId="4584FDAB" w14:textId="77777777" w:rsidR="009B4937" w:rsidRPr="00CA1B83" w:rsidRDefault="009B4937" w:rsidP="00B06EC8">
                            <w:pPr>
                              <w:ind w:left="0"/>
                              <w:rPr>
                                <w:sz w:val="14"/>
                                <w:szCs w:val="16"/>
                              </w:rPr>
                            </w:pPr>
                            <w:r>
                              <w:rPr>
                                <w:sz w:val="14"/>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DFC33" id="_x0000_t202" coordsize="21600,21600" o:spt="202" path="m,l,21600r21600,l21600,xe">
                <v:stroke joinstyle="miter"/>
                <v:path gradientshapeok="t" o:connecttype="rect"/>
              </v:shapetype>
              <v:shape id="Text Box 31795" o:spid="_x0000_s1151" type="#_x0000_t202" style="position:absolute;left:0;text-align:left;margin-left:12.5pt;margin-top:196.85pt;width:31.4pt;height:16.0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" filled="f" stroked="f" strokeweight=".5pt">
                <v:textbox>
                  <w:txbxContent>
                    <w:p w14:paraId="4584FDAB" w14:textId="77777777" w:rsidR="009B4937" w:rsidRPr="00CA1B83" w:rsidRDefault="009B4937" w:rsidP="00B06EC8">
                      <w:pPr>
                        <w:ind w:left="0"/>
                        <w:rPr>
                          <w:sz w:val="14"/>
                          <w:szCs w:val="16"/>
                        </w:rPr>
                      </w:pPr>
                      <w:r>
                        <w:rPr>
                          <w:sz w:val="14"/>
                          <w:szCs w:val="16"/>
                        </w:rPr>
                        <w:t>No?</w:t>
                      </w:r>
                    </w:p>
                  </w:txbxContent>
                </v:textbox>
              </v:shape>
            </w:pict>
          </mc:Fallback>
        </mc:AlternateContent>
      </w:r>
      <w:r>
        <w:rPr>
          <w:noProof/>
        </w:rPr>
        <mc:AlternateContent>
          <mc:Choice Requires="wps">
            <w:drawing>
              <wp:anchor distT="0" distB="0" distL="114300" distR="114300" simplePos="0" relativeHeight="251658261" behindDoc="0" locked="0" layoutInCell="1" allowOverlap="1" wp14:anchorId="649DED33" wp14:editId="19A1ACA6">
                <wp:simplePos x="0" y="0"/>
                <wp:positionH relativeFrom="column">
                  <wp:posOffset>217251</wp:posOffset>
                </wp:positionH>
                <wp:positionV relativeFrom="paragraph">
                  <wp:posOffset>1725038</wp:posOffset>
                </wp:positionV>
                <wp:extent cx="24725" cy="1142595"/>
                <wp:effectExtent l="57150" t="38100" r="52070" b="19685"/>
                <wp:wrapNone/>
                <wp:docPr id="31796" name="Straight Arrow Connector 31796"/>
                <wp:cNvGraphicFramePr/>
                <a:graphic xmlns:a="http://schemas.openxmlformats.org/drawingml/2006/main">
                  <a:graphicData uri="http://schemas.microsoft.com/office/word/2010/wordprocessingShape">
                    <wps:wsp>
                      <wps:cNvCnPr/>
                      <wps:spPr>
                        <a:xfrm flipV="1">
                          <a:off x="0" y="0"/>
                          <a:ext cx="24725" cy="1142595"/>
                        </a:xfrm>
                        <a:prstGeom prst="straightConnector1">
                          <a:avLst/>
                        </a:prstGeom>
                        <a:ln w="19050">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2E5BF15F">
              <v:shape id="Straight Arrow Connector 31796" style="position:absolute;margin-left:17.1pt;margin-top:135.85pt;width:1.95pt;height:89.95pt;flip:y;z-index:2517043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" w14:anchorId="575A2633">
                <v:stroke joinstyle="miter" dashstyle="1 1" endarrow="block"/>
              </v:shape>
            </w:pict>
          </mc:Fallback>
        </mc:AlternateContent>
      </w:r>
      <w:r>
        <w:rPr>
          <w:noProof/>
        </w:rPr>
        <mc:AlternateContent>
          <mc:Choice Requires="wps">
            <w:drawing>
              <wp:anchor distT="0" distB="0" distL="114300" distR="114300" simplePos="0" relativeHeight="251658260" behindDoc="0" locked="0" layoutInCell="1" allowOverlap="1" wp14:anchorId="6A691E17" wp14:editId="5DB444A0">
                <wp:simplePos x="0" y="0"/>
                <wp:positionH relativeFrom="column">
                  <wp:posOffset>1553034</wp:posOffset>
                </wp:positionH>
                <wp:positionV relativeFrom="paragraph">
                  <wp:posOffset>1676400</wp:posOffset>
                </wp:positionV>
                <wp:extent cx="495260" cy="0"/>
                <wp:effectExtent l="0" t="76200" r="19685" b="76200"/>
                <wp:wrapNone/>
                <wp:docPr id="31797" name="Straight Arrow Connector 31797"/>
                <wp:cNvGraphicFramePr/>
                <a:graphic xmlns:a="http://schemas.openxmlformats.org/drawingml/2006/main">
                  <a:graphicData uri="http://schemas.microsoft.com/office/word/2010/wordprocessingShape">
                    <wps:wsp>
                      <wps:cNvCnPr/>
                      <wps:spPr>
                        <a:xfrm>
                          <a:off x="0" y="0"/>
                          <a:ext cx="495260" cy="0"/>
                        </a:xfrm>
                        <a:prstGeom prst="straightConnector1">
                          <a:avLst/>
                        </a:prstGeom>
                        <a:ln w="28575">
                          <a:solidFill>
                            <a:srgbClr val="9BC450"/>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5119CEA5">
              <v:shape id="Straight Arrow Connector 31797" style="position:absolute;margin-left:122.3pt;margin-top:132pt;width:39pt;height:0;z-index:251703296;visibility:visible;mso-wrap-style:square;mso-wrap-distance-left:9pt;mso-wrap-distance-top:0;mso-wrap-distance-right:9pt;mso-wrap-distance-bottom:0;mso-position-horizontal:absolute;mso-position-horizontal-relative:text;mso-position-vertical:absolute;mso-position-vertical-relative:text" o:spid="_x0000_s1026" strokecolor="#9bc450"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" w14:anchorId="1BDE4385">
                <v:stroke joinstyle="miter" dashstyle="dash" endarrow="block"/>
              </v:shape>
            </w:pict>
          </mc:Fallback>
        </mc:AlternateContent>
      </w:r>
      <w:r>
        <w:rPr>
          <w:noProof/>
        </w:rPr>
        <mc:AlternateContent>
          <mc:Choice Requires="wpg">
            <w:drawing>
              <wp:anchor distT="0" distB="0" distL="114300" distR="114300" simplePos="0" relativeHeight="251658249" behindDoc="0" locked="0" layoutInCell="1" allowOverlap="1" wp14:anchorId="67B99A05" wp14:editId="5656A13C">
                <wp:simplePos x="0" y="0"/>
                <wp:positionH relativeFrom="column">
                  <wp:posOffset>249731</wp:posOffset>
                </wp:positionH>
                <wp:positionV relativeFrom="paragraph">
                  <wp:posOffset>1397325</wp:posOffset>
                </wp:positionV>
                <wp:extent cx="1239749" cy="562031"/>
                <wp:effectExtent l="19050" t="19050" r="17780" b="9525"/>
                <wp:wrapNone/>
                <wp:docPr id="31798" name="Group 31798"/>
                <wp:cNvGraphicFramePr/>
                <a:graphic xmlns:a="http://schemas.openxmlformats.org/drawingml/2006/main">
                  <a:graphicData uri="http://schemas.microsoft.com/office/word/2010/wordprocessingGroup">
                    <wpg:wgp>
                      <wpg:cNvGrpSpPr/>
                      <wpg:grpSpPr>
                        <a:xfrm>
                          <a:off x="0" y="0"/>
                          <a:ext cx="1239749" cy="562031"/>
                          <a:chOff x="0" y="0"/>
                          <a:chExt cx="1210128" cy="749375"/>
                        </a:xfrm>
                      </wpg:grpSpPr>
                      <wps:wsp>
                        <wps:cNvPr id="31799" name="Text Box 31799"/>
                        <wps:cNvSpPr txBox="1"/>
                        <wps:spPr>
                          <a:xfrm>
                            <a:off x="57125" y="113043"/>
                            <a:ext cx="1117113" cy="636332"/>
                          </a:xfrm>
                          <a:prstGeom prst="rect">
                            <a:avLst/>
                          </a:prstGeom>
                          <a:solidFill>
                            <a:schemeClr val="lt1"/>
                          </a:solidFill>
                          <a:ln w="6350">
                            <a:noFill/>
                          </a:ln>
                        </wps:spPr>
                        <wps:txb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00" name="Oval 31800"/>
                        <wps:cNvSpPr/>
                        <wps:spPr>
                          <a:xfrm>
                            <a:off x="0" y="0"/>
                            <a:ext cx="1210128" cy="736276"/>
                          </a:xfrm>
                          <a:prstGeom prst="ellipse">
                            <a:avLst/>
                          </a:prstGeom>
                          <a:noFill/>
                          <a:ln w="38100">
                            <a:solidFill>
                              <a:srgbClr val="9BC4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B99A05" id="Group 31798" o:spid="_x0000_s1152" style="position:absolute;left:0;text-align:left;margin-left:19.65pt;margin-top:110.05pt;width:97.6pt;height:44.25pt;z-index:251658249;mso-position-horizontal-relative:text;mso-position-vertical-relative:text;mso-width-relative:margin;mso-height-relative:margin" coordsize="12101,7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">
                <v:shape id="Text Box 31799" o:spid="_x0000_s1153" type="#_x0000_t202" style="position:absolute;left:571;top:1130;width:11171;height:6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" fillcolor="white [3201]" stroked="f" strokeweight=".5pt">
                  <v:textbox>
                    <w:txbxContent>
                      <w:p w14:paraId="37DEEBD0" w14:textId="77777777" w:rsidR="009B4937" w:rsidRPr="00F72544" w:rsidRDefault="009B4937" w:rsidP="00B06EC8">
                        <w:pPr>
                          <w:ind w:left="0"/>
                          <w:jc w:val="center"/>
                          <w:rPr>
                            <w:sz w:val="18"/>
                            <w:szCs w:val="20"/>
                          </w:rPr>
                        </w:pPr>
                        <w:r w:rsidRPr="00F72544">
                          <w:rPr>
                            <w:sz w:val="18"/>
                            <w:szCs w:val="20"/>
                          </w:rPr>
                          <w:t>Reassess Proposal</w:t>
                        </w:r>
                        <w:r>
                          <w:rPr>
                            <w:sz w:val="18"/>
                            <w:szCs w:val="20"/>
                          </w:rPr>
                          <w:t>s</w:t>
                        </w:r>
                        <w:r w:rsidRPr="00F72544">
                          <w:rPr>
                            <w:sz w:val="18"/>
                            <w:szCs w:val="20"/>
                          </w:rPr>
                          <w:t xml:space="preserve"> or Reissue RFP</w:t>
                        </w:r>
                      </w:p>
                    </w:txbxContent>
                  </v:textbox>
                </v:shape>
                <v:oval id="Oval 31800" o:spid="_x0000_s1154" style="position:absolute;width:12101;height:7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" filled="f" strokecolor="#9bc450" strokeweight="3pt">
                  <v:stroke joinstyle="miter"/>
                </v:oval>
              </v:group>
            </w:pict>
          </mc:Fallback>
        </mc:AlternateContent>
      </w:r>
      <w:r>
        <w:rPr>
          <w:noProof/>
        </w:rPr>
        <mc:AlternateContent>
          <mc:Choice Requires="wps">
            <w:drawing>
              <wp:anchor distT="0" distB="0" distL="114300" distR="114300" simplePos="0" relativeHeight="251658259" behindDoc="0" locked="0" layoutInCell="1" allowOverlap="1" wp14:anchorId="54745875" wp14:editId="0E725C4B">
                <wp:simplePos x="0" y="0"/>
                <wp:positionH relativeFrom="column">
                  <wp:posOffset>1060315</wp:posOffset>
                </wp:positionH>
                <wp:positionV relativeFrom="paragraph">
                  <wp:posOffset>3135550</wp:posOffset>
                </wp:positionV>
                <wp:extent cx="454592" cy="200430"/>
                <wp:effectExtent l="0" t="0" r="0" b="0"/>
                <wp:wrapNone/>
                <wp:docPr id="31802" name="Text Box 31802"/>
                <wp:cNvGraphicFramePr/>
                <a:graphic xmlns:a="http://schemas.openxmlformats.org/drawingml/2006/main">
                  <a:graphicData uri="http://schemas.microsoft.com/office/word/2010/wordprocessingShape">
                    <wps:wsp>
                      <wps:cNvSpPr txBox="1"/>
                      <wps:spPr>
                        <a:xfrm>
                          <a:off x="0" y="0"/>
                          <a:ext cx="454592" cy="200430"/>
                        </a:xfrm>
                        <a:prstGeom prst="rect">
                          <a:avLst/>
                        </a:prstGeom>
                        <a:noFill/>
                        <a:ln w="6350">
                          <a:noFill/>
                        </a:ln>
                      </wps:spPr>
                      <wps:txbx>
                        <w:txbxContent>
                          <w:p w14:paraId="47B4283B" w14:textId="77777777" w:rsidR="009B4937" w:rsidRPr="00CA1B83" w:rsidRDefault="009B4937" w:rsidP="00B06EC8">
                            <w:pPr>
                              <w:ind w:left="0"/>
                              <w:rPr>
                                <w:sz w:val="14"/>
                                <w:szCs w:val="16"/>
                              </w:rPr>
                            </w:pPr>
                            <w:r>
                              <w:rPr>
                                <w:sz w:val="14"/>
                                <w:szCs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745875" id="Text Box 31802" o:spid="_x0000_s1155" type="#_x0000_t202" style="position:absolute;left:0;text-align:left;margin-left:83.5pt;margin-top:246.9pt;width:35.8pt;height:15.8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" filled="f" stroked="f" strokeweight=".5pt">
                <v:textbox>
                  <w:txbxContent>
                    <w:p w14:paraId="47B4283B" w14:textId="77777777" w:rsidR="009B4937" w:rsidRPr="00CA1B83" w:rsidRDefault="009B4937" w:rsidP="00B06EC8">
                      <w:pPr>
                        <w:ind w:left="0"/>
                        <w:rPr>
                          <w:sz w:val="14"/>
                          <w:szCs w:val="16"/>
                        </w:rPr>
                      </w:pPr>
                      <w:r>
                        <w:rPr>
                          <w:sz w:val="14"/>
                          <w:szCs w:val="16"/>
                        </w:rPr>
                        <w:t>Yes?</w:t>
                      </w:r>
                    </w:p>
                  </w:txbxContent>
                </v:textbox>
              </v:shape>
            </w:pict>
          </mc:Fallback>
        </mc:AlternateContent>
      </w:r>
      <w:r>
        <w:rPr>
          <w:noProof/>
        </w:rPr>
        <mc:AlternateContent>
          <mc:Choice Requires="wps">
            <w:drawing>
              <wp:anchor distT="0" distB="0" distL="114300" distR="114300" simplePos="0" relativeHeight="251658258" behindDoc="0" locked="0" layoutInCell="1" allowOverlap="1" wp14:anchorId="544B7047" wp14:editId="6D1F351F">
                <wp:simplePos x="0" y="0"/>
                <wp:positionH relativeFrom="column">
                  <wp:posOffset>1028394</wp:posOffset>
                </wp:positionH>
                <wp:positionV relativeFrom="paragraph">
                  <wp:posOffset>2350770</wp:posOffset>
                </wp:positionV>
                <wp:extent cx="525294" cy="220623"/>
                <wp:effectExtent l="0" t="0" r="0" b="0"/>
                <wp:wrapNone/>
                <wp:docPr id="31803" name="Text Box 31803"/>
                <wp:cNvGraphicFramePr/>
                <a:graphic xmlns:a="http://schemas.openxmlformats.org/drawingml/2006/main">
                  <a:graphicData uri="http://schemas.microsoft.com/office/word/2010/wordprocessingShape">
                    <wps:wsp>
                      <wps:cNvSpPr txBox="1"/>
                      <wps:spPr>
                        <a:xfrm>
                          <a:off x="0" y="0"/>
                          <a:ext cx="525294" cy="220623"/>
                        </a:xfrm>
                        <a:prstGeom prst="rect">
                          <a:avLst/>
                        </a:prstGeom>
                        <a:noFill/>
                        <a:ln w="6350">
                          <a:noFill/>
                        </a:ln>
                      </wps:spPr>
                      <wps:txbx>
                        <w:txbxContent>
                          <w:p w14:paraId="4F990B58" w14:textId="77777777" w:rsidR="009B4937" w:rsidRPr="00CA1B83" w:rsidRDefault="009B4937" w:rsidP="00B06EC8">
                            <w:pPr>
                              <w:ind w:left="0"/>
                              <w:rPr>
                                <w:sz w:val="14"/>
                                <w:szCs w:val="16"/>
                              </w:rPr>
                            </w:pPr>
                            <w:r w:rsidRPr="00CA1B83">
                              <w:rPr>
                                <w:sz w:val="14"/>
                                <w:szCs w:val="16"/>
                              </w:rPr>
                              <w:t>Maybe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4B7047" id="Text Box 31803" o:spid="_x0000_s1156" type="#_x0000_t202" style="position:absolute;left:0;text-align:left;margin-left:81pt;margin-top:185.1pt;width:41.35pt;height:17.35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" filled="f" stroked="f" strokeweight=".5pt">
                <v:textbox>
                  <w:txbxContent>
                    <w:p w14:paraId="4F990B58" w14:textId="77777777" w:rsidR="009B4937" w:rsidRPr="00CA1B83" w:rsidRDefault="009B4937" w:rsidP="00B06EC8">
                      <w:pPr>
                        <w:ind w:left="0"/>
                        <w:rPr>
                          <w:sz w:val="14"/>
                          <w:szCs w:val="16"/>
                        </w:rPr>
                      </w:pPr>
                      <w:r w:rsidRPr="00CA1B83">
                        <w:rPr>
                          <w:sz w:val="14"/>
                          <w:szCs w:val="16"/>
                        </w:rPr>
                        <w:t>Maybe</w:t>
                      </w:r>
                    </w:p>
                  </w:txbxContent>
                </v:textbox>
              </v:shape>
            </w:pict>
          </mc:Fallback>
        </mc:AlternateContent>
      </w:r>
      <w:r>
        <w:rPr>
          <w:noProof/>
        </w:rPr>
        <mc:AlternateContent>
          <mc:Choice Requires="wps">
            <w:drawing>
              <wp:anchor distT="0" distB="0" distL="114300" distR="114300" simplePos="0" relativeHeight="251658257" behindDoc="0" locked="0" layoutInCell="1" allowOverlap="1" wp14:anchorId="6145E497" wp14:editId="515F5849">
                <wp:simplePos x="0" y="0"/>
                <wp:positionH relativeFrom="column">
                  <wp:posOffset>868045</wp:posOffset>
                </wp:positionH>
                <wp:positionV relativeFrom="paragraph">
                  <wp:posOffset>3199765</wp:posOffset>
                </wp:positionV>
                <wp:extent cx="0" cy="142672"/>
                <wp:effectExtent l="19050" t="0" r="19050" b="29210"/>
                <wp:wrapNone/>
                <wp:docPr id="31804" name="Straight Connector 31804"/>
                <wp:cNvGraphicFramePr/>
                <a:graphic xmlns:a="http://schemas.openxmlformats.org/drawingml/2006/main">
                  <a:graphicData uri="http://schemas.microsoft.com/office/word/2010/wordprocessingShape">
                    <wps:wsp>
                      <wps:cNvCnPr/>
                      <wps:spPr>
                        <a:xfrm>
                          <a:off x="0" y="0"/>
                          <a:ext cx="0" cy="142672"/>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5D7FF525">
              <v:line id="Straight Connector 31804" style="position:absolute;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spid="_x0000_s1026" strokecolor="#4472c4 [3204]" strokeweight="2.25pt" from="68.35pt,251.95pt" to="68.35pt,263.2pt" w14:anchorId="017059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">
                <v:stroke joinstyle="miter"/>
              </v:line>
            </w:pict>
          </mc:Fallback>
        </mc:AlternateContent>
      </w:r>
      <w:r>
        <w:rPr>
          <w:noProof/>
        </w:rPr>
        <mc:AlternateContent>
          <mc:Choice Requires="wps">
            <w:drawing>
              <wp:anchor distT="0" distB="0" distL="114300" distR="114300" simplePos="0" relativeHeight="251658256" behindDoc="0" locked="0" layoutInCell="1" allowOverlap="1" wp14:anchorId="51CAC3C8" wp14:editId="6AC5B2A2">
                <wp:simplePos x="0" y="0"/>
                <wp:positionH relativeFrom="column">
                  <wp:posOffset>868599</wp:posOffset>
                </wp:positionH>
                <wp:positionV relativeFrom="paragraph">
                  <wp:posOffset>3336587</wp:posOffset>
                </wp:positionV>
                <wp:extent cx="1200150" cy="0"/>
                <wp:effectExtent l="0" t="76200" r="19050" b="76200"/>
                <wp:wrapNone/>
                <wp:docPr id="31805" name="Straight Arrow Connector 31805"/>
                <wp:cNvGraphicFramePr/>
                <a:graphic xmlns:a="http://schemas.openxmlformats.org/drawingml/2006/main">
                  <a:graphicData uri="http://schemas.microsoft.com/office/word/2010/wordprocessingShape">
                    <wps:wsp>
                      <wps:cNvCnPr/>
                      <wps:spPr>
                        <a:xfrm>
                          <a:off x="0" y="0"/>
                          <a:ext cx="1200150"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080371D5">
              <v:shape id="Straight Arrow Connector 31805" style="position:absolute;margin-left:68.4pt;margin-top:262.7pt;width:94.5pt;height:0;z-index:25169920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" w14:anchorId="251FB1B5">
                <v:stroke joinstyle="miter" endarrow="block"/>
              </v:shape>
            </w:pict>
          </mc:Fallback>
        </mc:AlternateContent>
      </w:r>
      <w:r>
        <w:rPr>
          <w:noProof/>
        </w:rPr>
        <mc:AlternateContent>
          <mc:Choice Requires="wps">
            <w:drawing>
              <wp:anchor distT="0" distB="0" distL="114300" distR="114300" simplePos="0" relativeHeight="251658255" behindDoc="0" locked="0" layoutInCell="1" allowOverlap="1" wp14:anchorId="3D62EF08" wp14:editId="1778DB41">
                <wp:simplePos x="0" y="0"/>
                <wp:positionH relativeFrom="column">
                  <wp:posOffset>868680</wp:posOffset>
                </wp:positionH>
                <wp:positionV relativeFrom="paragraph">
                  <wp:posOffset>2404339</wp:posOffset>
                </wp:positionV>
                <wp:extent cx="0" cy="118354"/>
                <wp:effectExtent l="19050" t="0" r="19050" b="34290"/>
                <wp:wrapNone/>
                <wp:docPr id="31806" name="Straight Connector 31806"/>
                <wp:cNvGraphicFramePr/>
                <a:graphic xmlns:a="http://schemas.openxmlformats.org/drawingml/2006/main">
                  <a:graphicData uri="http://schemas.microsoft.com/office/word/2010/wordprocessingShape">
                    <wps:wsp>
                      <wps:cNvCnPr/>
                      <wps:spPr>
                        <a:xfrm>
                          <a:off x="0" y="0"/>
                          <a:ext cx="0" cy="118354"/>
                        </a:xfrm>
                        <a:prstGeom prst="line">
                          <a:avLst/>
                        </a:prstGeom>
                        <a:ln w="28575">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4B70C037">
              <v:line id="Straight Connector 3180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2.25pt" from="68.4pt,189.3pt" to="68.4pt,198.6pt" w14:anchorId="40C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">
                <v:stroke joinstyle="miter" dashstyle="1 1"/>
              </v:line>
            </w:pict>
          </mc:Fallback>
        </mc:AlternateContent>
      </w:r>
      <w:r>
        <w:rPr>
          <w:noProof/>
        </w:rPr>
        <mc:AlternateContent>
          <mc:Choice Requires="wps">
            <w:drawing>
              <wp:anchor distT="0" distB="0" distL="114300" distR="114300" simplePos="0" relativeHeight="251658254" behindDoc="0" locked="0" layoutInCell="1" allowOverlap="1" wp14:anchorId="127FFBD2" wp14:editId="52EC6B66">
                <wp:simplePos x="0" y="0"/>
                <wp:positionH relativeFrom="column">
                  <wp:posOffset>899673</wp:posOffset>
                </wp:positionH>
                <wp:positionV relativeFrom="paragraph">
                  <wp:posOffset>2373918</wp:posOffset>
                </wp:positionV>
                <wp:extent cx="1179801" cy="0"/>
                <wp:effectExtent l="0" t="76200" r="20955" b="76200"/>
                <wp:wrapNone/>
                <wp:docPr id="31807" name="Straight Arrow Connector 31807"/>
                <wp:cNvGraphicFramePr/>
                <a:graphic xmlns:a="http://schemas.openxmlformats.org/drawingml/2006/main">
                  <a:graphicData uri="http://schemas.microsoft.com/office/word/2010/wordprocessingShape">
                    <wps:wsp>
                      <wps:cNvCnPr/>
                      <wps:spPr>
                        <a:xfrm>
                          <a:off x="0" y="0"/>
                          <a:ext cx="1179801" cy="0"/>
                        </a:xfrm>
                        <a:prstGeom prst="straightConnector1">
                          <a:avLst/>
                        </a:prstGeom>
                        <a:ln w="28575">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1B9E3E50">
              <v:shape id="Straight Arrow Connector 31807" style="position:absolute;margin-left:70.85pt;margin-top:186.9pt;width:92.9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472c4 [3204]"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" w14:anchorId="204EA2F0">
                <v:stroke joinstyle="miter" dashstyle="1 1" endarrow="block"/>
              </v:shape>
            </w:pict>
          </mc:Fallback>
        </mc:AlternateContent>
      </w:r>
      <w:r>
        <w:rPr>
          <w:noProof/>
        </w:rPr>
        <mc:AlternateContent>
          <mc:Choice Requires="wps">
            <w:drawing>
              <wp:anchor distT="0" distB="0" distL="114300" distR="114300" simplePos="0" relativeHeight="251658251" behindDoc="0" locked="0" layoutInCell="1" allowOverlap="1" wp14:anchorId="52E1062A" wp14:editId="1DB6587E">
                <wp:simplePos x="0" y="0"/>
                <wp:positionH relativeFrom="column">
                  <wp:posOffset>241935</wp:posOffset>
                </wp:positionH>
                <wp:positionV relativeFrom="paragraph">
                  <wp:posOffset>2560165</wp:posOffset>
                </wp:positionV>
                <wp:extent cx="1263015" cy="639788"/>
                <wp:effectExtent l="57150" t="38100" r="51435" b="46355"/>
                <wp:wrapNone/>
                <wp:docPr id="34" name="Diamond 34"/>
                <wp:cNvGraphicFramePr/>
                <a:graphic xmlns:a="http://schemas.openxmlformats.org/drawingml/2006/main">
                  <a:graphicData uri="http://schemas.microsoft.com/office/word/2010/wordprocessingShape">
                    <wps:wsp>
                      <wps:cNvSpPr/>
                      <wps:spPr>
                        <a:xfrm>
                          <a:off x="0" y="0"/>
                          <a:ext cx="1263015" cy="639788"/>
                        </a:xfrm>
                        <a:prstGeom prst="diamond">
                          <a:avLst/>
                        </a:prstGeom>
                        <a:noFill/>
                        <a:ln w="38100">
                          <a:solidFill>
                            <a:srgbClr val="4D7F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5BA56B82">
              <v:shapetype id="_x0000_t4" coordsize="21600,21600" o:spt="4" path="m10800,l,10800,10800,21600,21600,10800xe" w14:anchorId="53097577">
                <v:stroke joinstyle="miter"/>
                <v:path textboxrect="5400,5400,16200,16200" gradientshapeok="t" o:connecttype="rect"/>
              </v:shapetype>
              <v:shape id="Diamond 34" style="position:absolute;margin-left:19.05pt;margin-top:201.6pt;width:99.45pt;height:5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4d7fbb" strokeweight="3pt" type="#_x0000_t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"/>
            </w:pict>
          </mc:Fallback>
        </mc:AlternateContent>
      </w:r>
      <w:r>
        <w:rPr>
          <w:noProof/>
        </w:rPr>
        <mc:AlternateContent>
          <mc:Choice Requires="wps">
            <w:drawing>
              <wp:anchor distT="0" distB="0" distL="114300" distR="114300" simplePos="0" relativeHeight="251658253" behindDoc="0" locked="0" layoutInCell="1" allowOverlap="1" wp14:anchorId="776DAE70" wp14:editId="45CA08A1">
                <wp:simplePos x="0" y="0"/>
                <wp:positionH relativeFrom="column">
                  <wp:posOffset>1661008</wp:posOffset>
                </wp:positionH>
                <wp:positionV relativeFrom="paragraph">
                  <wp:posOffset>3839183</wp:posOffset>
                </wp:positionV>
                <wp:extent cx="333162" cy="0"/>
                <wp:effectExtent l="0" t="95250" r="0" b="95250"/>
                <wp:wrapNone/>
                <wp:docPr id="35" name="Straight Arrow Connector 35"/>
                <wp:cNvGraphicFramePr/>
                <a:graphic xmlns:a="http://schemas.openxmlformats.org/drawingml/2006/main">
                  <a:graphicData uri="http://schemas.microsoft.com/office/word/2010/wordprocessingShape">
                    <wps:wsp>
                      <wps:cNvCnPr/>
                      <wps:spPr>
                        <a:xfrm flipH="1">
                          <a:off x="0" y="0"/>
                          <a:ext cx="333162" cy="0"/>
                        </a:xfrm>
                        <a:prstGeom prst="straightConnector1">
                          <a:avLst/>
                        </a:prstGeom>
                        <a:ln w="38100">
                          <a:solidFill>
                            <a:schemeClr val="accent3">
                              <a:lumMod val="5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7A00705D">
              <v:shape id="Straight Arrow Connector 35" style="position:absolute;margin-left:130.8pt;margin-top:302.3pt;width:26.25pt;height:0;flip:x;z-index:251696128;visibility:visible;mso-wrap-style:square;mso-wrap-distance-left:9pt;mso-wrap-distance-top:0;mso-wrap-distance-right:9pt;mso-wrap-distance-bottom:0;mso-position-horizontal:absolute;mso-position-horizontal-relative:text;mso-position-vertical:absolute;mso-position-vertical-relative:text" o:spid="_x0000_s1026" strokecolor="#525252 [1606]"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" w14:anchorId="39CF95E1">
                <v:stroke joinstyle="miter" endarrow="block"/>
              </v:shape>
            </w:pict>
          </mc:Fallback>
        </mc:AlternateContent>
      </w:r>
      <w:r>
        <w:rPr>
          <w:noProof/>
        </w:rPr>
        <mc:AlternateContent>
          <mc:Choice Requires="wps">
            <w:drawing>
              <wp:anchor distT="0" distB="0" distL="114300" distR="114300" simplePos="0" relativeHeight="251658252" behindDoc="0" locked="0" layoutInCell="1" allowOverlap="1" wp14:anchorId="72B9F1C2" wp14:editId="627CA78B">
                <wp:simplePos x="0" y="0"/>
                <wp:positionH relativeFrom="column">
                  <wp:posOffset>1604645</wp:posOffset>
                </wp:positionH>
                <wp:positionV relativeFrom="paragraph">
                  <wp:posOffset>2867512</wp:posOffset>
                </wp:positionV>
                <wp:extent cx="443453" cy="0"/>
                <wp:effectExtent l="0" t="95250" r="0" b="95250"/>
                <wp:wrapNone/>
                <wp:docPr id="36" name="Straight Arrow Connector 36"/>
                <wp:cNvGraphicFramePr/>
                <a:graphic xmlns:a="http://schemas.openxmlformats.org/drawingml/2006/main">
                  <a:graphicData uri="http://schemas.microsoft.com/office/word/2010/wordprocessingShape">
                    <wps:wsp>
                      <wps:cNvCnPr/>
                      <wps:spPr>
                        <a:xfrm flipH="1">
                          <a:off x="0" y="0"/>
                          <a:ext cx="443453" cy="0"/>
                        </a:xfrm>
                        <a:prstGeom prst="straightConnector1">
                          <a:avLst/>
                        </a:prstGeom>
                        <a:ln w="38100">
                          <a:solidFill>
                            <a:srgbClr val="9BC4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3A5CE68F">
              <v:shape id="Straight Arrow Connector 36" style="position:absolute;margin-left:126.35pt;margin-top:225.8pt;width:34.9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bc450" strokeweight="3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" w14:anchorId="260785C2">
                <v:stroke joinstyle="miter" endarrow="block"/>
              </v:shape>
            </w:pict>
          </mc:Fallback>
        </mc:AlternateContent>
      </w:r>
      <w:r w:rsidRPr="009C47D8">
        <w:rPr>
          <w:noProof/>
        </w:rPr>
        <mc:AlternateContent>
          <mc:Choice Requires="wps">
            <w:drawing>
              <wp:anchor distT="0" distB="0" distL="114300" distR="114300" simplePos="0" relativeHeight="251658242" behindDoc="0" locked="0" layoutInCell="1" allowOverlap="1" wp14:anchorId="63347A4D" wp14:editId="6F44D102">
                <wp:simplePos x="0" y="0"/>
                <wp:positionH relativeFrom="column">
                  <wp:posOffset>2242245</wp:posOffset>
                </wp:positionH>
                <wp:positionV relativeFrom="paragraph">
                  <wp:posOffset>1971741</wp:posOffset>
                </wp:positionV>
                <wp:extent cx="1240790" cy="172173"/>
                <wp:effectExtent l="0" t="0" r="0" b="0"/>
                <wp:wrapNone/>
                <wp:docPr id="37" name="Rectangle 37"/>
                <wp:cNvGraphicFramePr/>
                <a:graphic xmlns:a="http://schemas.openxmlformats.org/drawingml/2006/main">
                  <a:graphicData uri="http://schemas.microsoft.com/office/word/2010/wordprocessingShape">
                    <wps:wsp>
                      <wps:cNvSpPr/>
                      <wps:spPr>
                        <a:xfrm>
                          <a:off x="0" y="0"/>
                          <a:ext cx="1240790" cy="172173"/>
                        </a:xfrm>
                        <a:prstGeom prst="rect">
                          <a:avLst/>
                        </a:prstGeom>
                        <a:ln>
                          <a:noFill/>
                        </a:ln>
                      </wps:spPr>
                      <wps:txbx>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wps:txbx>
                      <wps:bodyPr horzOverflow="overflow" vert="horz" lIns="0" tIns="0" rIns="0" bIns="0" rtlCol="0">
                        <a:noAutofit/>
                      </wps:bodyPr>
                    </wps:wsp>
                  </a:graphicData>
                </a:graphic>
                <wp14:sizeRelV relativeFrom="margin">
                  <wp14:pctHeight>0</wp14:pctHeight>
                </wp14:sizeRelV>
              </wp:anchor>
            </w:drawing>
          </mc:Choice>
          <mc:Fallback>
            <w:pict>
              <v:rect w14:anchorId="63347A4D" id="Rectangle 37" o:spid="_x0000_s1157" style="position:absolute;left:0;text-align:left;margin-left:176.55pt;margin-top:155.25pt;width:97.7pt;height:13.55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" filled="f" stroked="f">
                <v:textbox inset="0,0,0,0">
                  <w:txbxContent>
                    <w:p w14:paraId="02457E9E" w14:textId="77777777" w:rsidR="009B4937" w:rsidRPr="001A2618" w:rsidRDefault="009B4937" w:rsidP="00B06EC8">
                      <w:pPr>
                        <w:spacing w:after="160" w:line="259" w:lineRule="auto"/>
                        <w:ind w:left="0" w:firstLine="0"/>
                        <w:jc w:val="center"/>
                        <w:rPr>
                          <w:sz w:val="24"/>
                          <w:szCs w:val="26"/>
                        </w:rPr>
                      </w:pPr>
                      <w:r>
                        <w:rPr>
                          <w:szCs w:val="26"/>
                        </w:rPr>
                        <w:t>Receive Proposals</w:t>
                      </w:r>
                    </w:p>
                  </w:txbxContent>
                </v:textbox>
              </v:rect>
            </w:pict>
          </mc:Fallback>
        </mc:AlternateContent>
      </w:r>
      <w:r w:rsidRPr="009C47D8">
        <w:rPr>
          <w:noProof/>
        </w:rPr>
        <mc:AlternateContent>
          <mc:Choice Requires="wps">
            <w:drawing>
              <wp:anchor distT="0" distB="0" distL="114300" distR="114300" simplePos="0" relativeHeight="251658241" behindDoc="0" locked="0" layoutInCell="1" allowOverlap="1" wp14:anchorId="3E132F4A" wp14:editId="010A0393">
                <wp:simplePos x="0" y="0"/>
                <wp:positionH relativeFrom="column">
                  <wp:posOffset>2099310</wp:posOffset>
                </wp:positionH>
                <wp:positionV relativeFrom="paragraph">
                  <wp:posOffset>1940954</wp:posOffset>
                </wp:positionV>
                <wp:extent cx="1555750" cy="245993"/>
                <wp:effectExtent l="19050" t="19050" r="25400" b="20955"/>
                <wp:wrapNone/>
                <wp:docPr id="38" name="Shape 1565"/>
                <wp:cNvGraphicFramePr/>
                <a:graphic xmlns:a="http://schemas.openxmlformats.org/drawingml/2006/main">
                  <a:graphicData uri="http://schemas.microsoft.com/office/word/2010/wordprocessingShape">
                    <wps:wsp>
                      <wps:cNvSpPr/>
                      <wps:spPr>
                        <a:xfrm>
                          <a:off x="0" y="0"/>
                          <a:ext cx="1555750" cy="245993"/>
                        </a:xfrm>
                        <a:custGeom>
                          <a:avLst/>
                          <a:gdLst/>
                          <a:ahLst/>
                          <a:cxnLst/>
                          <a:rect l="0" t="0" r="0" b="0"/>
                          <a:pathLst>
                            <a:path w="1556004" h="792480">
                              <a:moveTo>
                                <a:pt x="0" y="792480"/>
                              </a:moveTo>
                              <a:lnTo>
                                <a:pt x="1556004" y="792480"/>
                              </a:lnTo>
                              <a:lnTo>
                                <a:pt x="1556004"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E70AC96">
              <v:shape id="Shape 1565" style="position:absolute;margin-left:165.3pt;margin-top:152.85pt;width:122.5pt;height:19.3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6004,792480" o:spid="_x0000_s1026" filled="f" strokecolor="#9bba58" strokeweight="2.52pt" path="m,792480r1556004,l1556004,,,,,79248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" w14:anchorId="7E7C7394">
                <v:stroke miterlimit="66585f" joinstyle="miter"/>
                <v:path textboxrect="0,0,1556004,792480" arrowok="t"/>
              </v:shape>
            </w:pict>
          </mc:Fallback>
        </mc:AlternateContent>
      </w:r>
      <w:r>
        <w:rPr>
          <w:noProof/>
        </w:rPr>
        <mc:AlternateContent>
          <mc:Choice Requires="wps">
            <w:drawing>
              <wp:anchor distT="0" distB="0" distL="114300" distR="114300" simplePos="0" relativeHeight="251658243" behindDoc="0" locked="0" layoutInCell="1" allowOverlap="1" wp14:anchorId="7837E222" wp14:editId="12EB3A5A">
                <wp:simplePos x="0" y="0"/>
                <wp:positionH relativeFrom="column">
                  <wp:posOffset>2829865</wp:posOffset>
                </wp:positionH>
                <wp:positionV relativeFrom="paragraph">
                  <wp:posOffset>1819624</wp:posOffset>
                </wp:positionV>
                <wp:extent cx="97389" cy="113731"/>
                <wp:effectExtent l="0" t="0" r="0" b="635"/>
                <wp:wrapNone/>
                <wp:docPr id="39" name="Shape 1625"/>
                <wp:cNvGraphicFramePr/>
                <a:graphic xmlns:a="http://schemas.openxmlformats.org/drawingml/2006/main">
                  <a:graphicData uri="http://schemas.microsoft.com/office/word/2010/wordprocessingShape">
                    <wps:wsp>
                      <wps:cNvSpPr/>
                      <wps:spPr>
                        <a:xfrm>
                          <a:off x="0" y="0"/>
                          <a:ext cx="97389" cy="113731"/>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61BC66E8">
              <v:shape id="Shape 1625" style="position:absolute;margin-left:222.8pt;margin-top:143.3pt;width:7.65pt;height:8.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76200,145542" o:spid="_x0000_s1026" fillcolor="black" stroked="f" strokeweight="0" path="m31750,l44450,r,69267l76200,69214,38227,145542,,69342r31750,-54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" w14:anchorId="41D1B780">
                <v:path textboxrect="0,0,76200,145542" arrowok="t"/>
              </v:shape>
            </w:pict>
          </mc:Fallback>
        </mc:AlternateContent>
      </w:r>
      <w:r>
        <w:rPr>
          <w:noProof/>
        </w:rPr>
        <mc:AlternateContent>
          <mc:Choice Requires="wps">
            <w:drawing>
              <wp:anchor distT="0" distB="0" distL="114300" distR="114300" simplePos="0" relativeHeight="251658250" behindDoc="0" locked="0" layoutInCell="1" allowOverlap="1" wp14:anchorId="652A416B" wp14:editId="211CA4F4">
                <wp:simplePos x="0" y="0"/>
                <wp:positionH relativeFrom="column">
                  <wp:posOffset>2817764</wp:posOffset>
                </wp:positionH>
                <wp:positionV relativeFrom="paragraph">
                  <wp:posOffset>3046114</wp:posOffset>
                </wp:positionV>
                <wp:extent cx="96245" cy="116014"/>
                <wp:effectExtent l="0" t="0" r="0" b="0"/>
                <wp:wrapNone/>
                <wp:docPr id="40" name="Shape 1626"/>
                <wp:cNvGraphicFramePr/>
                <a:graphic xmlns:a="http://schemas.openxmlformats.org/drawingml/2006/main">
                  <a:graphicData uri="http://schemas.microsoft.com/office/word/2010/wordprocessingShape">
                    <wps:wsp>
                      <wps:cNvSpPr/>
                      <wps:spPr>
                        <a:xfrm>
                          <a:off x="0" y="0"/>
                          <a:ext cx="96245" cy="116014"/>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solidFill>
                          <a:srgbClr val="000000"/>
                        </a:solidFill>
                        <a:ln w="0" cap="flat">
                          <a:noFill/>
                          <a:round/>
                        </a:ln>
                        <a:effectLst/>
                      </wps:spPr>
                      <wps:bodyPr/>
                    </wps:wsp>
                  </a:graphicData>
                </a:graphic>
              </wp:anchor>
            </w:drawing>
          </mc:Choice>
          <mc:Fallback xmlns:arto="http://schemas.microsoft.com/office/word/2006/arto" xmlns:pic="http://schemas.openxmlformats.org/drawingml/2006/picture" xmlns:a="http://schemas.openxmlformats.org/drawingml/2006/main">
            <w:pict w14:anchorId="3E38CA3A">
              <v:shape id="Shape 1626" style="position:absolute;margin-left:221.85pt;margin-top:239.85pt;width:7.6pt;height:9.15pt;z-index:251693056;visibility:visible;mso-wrap-style:square;mso-wrap-distance-left:9pt;mso-wrap-distance-top:0;mso-wrap-distance-right:9pt;mso-wrap-distance-bottom:0;mso-position-horizontal:absolute;mso-position-horizontal-relative:text;mso-position-vertical:absolute;mso-position-vertical-relative:text;v-text-anchor:top" coordsize="76200,145415" o:spid="_x0000_s1026" fillcolor="black" stroked="f" strokeweight="0" path="m31750,l44450,r,69215l76200,69215,38227,145415,,69215r31750,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" w14:anchorId="4A5F9491">
                <v:path textboxrect="0,0,76200,145415" arrowok="t"/>
              </v:shape>
            </w:pict>
          </mc:Fallback>
        </mc:AlternateContent>
      </w:r>
      <w:r>
        <w:rPr>
          <w:noProof/>
        </w:rPr>
        <mc:AlternateContent>
          <mc:Choice Requires="wps">
            <w:drawing>
              <wp:anchor distT="0" distB="0" distL="114300" distR="114300" simplePos="0" relativeHeight="251658247" behindDoc="0" locked="0" layoutInCell="1" allowOverlap="1" wp14:anchorId="62F0DA83" wp14:editId="4CFBC46E">
                <wp:simplePos x="0" y="0"/>
                <wp:positionH relativeFrom="column">
                  <wp:posOffset>2825750</wp:posOffset>
                </wp:positionH>
                <wp:positionV relativeFrom="paragraph">
                  <wp:posOffset>3489565</wp:posOffset>
                </wp:positionV>
                <wp:extent cx="100874" cy="108213"/>
                <wp:effectExtent l="0" t="0" r="0" b="6350"/>
                <wp:wrapNone/>
                <wp:docPr id="41" name="Shape 1625"/>
                <wp:cNvGraphicFramePr/>
                <a:graphic xmlns:a="http://schemas.openxmlformats.org/drawingml/2006/main">
                  <a:graphicData uri="http://schemas.microsoft.com/office/word/2010/wordprocessingShape">
                    <wps:wsp>
                      <wps:cNvSpPr/>
                      <wps:spPr>
                        <a:xfrm>
                          <a:off x="0" y="0"/>
                          <a:ext cx="100874" cy="108213"/>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solidFill>
                          <a:srgbClr val="000000"/>
                        </a:solidFill>
                        <a:ln w="0" cap="flat">
                          <a:noFill/>
                          <a:round/>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7F8BB41C">
              <v:shape id="Shape 1625" style="position:absolute;margin-left:222.5pt;margin-top:274.75pt;width:7.95pt;height:8.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76200,145542" o:spid="_x0000_s1026" fillcolor="black" stroked="f" strokeweight="0" path="m31750,l44450,r,69267l76200,69214,38227,145542,,69342r31750,-54l3175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" w14:anchorId="44E2A5FC">
                <v:path textboxrect="0,0,76200,145542" arrowok="t"/>
              </v:shape>
            </w:pict>
          </mc:Fallback>
        </mc:AlternateContent>
      </w:r>
      <w:r>
        <w:rPr>
          <w:noProof/>
        </w:rPr>
        <mc:AlternateContent>
          <mc:Choice Requires="wps">
            <w:drawing>
              <wp:anchor distT="0" distB="0" distL="114300" distR="114300" simplePos="0" relativeHeight="251658245" behindDoc="0" locked="0" layoutInCell="1" allowOverlap="1" wp14:anchorId="71AB9EED" wp14:editId="5FFCEAAC">
                <wp:simplePos x="0" y="0"/>
                <wp:positionH relativeFrom="column">
                  <wp:posOffset>2096135</wp:posOffset>
                </wp:positionH>
                <wp:positionV relativeFrom="paragraph">
                  <wp:posOffset>2704426</wp:posOffset>
                </wp:positionV>
                <wp:extent cx="1553845" cy="338345"/>
                <wp:effectExtent l="19050" t="19050" r="27305" b="24130"/>
                <wp:wrapNone/>
                <wp:docPr id="42" name="Shape 1588"/>
                <wp:cNvGraphicFramePr/>
                <a:graphic xmlns:a="http://schemas.openxmlformats.org/drawingml/2006/main">
                  <a:graphicData uri="http://schemas.microsoft.com/office/word/2010/wordprocessingShape">
                    <wps:wsp>
                      <wps:cNvSpPr/>
                      <wps:spPr>
                        <a:xfrm>
                          <a:off x="0" y="0"/>
                          <a:ext cx="1553845" cy="338345"/>
                        </a:xfrm>
                        <a:custGeom>
                          <a:avLst/>
                          <a:gdLst/>
                          <a:ahLst/>
                          <a:cxnLst/>
                          <a:rect l="0" t="0" r="0" b="0"/>
                          <a:pathLst>
                            <a:path w="1554480" h="364236">
                              <a:moveTo>
                                <a:pt x="0" y="364236"/>
                              </a:moveTo>
                              <a:lnTo>
                                <a:pt x="1554480" y="364236"/>
                              </a:lnTo>
                              <a:lnTo>
                                <a:pt x="1554480" y="0"/>
                              </a:lnTo>
                              <a:lnTo>
                                <a:pt x="0" y="0"/>
                              </a:lnTo>
                              <a:close/>
                            </a:path>
                          </a:pathLst>
                        </a:custGeom>
                        <a:noFill/>
                        <a:ln w="32004" cap="flat" cmpd="sng" algn="ctr">
                          <a:solidFill>
                            <a:srgbClr val="9BBA58"/>
                          </a:solidFill>
                          <a:prstDash val="solid"/>
                          <a:miter lim="101600"/>
                        </a:ln>
                        <a:effectLst/>
                      </wps:spPr>
                      <wps:bodyPr/>
                    </wps:wsp>
                  </a:graphicData>
                </a:graphic>
                <wp14:sizeRelV relativeFrom="margin">
                  <wp14:pctHeight>0</wp14:pctHeight>
                </wp14:sizeRelV>
              </wp:anchor>
            </w:drawing>
          </mc:Choice>
          <mc:Fallback xmlns:arto="http://schemas.microsoft.com/office/word/2006/arto" xmlns:pic="http://schemas.openxmlformats.org/drawingml/2006/picture" xmlns:a="http://schemas.openxmlformats.org/drawingml/2006/main">
            <w:pict w14:anchorId="47966341">
              <v:shape id="Shape 1588" style="position:absolute;margin-left:165.05pt;margin-top:212.95pt;width:122.35pt;height:26.6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554480,364236" o:spid="_x0000_s1026" filled="f" strokecolor="#9bba58" strokeweight="2.52pt" path="m,364236r1554480,l1554480,,,,,364236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" w14:anchorId="5F07AFDF">
                <v:stroke miterlimit="66585f" joinstyle="miter"/>
                <v:path textboxrect="0,0,1554480,364236" arrowok="t"/>
              </v:shape>
            </w:pict>
          </mc:Fallback>
        </mc:AlternateContent>
      </w:r>
      <w:r>
        <w:rPr>
          <w:noProof/>
        </w:rPr>
        <mc:AlternateContent>
          <mc:Choice Requires="wps">
            <w:drawing>
              <wp:anchor distT="0" distB="0" distL="114300" distR="114300" simplePos="0" relativeHeight="251658246" behindDoc="0" locked="0" layoutInCell="1" allowOverlap="1" wp14:anchorId="04C3BD00" wp14:editId="64366DC8">
                <wp:simplePos x="0" y="0"/>
                <wp:positionH relativeFrom="column">
                  <wp:posOffset>2070165</wp:posOffset>
                </wp:positionH>
                <wp:positionV relativeFrom="paragraph">
                  <wp:posOffset>2726635</wp:posOffset>
                </wp:positionV>
                <wp:extent cx="1612835" cy="332028"/>
                <wp:effectExtent l="0" t="0" r="0" b="0"/>
                <wp:wrapNone/>
                <wp:docPr id="43" name="Rectangle 43"/>
                <wp:cNvGraphicFramePr/>
                <a:graphic xmlns:a="http://schemas.openxmlformats.org/drawingml/2006/main">
                  <a:graphicData uri="http://schemas.microsoft.com/office/word/2010/wordprocessingShape">
                    <wps:wsp>
                      <wps:cNvSpPr/>
                      <wps:spPr>
                        <a:xfrm>
                          <a:off x="0" y="0"/>
                          <a:ext cx="1612835" cy="332028"/>
                        </a:xfrm>
                        <a:prstGeom prst="rect">
                          <a:avLst/>
                        </a:prstGeom>
                        <a:ln>
                          <a:noFill/>
                        </a:ln>
                      </wps:spPr>
                      <wps:txbx>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04C3BD00" id="Rectangle 43" o:spid="_x0000_s1158" style="position:absolute;left:0;text-align:left;margin-left:163pt;margin-top:214.7pt;width:127pt;height:26.1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" filled="f" stroked="f">
                <v:textbox inset="0,0,0,0">
                  <w:txbxContent>
                    <w:p w14:paraId="74EDC00C" w14:textId="77777777" w:rsidR="009B4937" w:rsidRPr="00C242C1" w:rsidRDefault="009B4937" w:rsidP="00B06EC8">
                      <w:pPr>
                        <w:spacing w:after="160" w:line="259" w:lineRule="auto"/>
                        <w:ind w:left="0" w:firstLine="0"/>
                        <w:jc w:val="center"/>
                        <w:rPr>
                          <w:sz w:val="18"/>
                          <w:szCs w:val="20"/>
                        </w:rPr>
                      </w:pPr>
                      <w:r w:rsidRPr="00C242C1">
                        <w:rPr>
                          <w:sz w:val="18"/>
                        </w:rPr>
                        <w:t xml:space="preserve">Send Review, Summary &amp; </w:t>
                      </w:r>
                      <w:r w:rsidRPr="00C242C1">
                        <w:rPr>
                          <w:sz w:val="16"/>
                          <w:szCs w:val="20"/>
                        </w:rPr>
                        <w:t>Recommendations to Committee</w:t>
                      </w:r>
                    </w:p>
                  </w:txbxContent>
                </v:textbox>
              </v:rect>
            </w:pict>
          </mc:Fallback>
        </mc:AlternateContent>
      </w:r>
      <w:r>
        <w:rPr>
          <w:rFonts w:ascii="Calibri" w:eastAsia="Calibri" w:hAnsi="Calibri" w:cs="Calibri"/>
          <w:noProof/>
          <w:sz w:val="22"/>
        </w:rPr>
        <mc:AlternateContent>
          <mc:Choice Requires="wpg">
            <w:drawing>
              <wp:inline distT="0" distB="0" distL="0" distR="0" wp14:anchorId="171E881F" wp14:editId="17177C9D">
                <wp:extent cx="6315014" cy="4134678"/>
                <wp:effectExtent l="0" t="0" r="0" b="18415"/>
                <wp:docPr id="44" name="Group 44"/>
                <wp:cNvGraphicFramePr/>
                <a:graphic xmlns:a="http://schemas.openxmlformats.org/drawingml/2006/main">
                  <a:graphicData uri="http://schemas.microsoft.com/office/word/2010/wordprocessingGroup">
                    <wpg:wgp>
                      <wpg:cNvGrpSpPr/>
                      <wpg:grpSpPr>
                        <a:xfrm>
                          <a:off x="0" y="0"/>
                          <a:ext cx="6315014" cy="4134678"/>
                          <a:chOff x="-3047" y="0"/>
                          <a:chExt cx="6315014" cy="4134678"/>
                        </a:xfrm>
                      </wpg:grpSpPr>
                      <pic:pic xmlns:pic="http://schemas.openxmlformats.org/drawingml/2006/picture">
                        <pic:nvPicPr>
                          <pic:cNvPr id="45" name="Picture 45"/>
                          <pic:cNvPicPr/>
                        </pic:nvPicPr>
                        <pic:blipFill>
                          <a:blip r:embed="rId15"/>
                          <a:stretch>
                            <a:fillRect/>
                          </a:stretch>
                        </pic:blipFill>
                        <pic:spPr>
                          <a:xfrm>
                            <a:off x="193548" y="10520"/>
                            <a:ext cx="5055109" cy="358140"/>
                          </a:xfrm>
                          <a:prstGeom prst="rect">
                            <a:avLst/>
                          </a:prstGeom>
                        </pic:spPr>
                      </pic:pic>
                      <wps:wsp>
                        <wps:cNvPr id="46" name="Rectangle 46"/>
                        <wps:cNvSpPr/>
                        <wps:spPr>
                          <a:xfrm>
                            <a:off x="882142" y="0"/>
                            <a:ext cx="1318453" cy="190742"/>
                          </a:xfrm>
                          <a:prstGeom prst="rect">
                            <a:avLst/>
                          </a:prstGeom>
                          <a:ln>
                            <a:noFill/>
                          </a:ln>
                        </wps:spPr>
                        <wps:txbx>
                          <w:txbxContent>
                            <w:p w14:paraId="377E1EC1" w14:textId="2B58451A" w:rsidR="009B4937" w:rsidRDefault="009B4937" w:rsidP="00B06EC8">
                              <w:pPr>
                                <w:spacing w:after="160" w:line="259" w:lineRule="auto"/>
                                <w:ind w:left="0" w:firstLine="0"/>
                              </w:pPr>
                              <w:r>
                                <w:t>Figure 2</w:t>
                              </w:r>
                              <w:r w:rsidR="00B93602">
                                <w:t>:</w:t>
                              </w:r>
                              <w:r>
                                <w:t xml:space="preserve">  </w:t>
                              </w:r>
                            </w:p>
                          </w:txbxContent>
                        </wps:txbx>
                        <wps:bodyPr horzOverflow="overflow" vert="horz" lIns="0" tIns="0" rIns="0" bIns="0" rtlCol="0">
                          <a:noAutofit/>
                        </wps:bodyPr>
                      </wps:wsp>
                      <wps:wsp>
                        <wps:cNvPr id="47" name="Rectangle 47"/>
                        <wps:cNvSpPr/>
                        <wps:spPr>
                          <a:xfrm>
                            <a:off x="1353566" y="0"/>
                            <a:ext cx="100772" cy="190742"/>
                          </a:xfrm>
                          <a:prstGeom prst="rect">
                            <a:avLst/>
                          </a:prstGeom>
                          <a:ln>
                            <a:noFill/>
                          </a:ln>
                        </wps:spPr>
                        <wps:txbx>
                          <w:txbxContent>
                            <w:p w14:paraId="38C54F7C" w14:textId="44A35F81" w:rsidR="009B4937" w:rsidRDefault="009B4937" w:rsidP="00B06EC8">
                              <w:pPr>
                                <w:spacing w:after="160" w:line="259" w:lineRule="auto"/>
                                <w:ind w:left="0" w:firstLine="0"/>
                              </w:pPr>
                            </w:p>
                          </w:txbxContent>
                        </wps:txbx>
                        <wps:bodyPr horzOverflow="overflow" vert="horz" lIns="0" tIns="0" rIns="0" bIns="0" rtlCol="0">
                          <a:noAutofit/>
                        </wps:bodyPr>
                      </wps:wsp>
                      <wps:wsp>
                        <wps:cNvPr id="48" name="Rectangle 48"/>
                        <wps:cNvSpPr/>
                        <wps:spPr>
                          <a:xfrm>
                            <a:off x="1429766" y="0"/>
                            <a:ext cx="42059" cy="190742"/>
                          </a:xfrm>
                          <a:prstGeom prst="rect">
                            <a:avLst/>
                          </a:prstGeom>
                          <a:ln>
                            <a:noFill/>
                          </a:ln>
                        </wps:spPr>
                        <wps:txbx>
                          <w:txbxContent>
                            <w:p w14:paraId="4B603ED9"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49" name="Rectangle 49"/>
                        <wps:cNvSpPr/>
                        <wps:spPr>
                          <a:xfrm>
                            <a:off x="1461770" y="0"/>
                            <a:ext cx="4850197" cy="190742"/>
                          </a:xfrm>
                          <a:prstGeom prst="rect">
                            <a:avLst/>
                          </a:prstGeom>
                          <a:ln>
                            <a:noFill/>
                          </a:ln>
                        </wps:spPr>
                        <wps:txbx>
                          <w:txbxContent>
                            <w:p w14:paraId="36A15880" w14:textId="219BDAF7" w:rsidR="009B4937" w:rsidRDefault="009B4937" w:rsidP="00B06EC8">
                              <w:pPr>
                                <w:spacing w:after="160" w:line="259" w:lineRule="auto"/>
                                <w:ind w:left="0" w:firstLine="0"/>
                              </w:pPr>
                              <w:r>
                                <w:t xml:space="preserve">Full Contractor Selection Process Contractors for </w:t>
                              </w:r>
                            </w:p>
                          </w:txbxContent>
                        </wps:txbx>
                        <wps:bodyPr horzOverflow="overflow" vert="horz" lIns="0" tIns="0" rIns="0" bIns="0" rtlCol="0">
                          <a:noAutofit/>
                        </wps:bodyPr>
                      </wps:wsp>
                      <wps:wsp>
                        <wps:cNvPr id="51" name="Rectangle 51"/>
                        <wps:cNvSpPr/>
                        <wps:spPr>
                          <a:xfrm>
                            <a:off x="3204083" y="166116"/>
                            <a:ext cx="42058" cy="190742"/>
                          </a:xfrm>
                          <a:prstGeom prst="rect">
                            <a:avLst/>
                          </a:prstGeom>
                          <a:ln>
                            <a:noFill/>
                          </a:ln>
                        </wps:spPr>
                        <wps:txbx>
                          <w:txbxContent>
                            <w:p w14:paraId="1E48B205"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52" name="Picture 52"/>
                          <pic:cNvPicPr/>
                        </pic:nvPicPr>
                        <pic:blipFill>
                          <a:blip r:embed="rId16"/>
                          <a:stretch>
                            <a:fillRect/>
                          </a:stretch>
                        </pic:blipFill>
                        <pic:spPr>
                          <a:xfrm>
                            <a:off x="4572" y="420476"/>
                            <a:ext cx="1667256" cy="403860"/>
                          </a:xfrm>
                          <a:prstGeom prst="rect">
                            <a:avLst/>
                          </a:prstGeom>
                        </pic:spPr>
                      </pic:pic>
                      <pic:pic xmlns:pic="http://schemas.openxmlformats.org/drawingml/2006/picture">
                        <pic:nvPicPr>
                          <pic:cNvPr id="53" name="Picture 53"/>
                          <pic:cNvPicPr/>
                        </pic:nvPicPr>
                        <pic:blipFill>
                          <a:blip r:embed="rId17"/>
                          <a:stretch>
                            <a:fillRect/>
                          </a:stretch>
                        </pic:blipFill>
                        <pic:spPr>
                          <a:xfrm>
                            <a:off x="1652016" y="470768"/>
                            <a:ext cx="6096" cy="303275"/>
                          </a:xfrm>
                          <a:prstGeom prst="rect">
                            <a:avLst/>
                          </a:prstGeom>
                        </pic:spPr>
                      </pic:pic>
                      <pic:pic xmlns:pic="http://schemas.openxmlformats.org/drawingml/2006/picture">
                        <pic:nvPicPr>
                          <pic:cNvPr id="54" name="Picture 54"/>
                          <pic:cNvPicPr/>
                        </pic:nvPicPr>
                        <pic:blipFill>
                          <a:blip r:embed="rId18"/>
                          <a:stretch>
                            <a:fillRect/>
                          </a:stretch>
                        </pic:blipFill>
                        <pic:spPr>
                          <a:xfrm>
                            <a:off x="-3047" y="399140"/>
                            <a:ext cx="1655064" cy="393192"/>
                          </a:xfrm>
                          <a:prstGeom prst="rect">
                            <a:avLst/>
                          </a:prstGeom>
                        </pic:spPr>
                      </pic:pic>
                      <wps:wsp>
                        <wps:cNvPr id="55" name="Shape 1491"/>
                        <wps:cNvSpPr/>
                        <wps:spPr>
                          <a:xfrm>
                            <a:off x="0" y="402189"/>
                            <a:ext cx="1652016" cy="388620"/>
                          </a:xfrm>
                          <a:custGeom>
                            <a:avLst/>
                            <a:gdLst/>
                            <a:ahLst/>
                            <a:cxnLst/>
                            <a:rect l="0" t="0" r="0" b="0"/>
                            <a:pathLst>
                              <a:path w="1652016" h="388620">
                                <a:moveTo>
                                  <a:pt x="0" y="388620"/>
                                </a:moveTo>
                                <a:lnTo>
                                  <a:pt x="1652016" y="388620"/>
                                </a:lnTo>
                                <a:lnTo>
                                  <a:pt x="165201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56" name="Picture 56"/>
                          <pic:cNvPicPr/>
                        </pic:nvPicPr>
                        <pic:blipFill>
                          <a:blip r:embed="rId19"/>
                          <a:stretch>
                            <a:fillRect/>
                          </a:stretch>
                        </pic:blipFill>
                        <pic:spPr>
                          <a:xfrm>
                            <a:off x="6096" y="446384"/>
                            <a:ext cx="1638300" cy="300228"/>
                          </a:xfrm>
                          <a:prstGeom prst="rect">
                            <a:avLst/>
                          </a:prstGeom>
                        </pic:spPr>
                      </pic:pic>
                      <wps:wsp>
                        <wps:cNvPr id="57" name="Rectangle 57"/>
                        <wps:cNvSpPr/>
                        <wps:spPr>
                          <a:xfrm>
                            <a:off x="96308" y="446802"/>
                            <a:ext cx="1583434" cy="197231"/>
                          </a:xfrm>
                          <a:prstGeom prst="rect">
                            <a:avLst/>
                          </a:prstGeom>
                          <a:ln>
                            <a:noFill/>
                          </a:ln>
                        </wps:spPr>
                        <wps:txbx>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58" name="Rectangle 58"/>
                        <wps:cNvSpPr/>
                        <wps:spPr>
                          <a:xfrm>
                            <a:off x="1553591" y="446843"/>
                            <a:ext cx="37011" cy="197231"/>
                          </a:xfrm>
                          <a:prstGeom prst="rect">
                            <a:avLst/>
                          </a:prstGeom>
                          <a:ln>
                            <a:noFill/>
                          </a:ln>
                        </wps:spPr>
                        <wps:txbx>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59" name="Rectangle 59"/>
                        <wps:cNvSpPr/>
                        <wps:spPr>
                          <a:xfrm>
                            <a:off x="631190" y="597719"/>
                            <a:ext cx="512106" cy="197231"/>
                          </a:xfrm>
                          <a:prstGeom prst="rect">
                            <a:avLst/>
                          </a:prstGeom>
                          <a:ln>
                            <a:noFill/>
                          </a:ln>
                        </wps:spPr>
                        <wps:txbx>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60" name="Rectangle 60"/>
                        <wps:cNvSpPr/>
                        <wps:spPr>
                          <a:xfrm>
                            <a:off x="1018286" y="597719"/>
                            <a:ext cx="37011" cy="197231"/>
                          </a:xfrm>
                          <a:prstGeom prst="rect">
                            <a:avLst/>
                          </a:prstGeom>
                          <a:ln>
                            <a:noFill/>
                          </a:ln>
                        </wps:spPr>
                        <wps:txbx>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61" name="Picture 61"/>
                          <pic:cNvPicPr/>
                        </pic:nvPicPr>
                        <pic:blipFill>
                          <a:blip r:embed="rId20"/>
                          <a:stretch>
                            <a:fillRect/>
                          </a:stretch>
                        </pic:blipFill>
                        <pic:spPr>
                          <a:xfrm>
                            <a:off x="2098548" y="422001"/>
                            <a:ext cx="1571244" cy="402336"/>
                          </a:xfrm>
                          <a:prstGeom prst="rect">
                            <a:avLst/>
                          </a:prstGeom>
                        </pic:spPr>
                      </pic:pic>
                      <pic:pic xmlns:pic="http://schemas.openxmlformats.org/drawingml/2006/picture">
                        <pic:nvPicPr>
                          <pic:cNvPr id="62" name="Picture 62"/>
                          <pic:cNvPicPr/>
                        </pic:nvPicPr>
                        <pic:blipFill>
                          <a:blip r:embed="rId21"/>
                          <a:stretch>
                            <a:fillRect/>
                          </a:stretch>
                        </pic:blipFill>
                        <pic:spPr>
                          <a:xfrm>
                            <a:off x="3649980" y="472292"/>
                            <a:ext cx="7619" cy="301751"/>
                          </a:xfrm>
                          <a:prstGeom prst="rect">
                            <a:avLst/>
                          </a:prstGeom>
                        </pic:spPr>
                      </pic:pic>
                      <pic:pic xmlns:pic="http://schemas.openxmlformats.org/drawingml/2006/picture">
                        <pic:nvPicPr>
                          <pic:cNvPr id="63" name="Picture 63"/>
                          <pic:cNvPicPr/>
                        </pic:nvPicPr>
                        <pic:blipFill>
                          <a:blip r:embed="rId22"/>
                          <a:stretch>
                            <a:fillRect/>
                          </a:stretch>
                        </pic:blipFill>
                        <pic:spPr>
                          <a:xfrm>
                            <a:off x="2085848" y="399140"/>
                            <a:ext cx="1563624" cy="390144"/>
                          </a:xfrm>
                          <a:prstGeom prst="rect">
                            <a:avLst/>
                          </a:prstGeom>
                        </pic:spPr>
                      </pic:pic>
                      <wps:wsp>
                        <wps:cNvPr id="1504" name="Shape 1503"/>
                        <wps:cNvSpPr/>
                        <wps:spPr>
                          <a:xfrm>
                            <a:off x="2093976" y="403713"/>
                            <a:ext cx="1556004" cy="387096"/>
                          </a:xfrm>
                          <a:custGeom>
                            <a:avLst/>
                            <a:gdLst/>
                            <a:ahLst/>
                            <a:cxnLst/>
                            <a:rect l="0" t="0" r="0" b="0"/>
                            <a:pathLst>
                              <a:path w="1556004" h="387096">
                                <a:moveTo>
                                  <a:pt x="0" y="387096"/>
                                </a:moveTo>
                                <a:lnTo>
                                  <a:pt x="1556004" y="387096"/>
                                </a:lnTo>
                                <a:lnTo>
                                  <a:pt x="155600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1510" name="Picture 1510"/>
                          <pic:cNvPicPr/>
                        </pic:nvPicPr>
                        <pic:blipFill>
                          <a:blip r:embed="rId23"/>
                          <a:stretch>
                            <a:fillRect/>
                          </a:stretch>
                        </pic:blipFill>
                        <pic:spPr>
                          <a:xfrm>
                            <a:off x="2100072" y="447908"/>
                            <a:ext cx="1543812" cy="298704"/>
                          </a:xfrm>
                          <a:prstGeom prst="rect">
                            <a:avLst/>
                          </a:prstGeom>
                        </pic:spPr>
                      </pic:pic>
                      <wps:wsp>
                        <wps:cNvPr id="1512" name="Rectangle 1512"/>
                        <wps:cNvSpPr/>
                        <wps:spPr>
                          <a:xfrm>
                            <a:off x="2455799" y="448366"/>
                            <a:ext cx="96735" cy="197231"/>
                          </a:xfrm>
                          <a:prstGeom prst="rect">
                            <a:avLst/>
                          </a:prstGeom>
                          <a:ln>
                            <a:noFill/>
                          </a:ln>
                        </wps:spPr>
                        <wps:txbx>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wps:txbx>
                        <wps:bodyPr horzOverflow="overflow" vert="horz" lIns="0" tIns="0" rIns="0" bIns="0" rtlCol="0">
                          <a:noAutofit/>
                        </wps:bodyPr>
                      </wps:wsp>
                      <wps:wsp>
                        <wps:cNvPr id="1514" name="Rectangle 1514"/>
                        <wps:cNvSpPr/>
                        <wps:spPr>
                          <a:xfrm>
                            <a:off x="2528951" y="448366"/>
                            <a:ext cx="1047259" cy="197231"/>
                          </a:xfrm>
                          <a:prstGeom prst="rect">
                            <a:avLst/>
                          </a:prstGeom>
                          <a:ln>
                            <a:noFill/>
                          </a:ln>
                        </wps:spPr>
                        <wps:txbx>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wps:txbx>
                        <wps:bodyPr horzOverflow="overflow" vert="horz" lIns="0" tIns="0" rIns="0" bIns="0" rtlCol="0">
                          <a:noAutofit/>
                        </wps:bodyPr>
                      </wps:wsp>
                      <wps:wsp>
                        <wps:cNvPr id="1516" name="Rectangle 1516"/>
                        <wps:cNvSpPr/>
                        <wps:spPr>
                          <a:xfrm>
                            <a:off x="2486279" y="619054"/>
                            <a:ext cx="1024211" cy="197231"/>
                          </a:xfrm>
                          <a:prstGeom prst="rect">
                            <a:avLst/>
                          </a:prstGeom>
                          <a:ln>
                            <a:noFill/>
                          </a:ln>
                        </wps:spPr>
                        <wps:txbx>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1522" name="Rectangle 1522"/>
                        <wps:cNvSpPr/>
                        <wps:spPr>
                          <a:xfrm>
                            <a:off x="3257677" y="619054"/>
                            <a:ext cx="37011" cy="197231"/>
                          </a:xfrm>
                          <a:prstGeom prst="rect">
                            <a:avLst/>
                          </a:prstGeom>
                          <a:ln>
                            <a:noFill/>
                          </a:ln>
                        </wps:spPr>
                        <wps:txbx>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1524" name="Picture 1524"/>
                          <pic:cNvPicPr/>
                        </pic:nvPicPr>
                        <pic:blipFill>
                          <a:blip r:embed="rId24"/>
                          <a:stretch>
                            <a:fillRect/>
                          </a:stretch>
                        </pic:blipFill>
                        <pic:spPr>
                          <a:xfrm>
                            <a:off x="4045537" y="420249"/>
                            <a:ext cx="1555862" cy="455177"/>
                          </a:xfrm>
                          <a:prstGeom prst="rect">
                            <a:avLst/>
                          </a:prstGeom>
                        </pic:spPr>
                      </pic:pic>
                      <pic:pic xmlns:pic="http://schemas.openxmlformats.org/drawingml/2006/picture">
                        <pic:nvPicPr>
                          <pic:cNvPr id="31808" name="Picture 31808"/>
                          <pic:cNvPicPr/>
                        </pic:nvPicPr>
                        <pic:blipFill>
                          <a:blip r:embed="rId25"/>
                          <a:stretch>
                            <a:fillRect/>
                          </a:stretch>
                        </pic:blipFill>
                        <pic:spPr>
                          <a:xfrm>
                            <a:off x="5596128" y="470768"/>
                            <a:ext cx="7620" cy="480060"/>
                          </a:xfrm>
                          <a:prstGeom prst="rect">
                            <a:avLst/>
                          </a:prstGeom>
                        </pic:spPr>
                      </pic:pic>
                      <pic:pic xmlns:pic="http://schemas.openxmlformats.org/drawingml/2006/picture">
                        <pic:nvPicPr>
                          <pic:cNvPr id="31809" name="Picture 31809"/>
                          <pic:cNvPicPr/>
                        </pic:nvPicPr>
                        <pic:blipFill>
                          <a:blip r:embed="rId26"/>
                          <a:stretch>
                            <a:fillRect/>
                          </a:stretch>
                        </pic:blipFill>
                        <pic:spPr>
                          <a:xfrm>
                            <a:off x="4030757" y="356862"/>
                            <a:ext cx="1557528" cy="488400"/>
                          </a:xfrm>
                          <a:prstGeom prst="rect">
                            <a:avLst/>
                          </a:prstGeom>
                        </pic:spPr>
                      </pic:pic>
                      <wps:wsp>
                        <wps:cNvPr id="31810" name="Shape 1515"/>
                        <wps:cNvSpPr/>
                        <wps:spPr>
                          <a:xfrm>
                            <a:off x="4042068" y="402077"/>
                            <a:ext cx="1552956" cy="443107"/>
                          </a:xfrm>
                          <a:custGeom>
                            <a:avLst/>
                            <a:gdLst/>
                            <a:ahLst/>
                            <a:cxnLst/>
                            <a:rect l="0" t="0" r="0" b="0"/>
                            <a:pathLst>
                              <a:path w="1552956" h="565404">
                                <a:moveTo>
                                  <a:pt x="0" y="565404"/>
                                </a:moveTo>
                                <a:lnTo>
                                  <a:pt x="1552956" y="565404"/>
                                </a:lnTo>
                                <a:lnTo>
                                  <a:pt x="1552956"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1811" name="Picture 31811"/>
                          <pic:cNvPicPr/>
                        </pic:nvPicPr>
                        <pic:blipFill>
                          <a:blip r:embed="rId27"/>
                          <a:stretch>
                            <a:fillRect/>
                          </a:stretch>
                        </pic:blipFill>
                        <pic:spPr>
                          <a:xfrm>
                            <a:off x="4050424" y="446343"/>
                            <a:ext cx="1539240" cy="405098"/>
                          </a:xfrm>
                          <a:prstGeom prst="rect">
                            <a:avLst/>
                          </a:prstGeom>
                        </pic:spPr>
                      </pic:pic>
                      <wps:wsp>
                        <wps:cNvPr id="31812" name="Rectangle 31812"/>
                        <wps:cNvSpPr/>
                        <wps:spPr>
                          <a:xfrm>
                            <a:off x="4116688" y="472297"/>
                            <a:ext cx="1427376" cy="326085"/>
                          </a:xfrm>
                          <a:prstGeom prst="rect">
                            <a:avLst/>
                          </a:prstGeom>
                          <a:ln>
                            <a:noFill/>
                          </a:ln>
                        </wps:spPr>
                        <wps:txbx>
                          <w:txbxContent>
                            <w:p w14:paraId="3A95C787" w14:textId="77777777" w:rsidR="009B4937" w:rsidRDefault="009B4937" w:rsidP="00B06EC8">
                              <w:pPr>
                                <w:spacing w:after="160" w:line="259" w:lineRule="auto"/>
                                <w:ind w:left="0" w:firstLine="0"/>
                                <w:jc w:val="center"/>
                              </w:pPr>
                              <w:r>
                                <w:rPr>
                                  <w:rFonts w:ascii="Cambria" w:eastAsia="Cambria" w:hAnsi="Cambria" w:cs="Cambria"/>
                                </w:rPr>
                                <w:t>Companies and Technical Consultants</w:t>
                              </w:r>
                            </w:p>
                          </w:txbxContent>
                        </wps:txbx>
                        <wps:bodyPr horzOverflow="overflow" vert="horz" lIns="0" tIns="0" rIns="0" bIns="0" rtlCol="0">
                          <a:noAutofit/>
                        </wps:bodyPr>
                      </wps:wsp>
                      <wps:wsp>
                        <wps:cNvPr id="31813" name="Rectangle 31813"/>
                        <wps:cNvSpPr/>
                        <wps:spPr>
                          <a:xfrm>
                            <a:off x="5170678" y="747070"/>
                            <a:ext cx="37011" cy="197231"/>
                          </a:xfrm>
                          <a:prstGeom prst="rect">
                            <a:avLst/>
                          </a:prstGeom>
                          <a:ln>
                            <a:noFill/>
                          </a:ln>
                        </wps:spPr>
                        <wps:txbx>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1814" name="Shape 1523"/>
                        <wps:cNvSpPr/>
                        <wps:spPr>
                          <a:xfrm>
                            <a:off x="4273747" y="1941271"/>
                            <a:ext cx="1307809" cy="559328"/>
                          </a:xfrm>
                          <a:custGeom>
                            <a:avLst/>
                            <a:gdLst/>
                            <a:ahLst/>
                            <a:cxnLst/>
                            <a:rect l="0" t="0" r="0" b="0"/>
                            <a:pathLst>
                              <a:path w="1371600" h="731520">
                                <a:moveTo>
                                  <a:pt x="0" y="731520"/>
                                </a:moveTo>
                                <a:lnTo>
                                  <a:pt x="1371600" y="731520"/>
                                </a:lnTo>
                                <a:lnTo>
                                  <a:pt x="1371600"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16" name="Rectangle 31816"/>
                        <wps:cNvSpPr/>
                        <wps:spPr>
                          <a:xfrm>
                            <a:off x="4348646" y="1998996"/>
                            <a:ext cx="1195418" cy="446397"/>
                          </a:xfrm>
                          <a:prstGeom prst="rect">
                            <a:avLst/>
                          </a:prstGeom>
                          <a:ln>
                            <a:noFill/>
                          </a:ln>
                        </wps:spPr>
                        <wps:txbx>
                          <w:txbxContent>
                            <w:p w14:paraId="79B5CAC6" w14:textId="77777777" w:rsidR="009B4937" w:rsidRPr="00B45D08" w:rsidRDefault="009B4937" w:rsidP="00B06EC8">
                              <w:pPr>
                                <w:spacing w:after="160" w:line="259" w:lineRule="auto"/>
                                <w:ind w:left="0" w:firstLine="0"/>
                                <w:jc w:val="center"/>
                                <w:rPr>
                                  <w:sz w:val="22"/>
                                  <w:szCs w:val="24"/>
                                </w:rPr>
                              </w:pPr>
                              <w:r>
                                <w:rPr>
                                  <w:szCs w:val="24"/>
                                </w:rPr>
                                <w:t>Review Proposal and Provide Written Comments</w:t>
                              </w:r>
                            </w:p>
                          </w:txbxContent>
                        </wps:txbx>
                        <wps:bodyPr horzOverflow="overflow" vert="horz" lIns="0" tIns="0" rIns="0" bIns="0" rtlCol="0">
                          <a:noAutofit/>
                        </wps:bodyPr>
                      </wps:wsp>
                      <wps:wsp>
                        <wps:cNvPr id="31817" name="Rectangle 31817"/>
                        <wps:cNvSpPr/>
                        <wps:spPr>
                          <a:xfrm>
                            <a:off x="5094478" y="1701290"/>
                            <a:ext cx="38005" cy="172357"/>
                          </a:xfrm>
                          <a:prstGeom prst="rect">
                            <a:avLst/>
                          </a:prstGeom>
                          <a:ln>
                            <a:noFill/>
                          </a:ln>
                        </wps:spPr>
                        <wps:txbx>
                          <w:txbxContent>
                            <w:p w14:paraId="4A8DA4F5"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8" name="Rectangle 31818"/>
                        <wps:cNvSpPr/>
                        <wps:spPr>
                          <a:xfrm>
                            <a:off x="5370322" y="2089910"/>
                            <a:ext cx="38005" cy="172357"/>
                          </a:xfrm>
                          <a:prstGeom prst="rect">
                            <a:avLst/>
                          </a:prstGeom>
                          <a:ln>
                            <a:noFill/>
                          </a:ln>
                        </wps:spPr>
                        <wps:txbx>
                          <w:txbxContent>
                            <w:p w14:paraId="50B84E8B"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19" name="Shape 1534"/>
                        <wps:cNvSpPr/>
                        <wps:spPr>
                          <a:xfrm>
                            <a:off x="2045758" y="3599789"/>
                            <a:ext cx="1650473" cy="464027"/>
                          </a:xfrm>
                          <a:custGeom>
                            <a:avLst/>
                            <a:gdLst/>
                            <a:ahLst/>
                            <a:cxnLst/>
                            <a:rect l="0" t="0" r="0" b="0"/>
                            <a:pathLst>
                              <a:path w="1592580" h="384048">
                                <a:moveTo>
                                  <a:pt x="0" y="0"/>
                                </a:moveTo>
                                <a:lnTo>
                                  <a:pt x="1592580" y="0"/>
                                </a:lnTo>
                                <a:lnTo>
                                  <a:pt x="1592580" y="336042"/>
                                </a:lnTo>
                                <a:lnTo>
                                  <a:pt x="1544574" y="384048"/>
                                </a:lnTo>
                                <a:lnTo>
                                  <a:pt x="0" y="384048"/>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1820" name="Shape 1535"/>
                        <wps:cNvSpPr/>
                        <wps:spPr>
                          <a:xfrm>
                            <a:off x="3611880" y="3890624"/>
                            <a:ext cx="48006" cy="48006"/>
                          </a:xfrm>
                          <a:custGeom>
                            <a:avLst/>
                            <a:gdLst/>
                            <a:ahLst/>
                            <a:cxnLst/>
                            <a:rect l="0" t="0" r="0" b="0"/>
                            <a:pathLst>
                              <a:path w="48006" h="48006">
                                <a:moveTo>
                                  <a:pt x="48006" y="0"/>
                                </a:moveTo>
                                <a:lnTo>
                                  <a:pt x="0" y="48006"/>
                                </a:lnTo>
                                <a:lnTo>
                                  <a:pt x="9652" y="9652"/>
                                </a:lnTo>
                                <a:lnTo>
                                  <a:pt x="48006"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1821" name="Shape 1536"/>
                        <wps:cNvSpPr/>
                        <wps:spPr>
                          <a:xfrm>
                            <a:off x="2045944" y="3600575"/>
                            <a:ext cx="1672732" cy="483491"/>
                          </a:xfrm>
                          <a:custGeom>
                            <a:avLst/>
                            <a:gdLst/>
                            <a:ahLst/>
                            <a:cxnLst/>
                            <a:rect l="0" t="0" r="0" b="0"/>
                            <a:pathLst>
                              <a:path w="1592580" h="384048">
                                <a:moveTo>
                                  <a:pt x="1544574" y="384048"/>
                                </a:moveTo>
                                <a:lnTo>
                                  <a:pt x="1554226" y="345694"/>
                                </a:lnTo>
                                <a:lnTo>
                                  <a:pt x="1592580" y="336042"/>
                                </a:lnTo>
                                <a:lnTo>
                                  <a:pt x="1544574" y="384048"/>
                                </a:lnTo>
                                <a:lnTo>
                                  <a:pt x="0" y="384048"/>
                                </a:lnTo>
                                <a:lnTo>
                                  <a:pt x="0" y="0"/>
                                </a:lnTo>
                                <a:lnTo>
                                  <a:pt x="1592580" y="0"/>
                                </a:lnTo>
                                <a:lnTo>
                                  <a:pt x="1592580" y="336042"/>
                                </a:lnTo>
                              </a:path>
                            </a:pathLst>
                          </a:custGeom>
                          <a:ln w="38100" cap="flat">
                            <a:round/>
                          </a:ln>
                        </wps:spPr>
                        <wps:style>
                          <a:lnRef idx="1">
                            <a:srgbClr val="4F6128"/>
                          </a:lnRef>
                          <a:fillRef idx="0">
                            <a:srgbClr val="000000">
                              <a:alpha val="0"/>
                            </a:srgbClr>
                          </a:fillRef>
                          <a:effectRef idx="0">
                            <a:scrgbClr r="0" g="0" b="0"/>
                          </a:effectRef>
                          <a:fontRef idx="none"/>
                        </wps:style>
                        <wps:bodyPr/>
                      </wps:wsp>
                      <wps:wsp>
                        <wps:cNvPr id="31822" name="Rectangle 31822"/>
                        <wps:cNvSpPr/>
                        <wps:spPr>
                          <a:xfrm>
                            <a:off x="2116836" y="3704634"/>
                            <a:ext cx="1506008" cy="285450"/>
                          </a:xfrm>
                          <a:prstGeom prst="rect">
                            <a:avLst/>
                          </a:prstGeom>
                          <a:ln>
                            <a:noFill/>
                          </a:ln>
                        </wps:spPr>
                        <wps:txbx>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wps:txbx>
                        <wps:bodyPr horzOverflow="overflow" vert="horz" lIns="0" tIns="0" rIns="0" bIns="0" rtlCol="0">
                          <a:noAutofit/>
                        </wps:bodyPr>
                      </wps:wsp>
                      <wps:wsp>
                        <wps:cNvPr id="31823" name="Rectangle 31823"/>
                        <wps:cNvSpPr/>
                        <wps:spPr>
                          <a:xfrm>
                            <a:off x="2867279" y="3600575"/>
                            <a:ext cx="38005" cy="172357"/>
                          </a:xfrm>
                          <a:prstGeom prst="rect">
                            <a:avLst/>
                          </a:prstGeom>
                          <a:ln>
                            <a:noFill/>
                          </a:ln>
                        </wps:spPr>
                        <wps:txbx>
                          <w:txbxContent>
                            <w:p w14:paraId="0738565A"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24" name="Shape 1544"/>
                        <wps:cNvSpPr/>
                        <wps:spPr>
                          <a:xfrm>
                            <a:off x="1686215" y="521521"/>
                            <a:ext cx="392521" cy="76200"/>
                          </a:xfrm>
                          <a:custGeom>
                            <a:avLst/>
                            <a:gdLst/>
                            <a:ahLst/>
                            <a:cxnLst/>
                            <a:rect l="0" t="0" r="0" b="0"/>
                            <a:pathLst>
                              <a:path w="441833" h="76200">
                                <a:moveTo>
                                  <a:pt x="365633" y="0"/>
                                </a:moveTo>
                                <a:lnTo>
                                  <a:pt x="441833" y="38227"/>
                                </a:lnTo>
                                <a:lnTo>
                                  <a:pt x="365506" y="76200"/>
                                </a:lnTo>
                                <a:lnTo>
                                  <a:pt x="365559" y="44437"/>
                                </a:lnTo>
                                <a:lnTo>
                                  <a:pt x="0" y="44069"/>
                                </a:lnTo>
                                <a:lnTo>
                                  <a:pt x="0" y="31369"/>
                                </a:lnTo>
                                <a:lnTo>
                                  <a:pt x="365580" y="31737"/>
                                </a:lnTo>
                                <a:lnTo>
                                  <a:pt x="3656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1825" name="Picture 31825"/>
                          <pic:cNvPicPr/>
                        </pic:nvPicPr>
                        <pic:blipFill>
                          <a:blip r:embed="rId30"/>
                          <a:stretch>
                            <a:fillRect/>
                          </a:stretch>
                        </pic:blipFill>
                        <pic:spPr>
                          <a:xfrm>
                            <a:off x="2078736" y="1054460"/>
                            <a:ext cx="1527048" cy="256032"/>
                          </a:xfrm>
                          <a:prstGeom prst="rect">
                            <a:avLst/>
                          </a:prstGeom>
                        </pic:spPr>
                      </pic:pic>
                      <wps:wsp>
                        <wps:cNvPr id="31826" name="Rectangle 31826"/>
                        <wps:cNvSpPr/>
                        <wps:spPr>
                          <a:xfrm>
                            <a:off x="2143149" y="1054460"/>
                            <a:ext cx="1534077" cy="198630"/>
                          </a:xfrm>
                          <a:prstGeom prst="rect">
                            <a:avLst/>
                          </a:prstGeom>
                          <a:ln>
                            <a:noFill/>
                          </a:ln>
                        </wps:spPr>
                        <wps:txbx>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wps:txbx>
                        <wps:bodyPr horzOverflow="overflow" vert="horz" lIns="0" tIns="0" rIns="0" bIns="0" rtlCol="0">
                          <a:noAutofit/>
                        </wps:bodyPr>
                      </wps:wsp>
                      <wps:wsp>
                        <wps:cNvPr id="31827" name="Rectangle 31827"/>
                        <wps:cNvSpPr/>
                        <wps:spPr>
                          <a:xfrm>
                            <a:off x="3376549" y="1120140"/>
                            <a:ext cx="42058" cy="190742"/>
                          </a:xfrm>
                          <a:prstGeom prst="rect">
                            <a:avLst/>
                          </a:prstGeom>
                          <a:ln>
                            <a:noFill/>
                          </a:ln>
                        </wps:spPr>
                        <wps:txbx>
                          <w:txbxContent>
                            <w:p w14:paraId="21C0F58A" w14:textId="77777777" w:rsidR="009B4937" w:rsidRDefault="009B4937" w:rsidP="00B06EC8">
                              <w:pPr>
                                <w:spacing w:after="160" w:line="259" w:lineRule="auto"/>
                                <w:ind w:left="0" w:firstLine="0"/>
                              </w:pPr>
                              <w:r>
                                <w:t xml:space="preserve"> </w:t>
                              </w:r>
                            </w:p>
                          </w:txbxContent>
                        </wps:txbx>
                        <wps:bodyPr horzOverflow="overflow" vert="horz" lIns="0" tIns="0" rIns="0" bIns="0" rtlCol="0">
                          <a:noAutofit/>
                        </wps:bodyPr>
                      </wps:wsp>
                      <wps:wsp>
                        <wps:cNvPr id="31828" name="Shape 1556"/>
                        <wps:cNvSpPr/>
                        <wps:spPr>
                          <a:xfrm>
                            <a:off x="2100072" y="2337610"/>
                            <a:ext cx="1554480" cy="234103"/>
                          </a:xfrm>
                          <a:custGeom>
                            <a:avLst/>
                            <a:gdLst/>
                            <a:ahLst/>
                            <a:cxnLst/>
                            <a:rect l="0" t="0" r="0" b="0"/>
                            <a:pathLst>
                              <a:path w="1554480" h="362712">
                                <a:moveTo>
                                  <a:pt x="0" y="362712"/>
                                </a:moveTo>
                                <a:lnTo>
                                  <a:pt x="1554480" y="362712"/>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29" name="Rectangle 31829"/>
                        <wps:cNvSpPr/>
                        <wps:spPr>
                          <a:xfrm>
                            <a:off x="2419336" y="2372908"/>
                            <a:ext cx="1014562" cy="188400"/>
                          </a:xfrm>
                          <a:prstGeom prst="rect">
                            <a:avLst/>
                          </a:prstGeom>
                          <a:ln>
                            <a:noFill/>
                          </a:ln>
                        </wps:spPr>
                        <wps:txbx>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wps:txbx>
                        <wps:bodyPr horzOverflow="overflow" vert="horz" lIns="0" tIns="0" rIns="0" bIns="0" rtlCol="0">
                          <a:noAutofit/>
                        </wps:bodyPr>
                      </wps:wsp>
                      <wps:wsp>
                        <wps:cNvPr id="31831" name="Rectangle 31831"/>
                        <wps:cNvSpPr/>
                        <wps:spPr>
                          <a:xfrm>
                            <a:off x="3295777" y="2536823"/>
                            <a:ext cx="38005" cy="172357"/>
                          </a:xfrm>
                          <a:prstGeom prst="rect">
                            <a:avLst/>
                          </a:prstGeom>
                          <a:ln>
                            <a:noFill/>
                          </a:ln>
                        </wps:spPr>
                        <wps:txbx>
                          <w:txbxContent>
                            <w:p w14:paraId="7C89BDB6"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2" name="Shape 1565"/>
                        <wps:cNvSpPr/>
                        <wps:spPr>
                          <a:xfrm>
                            <a:off x="2093401" y="1546089"/>
                            <a:ext cx="1556004" cy="246268"/>
                          </a:xfrm>
                          <a:custGeom>
                            <a:avLst/>
                            <a:gdLst/>
                            <a:ahLst/>
                            <a:cxnLst/>
                            <a:rect l="0" t="0" r="0" b="0"/>
                            <a:pathLst>
                              <a:path w="1556004" h="792480">
                                <a:moveTo>
                                  <a:pt x="0" y="792480"/>
                                </a:moveTo>
                                <a:lnTo>
                                  <a:pt x="1556004" y="792480"/>
                                </a:lnTo>
                                <a:lnTo>
                                  <a:pt x="15560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3" name="Rectangle 31833"/>
                        <wps:cNvSpPr/>
                        <wps:spPr>
                          <a:xfrm>
                            <a:off x="2126614" y="1606386"/>
                            <a:ext cx="1454862" cy="162779"/>
                          </a:xfrm>
                          <a:prstGeom prst="rect">
                            <a:avLst/>
                          </a:prstGeom>
                          <a:ln>
                            <a:noFill/>
                          </a:ln>
                        </wps:spPr>
                        <wps:txbx>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wps:txbx>
                        <wps:bodyPr horzOverflow="overflow" vert="horz" lIns="0" tIns="0" rIns="0" bIns="0" rtlCol="0">
                          <a:noAutofit/>
                        </wps:bodyPr>
                      </wps:wsp>
                      <wps:wsp>
                        <wps:cNvPr id="31834" name="Shape 1576"/>
                        <wps:cNvSpPr/>
                        <wps:spPr>
                          <a:xfrm>
                            <a:off x="4280210" y="3016271"/>
                            <a:ext cx="1308074" cy="600296"/>
                          </a:xfrm>
                          <a:custGeom>
                            <a:avLst/>
                            <a:gdLst/>
                            <a:ahLst/>
                            <a:cxnLst/>
                            <a:rect l="0" t="0" r="0" b="0"/>
                            <a:pathLst>
                              <a:path w="1458468" h="665988">
                                <a:moveTo>
                                  <a:pt x="0" y="665988"/>
                                </a:moveTo>
                                <a:lnTo>
                                  <a:pt x="1458468" y="665988"/>
                                </a:lnTo>
                                <a:lnTo>
                                  <a:pt x="145846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wps:wsp>
                        <wps:cNvPr id="31835" name="Rectangle 31835"/>
                        <wps:cNvSpPr/>
                        <wps:spPr>
                          <a:xfrm>
                            <a:off x="5544058" y="2523107"/>
                            <a:ext cx="38005" cy="172358"/>
                          </a:xfrm>
                          <a:prstGeom prst="rect">
                            <a:avLst/>
                          </a:prstGeom>
                          <a:ln>
                            <a:noFill/>
                          </a:ln>
                        </wps:spPr>
                        <wps:txbx>
                          <w:txbxContent>
                            <w:p w14:paraId="249A27EC"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6" name="Rectangle 31836"/>
                        <wps:cNvSpPr/>
                        <wps:spPr>
                          <a:xfrm>
                            <a:off x="4312638" y="3072020"/>
                            <a:ext cx="1218288" cy="463021"/>
                          </a:xfrm>
                          <a:prstGeom prst="rect">
                            <a:avLst/>
                          </a:prstGeom>
                          <a:ln>
                            <a:noFill/>
                          </a:ln>
                        </wps:spPr>
                        <wps:txbx>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wps:txbx>
                        <wps:bodyPr horzOverflow="overflow" vert="horz" lIns="0" tIns="0" rIns="0" bIns="0" rtlCol="0">
                          <a:noAutofit/>
                        </wps:bodyPr>
                      </wps:wsp>
                      <wps:wsp>
                        <wps:cNvPr id="31837" name="Rectangle 31837"/>
                        <wps:cNvSpPr/>
                        <wps:spPr>
                          <a:xfrm>
                            <a:off x="5432806" y="2925443"/>
                            <a:ext cx="38005" cy="172357"/>
                          </a:xfrm>
                          <a:prstGeom prst="rect">
                            <a:avLst/>
                          </a:prstGeom>
                          <a:ln>
                            <a:noFill/>
                          </a:ln>
                        </wps:spPr>
                        <wps:txbx>
                          <w:txbxContent>
                            <w:p w14:paraId="4A1675D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31838" name="Shape 1588"/>
                        <wps:cNvSpPr/>
                        <wps:spPr>
                          <a:xfrm>
                            <a:off x="2098481" y="3161832"/>
                            <a:ext cx="1554480" cy="309495"/>
                          </a:xfrm>
                          <a:custGeom>
                            <a:avLst/>
                            <a:gdLst/>
                            <a:ahLst/>
                            <a:cxnLst/>
                            <a:rect l="0" t="0" r="0" b="0"/>
                            <a:pathLst>
                              <a:path w="1554480" h="364236">
                                <a:moveTo>
                                  <a:pt x="0" y="364236"/>
                                </a:moveTo>
                                <a:lnTo>
                                  <a:pt x="1554480" y="364236"/>
                                </a:lnTo>
                                <a:lnTo>
                                  <a:pt x="155448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wps:wsp>
                        <wps:cNvPr id="31839" name="Rectangle 31839"/>
                        <wps:cNvSpPr/>
                        <wps:spPr>
                          <a:xfrm>
                            <a:off x="2116644" y="3183141"/>
                            <a:ext cx="1522200" cy="268027"/>
                          </a:xfrm>
                          <a:prstGeom prst="rect">
                            <a:avLst/>
                          </a:prstGeom>
                          <a:ln>
                            <a:noFill/>
                          </a:ln>
                        </wps:spPr>
                        <wps:txbx>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wps:txbx>
                        <wps:bodyPr horzOverflow="overflow" vert="horz" lIns="0" tIns="0" rIns="0" bIns="0" rtlCol="0">
                          <a:noAutofit/>
                        </wps:bodyPr>
                      </wps:wsp>
                      <wps:wsp>
                        <wps:cNvPr id="1537" name="Shape 1600"/>
                        <wps:cNvSpPr/>
                        <wps:spPr>
                          <a:xfrm>
                            <a:off x="14298" y="3575942"/>
                            <a:ext cx="1623060" cy="558736"/>
                          </a:xfrm>
                          <a:custGeom>
                            <a:avLst/>
                            <a:gdLst/>
                            <a:ahLst/>
                            <a:cxnLst/>
                            <a:rect l="0" t="0" r="0" b="0"/>
                            <a:pathLst>
                              <a:path w="1623060" h="717804">
                                <a:moveTo>
                                  <a:pt x="0" y="717804"/>
                                </a:moveTo>
                                <a:lnTo>
                                  <a:pt x="1623060" y="717804"/>
                                </a:lnTo>
                                <a:lnTo>
                                  <a:pt x="1623060" y="0"/>
                                </a:lnTo>
                                <a:lnTo>
                                  <a:pt x="0" y="0"/>
                                </a:lnTo>
                                <a:close/>
                              </a:path>
                            </a:pathLst>
                          </a:custGeom>
                          <a:ln w="28956" cap="flat">
                            <a:miter lim="101600"/>
                          </a:ln>
                        </wps:spPr>
                        <wps:style>
                          <a:lnRef idx="1">
                            <a:srgbClr val="4F81BC"/>
                          </a:lnRef>
                          <a:fillRef idx="0">
                            <a:srgbClr val="000000">
                              <a:alpha val="0"/>
                            </a:srgbClr>
                          </a:fillRef>
                          <a:effectRef idx="0">
                            <a:scrgbClr r="0" g="0" b="0"/>
                          </a:effectRef>
                          <a:fontRef idx="none"/>
                        </wps:style>
                        <wps:bodyPr/>
                      </wps:wsp>
                      <wps:wsp>
                        <wps:cNvPr id="1545" name="Rectangle 1545"/>
                        <wps:cNvSpPr/>
                        <wps:spPr>
                          <a:xfrm>
                            <a:off x="70343" y="3622924"/>
                            <a:ext cx="1520115" cy="460613"/>
                          </a:xfrm>
                          <a:prstGeom prst="rect">
                            <a:avLst/>
                          </a:prstGeom>
                          <a:ln>
                            <a:noFill/>
                          </a:ln>
                        </wps:spPr>
                        <wps:txbx>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wps:txbx>
                        <wps:bodyPr horzOverflow="overflow" vert="horz" lIns="0" tIns="0" rIns="0" bIns="0" rtlCol="0">
                          <a:noAutofit/>
                        </wps:bodyPr>
                      </wps:wsp>
                      <wps:wsp>
                        <wps:cNvPr id="1550" name="Rectangle 1550"/>
                        <wps:cNvSpPr/>
                        <wps:spPr>
                          <a:xfrm>
                            <a:off x="1265174" y="3535043"/>
                            <a:ext cx="38005" cy="172357"/>
                          </a:xfrm>
                          <a:prstGeom prst="rect">
                            <a:avLst/>
                          </a:prstGeom>
                          <a:ln>
                            <a:noFill/>
                          </a:ln>
                        </wps:spPr>
                        <wps:txbx>
                          <w:txbxContent>
                            <w:p w14:paraId="6556E90F"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4" name="Rectangle 1554"/>
                        <wps:cNvSpPr/>
                        <wps:spPr>
                          <a:xfrm>
                            <a:off x="1564259" y="3535043"/>
                            <a:ext cx="38005" cy="172357"/>
                          </a:xfrm>
                          <a:prstGeom prst="rect">
                            <a:avLst/>
                          </a:prstGeom>
                          <a:ln>
                            <a:noFill/>
                          </a:ln>
                        </wps:spPr>
                        <wps:txbx>
                          <w:txbxContent>
                            <w:p w14:paraId="40E7BEE8"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55" name="Rectangle 1555"/>
                        <wps:cNvSpPr/>
                        <wps:spPr>
                          <a:xfrm>
                            <a:off x="585785" y="2781329"/>
                            <a:ext cx="584789" cy="172358"/>
                          </a:xfrm>
                          <a:prstGeom prst="rect">
                            <a:avLst/>
                          </a:prstGeom>
                          <a:ln>
                            <a:noFill/>
                          </a:ln>
                        </wps:spPr>
                        <wps:txbx>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wps:txbx>
                        <wps:bodyPr horzOverflow="overflow" vert="horz" lIns="0" tIns="0" rIns="0" bIns="0" rtlCol="0">
                          <a:noAutofit/>
                        </wps:bodyPr>
                      </wps:wsp>
                      <wps:wsp>
                        <wps:cNvPr id="1557" name="Rectangle 1557"/>
                        <wps:cNvSpPr/>
                        <wps:spPr>
                          <a:xfrm>
                            <a:off x="1473962" y="2445383"/>
                            <a:ext cx="38005" cy="172358"/>
                          </a:xfrm>
                          <a:prstGeom prst="rect">
                            <a:avLst/>
                          </a:prstGeom>
                          <a:ln>
                            <a:noFill/>
                          </a:ln>
                        </wps:spPr>
                        <wps:txbx>
                          <w:txbxContent>
                            <w:p w14:paraId="43571731" w14:textId="77777777" w:rsidR="009B4937" w:rsidRDefault="009B4937" w:rsidP="00B06EC8">
                              <w:pPr>
                                <w:spacing w:after="160" w:line="259" w:lineRule="auto"/>
                                <w:ind w:left="0" w:firstLine="0"/>
                              </w:pPr>
                              <w:r>
                                <w:rPr>
                                  <w:sz w:val="18"/>
                                </w:rPr>
                                <w:t xml:space="preserve"> </w:t>
                              </w:r>
                            </w:p>
                          </w:txbxContent>
                        </wps:txbx>
                        <wps:bodyPr horzOverflow="overflow" vert="horz" lIns="0" tIns="0" rIns="0" bIns="0" rtlCol="0">
                          <a:noAutofit/>
                        </wps:bodyPr>
                      </wps:wsp>
                      <wps:wsp>
                        <wps:cNvPr id="1564" name="Shape 1622"/>
                        <wps:cNvSpPr/>
                        <wps:spPr>
                          <a:xfrm rot="20849563">
                            <a:off x="2823058" y="818270"/>
                            <a:ext cx="75169" cy="124962"/>
                          </a:xfrm>
                          <a:custGeom>
                            <a:avLst/>
                            <a:gdLst/>
                            <a:ahLst/>
                            <a:cxnLst/>
                            <a:rect l="0" t="0" r="0" b="0"/>
                            <a:pathLst>
                              <a:path w="74676" h="146686">
                                <a:moveTo>
                                  <a:pt x="45593" y="0"/>
                                </a:moveTo>
                                <a:lnTo>
                                  <a:pt x="58039" y="2540"/>
                                </a:lnTo>
                                <a:lnTo>
                                  <a:pt x="43552" y="73352"/>
                                </a:lnTo>
                                <a:lnTo>
                                  <a:pt x="74676" y="79756"/>
                                </a:lnTo>
                                <a:lnTo>
                                  <a:pt x="21971" y="146686"/>
                                </a:lnTo>
                                <a:lnTo>
                                  <a:pt x="0" y="64389"/>
                                </a:lnTo>
                                <a:lnTo>
                                  <a:pt x="31111" y="70791"/>
                                </a:lnTo>
                                <a:lnTo>
                                  <a:pt x="45593"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66" name="Shape 1624"/>
                        <wps:cNvSpPr/>
                        <wps:spPr>
                          <a:xfrm>
                            <a:off x="2824990" y="1398500"/>
                            <a:ext cx="85876" cy="132126"/>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5" name="Shape 1625"/>
                        <wps:cNvSpPr/>
                        <wps:spPr>
                          <a:xfrm>
                            <a:off x="2827076" y="2202618"/>
                            <a:ext cx="96244" cy="134089"/>
                          </a:xfrm>
                          <a:custGeom>
                            <a:avLst/>
                            <a:gdLst/>
                            <a:ahLst/>
                            <a:cxnLst/>
                            <a:rect l="0" t="0" r="0" b="0"/>
                            <a:pathLst>
                              <a:path w="76200" h="145542">
                                <a:moveTo>
                                  <a:pt x="31750" y="0"/>
                                </a:moveTo>
                                <a:lnTo>
                                  <a:pt x="44450" y="0"/>
                                </a:lnTo>
                                <a:lnTo>
                                  <a:pt x="44450" y="69267"/>
                                </a:lnTo>
                                <a:lnTo>
                                  <a:pt x="76200" y="69214"/>
                                </a:lnTo>
                                <a:lnTo>
                                  <a:pt x="38227" y="145542"/>
                                </a:lnTo>
                                <a:lnTo>
                                  <a:pt x="0" y="69342"/>
                                </a:lnTo>
                                <a:lnTo>
                                  <a:pt x="31750" y="69288"/>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s:wsp>
                        <wps:cNvPr id="1577" name="Shape 1626"/>
                        <wps:cNvSpPr/>
                        <wps:spPr>
                          <a:xfrm>
                            <a:off x="2828822" y="2571594"/>
                            <a:ext cx="103255" cy="116019"/>
                          </a:xfrm>
                          <a:custGeom>
                            <a:avLst/>
                            <a:gdLst/>
                            <a:ahLst/>
                            <a:cxnLst/>
                            <a:rect l="0" t="0" r="0" b="0"/>
                            <a:pathLst>
                              <a:path w="76200" h="145415">
                                <a:moveTo>
                                  <a:pt x="31750" y="0"/>
                                </a:moveTo>
                                <a:lnTo>
                                  <a:pt x="44450" y="0"/>
                                </a:lnTo>
                                <a:lnTo>
                                  <a:pt x="44450" y="69215"/>
                                </a:lnTo>
                                <a:lnTo>
                                  <a:pt x="76200" y="69215"/>
                                </a:lnTo>
                                <a:lnTo>
                                  <a:pt x="38227" y="145415"/>
                                </a:lnTo>
                                <a:lnTo>
                                  <a:pt x="0" y="69215"/>
                                </a:lnTo>
                                <a:lnTo>
                                  <a:pt x="31750" y="69215"/>
                                </a:lnTo>
                                <a:lnTo>
                                  <a:pt x="31750" y="0"/>
                                </a:lnTo>
                                <a:close/>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1E881F" id="Group 44" o:spid="_x0000_s1159" style="width:497.25pt;height:325.55pt;mso-position-horizontal-relative:char;mso-position-vertical-relative:line" coordorigin="-30" coordsize="63150,413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">
                <v:shape id="Picture 45" o:spid="_x0000_s1160" type="#_x0000_t75" style="position:absolute;left:1935;top:105;width:50551;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">
                  <v:imagedata r:id="rId37" o:title=""/>
                </v:shape>
                <v:rect id="Rectangle 46" o:spid="_x0000_s1161" style="position:absolute;left:8821;width:13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377E1EC1" w14:textId="2B58451A" w:rsidR="009B4937" w:rsidRDefault="009B4937" w:rsidP="00B06EC8">
                        <w:pPr>
                          <w:spacing w:after="160" w:line="259" w:lineRule="auto"/>
                          <w:ind w:left="0" w:firstLine="0"/>
                        </w:pPr>
                        <w:r>
                          <w:t>Figure 2</w:t>
                        </w:r>
                        <w:r w:rsidR="00B93602">
                          <w:t>:</w:t>
                        </w:r>
                        <w:r>
                          <w:t xml:space="preserve">  </w:t>
                        </w:r>
                      </w:p>
                    </w:txbxContent>
                  </v:textbox>
                </v:rect>
                <v:rect id="Rectangle 47" o:spid="_x0000_s1162" style="position:absolute;left:13535;width:1008;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38C54F7C" w14:textId="44A35F81" w:rsidR="009B4937" w:rsidRDefault="009B4937" w:rsidP="00B06EC8">
                        <w:pPr>
                          <w:spacing w:after="160" w:line="259" w:lineRule="auto"/>
                          <w:ind w:left="0" w:firstLine="0"/>
                        </w:pPr>
                      </w:p>
                    </w:txbxContent>
                  </v:textbox>
                </v:rect>
                <v:rect id="Rectangle 48" o:spid="_x0000_s1163" style="position:absolute;left:14297;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B603ED9" w14:textId="77777777" w:rsidR="009B4937" w:rsidRDefault="009B4937" w:rsidP="00B06EC8">
                        <w:pPr>
                          <w:spacing w:after="160" w:line="259" w:lineRule="auto"/>
                          <w:ind w:left="0" w:firstLine="0"/>
                        </w:pPr>
                        <w:r>
                          <w:t xml:space="preserve"> </w:t>
                        </w:r>
                      </w:p>
                    </w:txbxContent>
                  </v:textbox>
                </v:rect>
                <v:rect id="Rectangle 49" o:spid="_x0000_s1164" style="position:absolute;left:14617;width:4850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36A15880" w14:textId="219BDAF7" w:rsidR="009B4937" w:rsidRDefault="009B4937" w:rsidP="00B06EC8">
                        <w:pPr>
                          <w:spacing w:after="160" w:line="259" w:lineRule="auto"/>
                          <w:ind w:left="0" w:firstLine="0"/>
                        </w:pPr>
                        <w:r>
                          <w:t xml:space="preserve">Full Contractor Selection Process Contractors for </w:t>
                        </w:r>
                      </w:p>
                    </w:txbxContent>
                  </v:textbox>
                </v:rect>
                <v:rect id="Rectangle 51" o:spid="_x0000_s1165" style="position:absolute;left:32040;top:166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1E48B205" w14:textId="77777777" w:rsidR="009B4937" w:rsidRDefault="009B4937" w:rsidP="00B06EC8">
                        <w:pPr>
                          <w:spacing w:after="160" w:line="259" w:lineRule="auto"/>
                          <w:ind w:left="0" w:firstLine="0"/>
                        </w:pPr>
                        <w:r>
                          <w:t xml:space="preserve"> </w:t>
                        </w:r>
                      </w:p>
                    </w:txbxContent>
                  </v:textbox>
                </v:rect>
                <v:shape id="Picture 52" o:spid="_x0000_s1166" type="#_x0000_t75" style="position:absolute;left:45;top:4204;width:16673;height:40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">
                  <v:imagedata r:id="rId38" o:title=""/>
                </v:shape>
                <v:shape id="Picture 53" o:spid="_x0000_s1167" type="#_x0000_t75" style="position:absolute;left:16520;top:4707;width:61;height: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">
                  <v:imagedata r:id="rId39" o:title=""/>
                </v:shape>
                <v:shape id="Picture 54" o:spid="_x0000_s1168" type="#_x0000_t75" style="position:absolute;left:-30;top:3991;width:16550;height:3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">
                  <v:imagedata r:id="rId40" o:title=""/>
                </v:shape>
                <v:shape id="Shape 1491" o:spid="_x0000_s1169" style="position:absolute;top:4021;width:16520;height:3887;visibility:visible;mso-wrap-style:square;v-text-anchor:top" coordsize="1652016,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" path="m,388620r1652016,l1652016,,,,,388620xe" filled="f" strokecolor="#94b3d6" strokeweight=".96pt">
                  <v:stroke miterlimit="66585f" joinstyle="miter"/>
                  <v:path arrowok="t" textboxrect="0,0,1652016,388620"/>
                </v:shape>
                <v:shape id="Picture 56" o:spid="_x0000_s1170" type="#_x0000_t75" style="position:absolute;left:60;top:4463;width:16383;height:30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">
                  <v:imagedata r:id="rId41" o:title=""/>
                </v:shape>
                <v:rect id="Rectangle 57" o:spid="_x0000_s1171" style="position:absolute;left:963;top:4468;width:15834;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3205AFD4" w14:textId="77777777" w:rsidR="009B4937" w:rsidRDefault="009B4937" w:rsidP="00B06EC8">
                        <w:pPr>
                          <w:spacing w:after="160" w:line="259" w:lineRule="auto"/>
                          <w:ind w:left="0" w:firstLine="0"/>
                        </w:pPr>
                        <w:r>
                          <w:rPr>
                            <w:rFonts w:ascii="Cambria" w:eastAsia="Cambria" w:hAnsi="Cambria" w:cs="Cambria"/>
                          </w:rPr>
                          <w:t>EEB Evaluation Committee</w:t>
                        </w:r>
                      </w:p>
                    </w:txbxContent>
                  </v:textbox>
                </v:rect>
                <v:rect id="Rectangle 58" o:spid="_x0000_s1172" style="position:absolute;left:15535;top:4468;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21B484ED"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rect id="Rectangle 59" o:spid="_x0000_s1173" style="position:absolute;left:6311;top:5977;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5D032C6F" w14:textId="77777777" w:rsidR="009B4937" w:rsidRDefault="009B4937" w:rsidP="00B06EC8">
                        <w:pPr>
                          <w:spacing w:after="160" w:line="259" w:lineRule="auto"/>
                          <w:ind w:left="0" w:firstLine="0"/>
                        </w:pPr>
                        <w:r>
                          <w:rPr>
                            <w:rFonts w:ascii="Cambria" w:eastAsia="Cambria" w:hAnsi="Cambria" w:cs="Cambria"/>
                          </w:rPr>
                          <w:t>Directs</w:t>
                        </w:r>
                      </w:p>
                    </w:txbxContent>
                  </v:textbox>
                </v:rect>
                <v:rect id="Rectangle 60" o:spid="_x0000_s1174" style="position:absolute;left:10182;top:597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0A021FB9"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61" o:spid="_x0000_s1175" type="#_x0000_t75" style="position:absolute;left:20985;top:4220;width:15712;height:40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">
                  <v:imagedata r:id="rId42" o:title=""/>
                </v:shape>
                <v:shape id="Picture 62" o:spid="_x0000_s1176" type="#_x0000_t75" style="position:absolute;left:36499;top:4722;width:76;height:3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">
                  <v:imagedata r:id="rId43" o:title=""/>
                </v:shape>
                <v:shape id="Picture 63" o:spid="_x0000_s1177" type="#_x0000_t75" style="position:absolute;left:20858;top:3991;width:15636;height:3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">
                  <v:imagedata r:id="rId44" o:title=""/>
                </v:shape>
                <v:shape id="Shape 1503" o:spid="_x0000_s1178" style="position:absolute;left:20939;top:4037;width:15560;height:3871;visibility:visible;mso-wrap-style:square;v-text-anchor:top" coordsize="1556004,387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" path="m,387096r1556004,l1556004,,,,,387096xe" filled="f" strokecolor="#c2d59b" strokeweight=".96pt">
                  <v:stroke miterlimit="66585f" joinstyle="miter"/>
                  <v:path arrowok="t" textboxrect="0,0,1556004,387096"/>
                </v:shape>
                <v:shape id="Picture 1510" o:spid="_x0000_s1179" type="#_x0000_t75" style="position:absolute;left:21000;top:4479;width:15438;height:2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">
                  <v:imagedata r:id="rId45" o:title=""/>
                </v:shape>
                <v:rect id="Rectangle 1512" o:spid="_x0000_s1180" style="position:absolute;left:24557;top:4483;width:968;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qQ8wwAAAN0AAAAPAAAAZHJzL2Rvd25yZXYueG1sRE9Ni8Iw&#10;EL0L/ocwwt40VVC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3oKkPMMAAADdAAAADwAA&#10;AAAAAAAAAAAAAAAHAgAAZHJzL2Rvd25yZXYueG1sUEsFBgAAAAADAAMAtwAAAPcCAAAAAA==&#10;" filled="f" stroked="f">
                  <v:textbox inset="0,0,0,0">
                    <w:txbxContent>
                      <w:p w14:paraId="088DC5AE" w14:textId="77777777" w:rsidR="009B4937" w:rsidRDefault="009B4937" w:rsidP="00B06EC8">
                        <w:pPr>
                          <w:spacing w:after="160" w:line="259" w:lineRule="auto"/>
                          <w:ind w:left="0" w:firstLine="0"/>
                        </w:pPr>
                        <w:r>
                          <w:rPr>
                            <w:rFonts w:ascii="Cambria" w:eastAsia="Cambria" w:hAnsi="Cambria" w:cs="Cambria"/>
                          </w:rPr>
                          <w:t>E</w:t>
                        </w:r>
                      </w:p>
                    </w:txbxContent>
                  </v:textbox>
                </v:rect>
                <v:rect id="Rectangle 1514" o:spid="_x0000_s1181" style="position:absolute;left:25289;top:4483;width:1047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nTxQAAAN0AAAAPAAAAZHJzL2Rvd25yZXYueG1sRE9Na8JA&#10;EL0X/A/LCN7qRrE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A+J5nTxQAAAN0AAAAP&#10;AAAAAAAAAAAAAAAAAAcCAABkcnMvZG93bnJldi54bWxQSwUGAAAAAAMAAwC3AAAA+QIAAAAA&#10;" filled="f" stroked="f">
                  <v:textbox inset="0,0,0,0">
                    <w:txbxContent>
                      <w:p w14:paraId="13F4E88C" w14:textId="77777777" w:rsidR="009B4937" w:rsidRDefault="009B4937" w:rsidP="00B06EC8">
                        <w:pPr>
                          <w:spacing w:after="160" w:line="259" w:lineRule="auto"/>
                          <w:ind w:left="0" w:firstLine="0"/>
                        </w:pPr>
                        <w:r>
                          <w:rPr>
                            <w:rFonts w:ascii="Cambria" w:eastAsia="Cambria" w:hAnsi="Cambria" w:cs="Cambria"/>
                          </w:rPr>
                          <w:t xml:space="preserve">EB Evaluation </w:t>
                        </w:r>
                      </w:p>
                    </w:txbxContent>
                  </v:textbox>
                </v:rect>
                <v:rect id="Rectangle 1516" o:spid="_x0000_s1182" style="position:absolute;left:24862;top:6190;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I/wgAAAN0AAAAPAAAAZHJzL2Rvd25yZXYueG1sRE9Ni8Iw&#10;EL0L/ocwgjdNXVC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ChuaI/wgAAAN0AAAAPAAAA&#10;AAAAAAAAAAAAAAcCAABkcnMvZG93bnJldi54bWxQSwUGAAAAAAMAAwC3AAAA9gIAAAAA&#10;" filled="f" stroked="f">
                  <v:textbox inset="0,0,0,0">
                    <w:txbxContent>
                      <w:p w14:paraId="09D5C63E" w14:textId="77777777" w:rsidR="009B4937" w:rsidRDefault="009B4937" w:rsidP="00B06EC8">
                        <w:pPr>
                          <w:spacing w:after="160" w:line="259" w:lineRule="auto"/>
                          <w:ind w:left="0" w:firstLine="0"/>
                        </w:pPr>
                        <w:r>
                          <w:rPr>
                            <w:rFonts w:ascii="Cambria" w:eastAsia="Cambria" w:hAnsi="Cambria" w:cs="Cambria"/>
                          </w:rPr>
                          <w:t>Administrator</w:t>
                        </w:r>
                      </w:p>
                    </w:txbxContent>
                  </v:textbox>
                </v:rect>
                <v:rect id="Rectangle 1522" o:spid="_x0000_s1183" style="position:absolute;left:32576;top:6190;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" filled="f" stroked="f">
                  <v:textbox inset="0,0,0,0">
                    <w:txbxContent>
                      <w:p w14:paraId="7E6AEF26"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Picture 1524" o:spid="_x0000_s1184" type="#_x0000_t75" style="position:absolute;left:40455;top:4202;width:15558;height:4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">
                  <v:imagedata r:id="rId46" o:title=""/>
                </v:shape>
                <v:shape id="Picture 31808" o:spid="_x0000_s1185" type="#_x0000_t75" style="position:absolute;left:55961;top:4707;width:76;height:4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">
                  <v:imagedata r:id="rId47" o:title=""/>
                </v:shape>
                <v:shape id="Picture 31809" o:spid="_x0000_s1186" type="#_x0000_t75" style="position:absolute;left:40307;top:3568;width:15575;height:48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">
                  <v:imagedata r:id="rId48" o:title=""/>
                </v:shape>
                <v:shape id="Shape 1515" o:spid="_x0000_s1187" style="position:absolute;left:40420;top:4020;width:15530;height:4431;visibility:visible;mso-wrap-style:square;v-text-anchor:top" coordsize="1552956,56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" path="m,565404r1552956,l1552956,,,,,565404xe" filled="f" strokecolor="#d99493" strokeweight=".96pt">
                  <v:stroke miterlimit="66585f" joinstyle="miter"/>
                  <v:path arrowok="t" textboxrect="0,0,1552956,565404"/>
                </v:shape>
                <v:shape id="Picture 31811" o:spid="_x0000_s1188" type="#_x0000_t75" style="position:absolute;left:40504;top:4463;width:15392;height:40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">
                  <v:imagedata r:id="rId49" o:title=""/>
                </v:shape>
                <v:rect id="Rectangle 31812" o:spid="_x0000_s1189" style="position:absolute;left:41166;top:4722;width:14274;height:3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" filled="f" stroked="f">
                  <v:textbox inset="0,0,0,0">
                    <w:txbxContent>
                      <w:p w14:paraId="3A95C787" w14:textId="77777777" w:rsidR="009B4937" w:rsidRDefault="009B4937" w:rsidP="00B06EC8">
                        <w:pPr>
                          <w:spacing w:after="160" w:line="259" w:lineRule="auto"/>
                          <w:ind w:left="0" w:firstLine="0"/>
                          <w:jc w:val="center"/>
                        </w:pPr>
                        <w:r>
                          <w:rPr>
                            <w:rFonts w:ascii="Cambria" w:eastAsia="Cambria" w:hAnsi="Cambria" w:cs="Cambria"/>
                          </w:rPr>
                          <w:t>Companies and Technical Consultants</w:t>
                        </w:r>
                      </w:p>
                    </w:txbxContent>
                  </v:textbox>
                </v:rect>
                <v:rect id="Rectangle 31813" o:spid="_x0000_s1190" style="position:absolute;left:51706;top:7470;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" filled="f" stroked="f">
                  <v:textbox inset="0,0,0,0">
                    <w:txbxContent>
                      <w:p w14:paraId="6C8C88D0" w14:textId="77777777" w:rsidR="009B4937" w:rsidRDefault="009B4937" w:rsidP="00B06EC8">
                        <w:pPr>
                          <w:spacing w:after="160" w:line="259" w:lineRule="auto"/>
                          <w:ind w:left="0" w:firstLine="0"/>
                        </w:pPr>
                        <w:r>
                          <w:rPr>
                            <w:rFonts w:ascii="Cambria" w:eastAsia="Cambria" w:hAnsi="Cambria" w:cs="Cambria"/>
                          </w:rPr>
                          <w:t xml:space="preserve"> </w:t>
                        </w:r>
                      </w:p>
                    </w:txbxContent>
                  </v:textbox>
                </v:rect>
                <v:shape id="Shape 1523" o:spid="_x0000_s1191" style="position:absolute;left:42737;top:19412;width:13078;height:5593;visibility:visible;mso-wrap-style:square;v-text-anchor:top" coordsize="1371600,73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" path="m,731520r1371600,l1371600,,,,,731520xe" filled="f" strokecolor="#c0504d" strokeweight="2.52pt">
                  <v:stroke miterlimit="66585f" joinstyle="miter"/>
                  <v:path arrowok="t" textboxrect="0,0,1371600,731520"/>
                </v:shape>
                <v:rect id="Rectangle 31816" o:spid="_x0000_s1192" style="position:absolute;left:43486;top:19989;width:11954;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" filled="f" stroked="f">
                  <v:textbox inset="0,0,0,0">
                    <w:txbxContent>
                      <w:p w14:paraId="79B5CAC6" w14:textId="77777777" w:rsidR="009B4937" w:rsidRPr="00B45D08" w:rsidRDefault="009B4937" w:rsidP="00B06EC8">
                        <w:pPr>
                          <w:spacing w:after="160" w:line="259" w:lineRule="auto"/>
                          <w:ind w:left="0" w:firstLine="0"/>
                          <w:jc w:val="center"/>
                          <w:rPr>
                            <w:sz w:val="22"/>
                            <w:szCs w:val="24"/>
                          </w:rPr>
                        </w:pPr>
                        <w:r>
                          <w:rPr>
                            <w:szCs w:val="24"/>
                          </w:rPr>
                          <w:t>Review Proposal and Provide Written Comments</w:t>
                        </w:r>
                      </w:p>
                    </w:txbxContent>
                  </v:textbox>
                </v:rect>
                <v:rect id="Rectangle 31817" o:spid="_x0000_s1193" style="position:absolute;left:50944;top:1701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" filled="f" stroked="f">
                  <v:textbox inset="0,0,0,0">
                    <w:txbxContent>
                      <w:p w14:paraId="4A8DA4F5" w14:textId="77777777" w:rsidR="009B4937" w:rsidRDefault="009B4937" w:rsidP="00B06EC8">
                        <w:pPr>
                          <w:spacing w:after="160" w:line="259" w:lineRule="auto"/>
                          <w:ind w:left="0" w:firstLine="0"/>
                        </w:pPr>
                        <w:r>
                          <w:rPr>
                            <w:sz w:val="18"/>
                          </w:rPr>
                          <w:t xml:space="preserve"> </w:t>
                        </w:r>
                      </w:p>
                    </w:txbxContent>
                  </v:textbox>
                </v:rect>
                <v:rect id="Rectangle 31818" o:spid="_x0000_s1194" style="position:absolute;left:53703;top:2089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" filled="f" stroked="f">
                  <v:textbox inset="0,0,0,0">
                    <w:txbxContent>
                      <w:p w14:paraId="50B84E8B" w14:textId="77777777" w:rsidR="009B4937" w:rsidRDefault="009B4937" w:rsidP="00B06EC8">
                        <w:pPr>
                          <w:spacing w:after="160" w:line="259" w:lineRule="auto"/>
                          <w:ind w:left="0" w:firstLine="0"/>
                        </w:pPr>
                        <w:r>
                          <w:rPr>
                            <w:sz w:val="18"/>
                          </w:rPr>
                          <w:t xml:space="preserve"> </w:t>
                        </w:r>
                      </w:p>
                    </w:txbxContent>
                  </v:textbox>
                </v:rect>
                <v:shape id="Shape 1534" o:spid="_x0000_s1195" style="position:absolute;left:20457;top:35997;width:16505;height:4641;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" path="m,l1592580,r,336042l1544574,384048,,384048,,xe" fillcolor="#ebf0de" stroked="f" strokeweight="0">
                  <v:stroke miterlimit="83231f" joinstyle="miter"/>
                  <v:path arrowok="t" textboxrect="0,0,1592580,384048"/>
                </v:shape>
                <v:shape id="Shape 1535" o:spid="_x0000_s1196" style="position:absolute;left:36118;top:38906;width:480;height:480;visibility:visible;mso-wrap-style:square;v-text-anchor:top" coordsize="48006,48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" path="m48006,l,48006,9652,9652,48006,xe" fillcolor="#bcc2b1" stroked="f" strokeweight="0">
                  <v:stroke miterlimit="83231f" joinstyle="miter"/>
                  <v:path arrowok="t" textboxrect="0,0,48006,48006"/>
                </v:shape>
                <v:shape id="Shape 1536" o:spid="_x0000_s1197" style="position:absolute;left:20459;top:36005;width:16727;height:4835;visibility:visible;mso-wrap-style:square;v-text-anchor:top" coordsize="1592580,384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" path="m1544574,384048r9652,-38354l1592580,336042r-48006,48006l,384048,,,1592580,r,336042e" filled="f" strokecolor="#4f6128" strokeweight="3pt">
                  <v:path arrowok="t" textboxrect="0,0,1592580,384048"/>
                </v:shape>
                <v:rect id="Rectangle 31822" o:spid="_x0000_s1198" style="position:absolute;left:21168;top:37046;width:15060;height:2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" filled="f" stroked="f">
                  <v:textbox inset="0,0,0,0">
                    <w:txbxContent>
                      <w:p w14:paraId="1ABD05AF" w14:textId="77777777" w:rsidR="009B4937" w:rsidRDefault="009B4937" w:rsidP="00B06EC8">
                        <w:pPr>
                          <w:spacing w:after="160" w:line="259" w:lineRule="auto"/>
                          <w:ind w:left="0" w:firstLine="0"/>
                          <w:jc w:val="center"/>
                        </w:pPr>
                        <w:r>
                          <w:rPr>
                            <w:sz w:val="18"/>
                          </w:rPr>
                          <w:t>Identify Selected Contactor  in Monthly Report to the full EEB</w:t>
                        </w:r>
                      </w:p>
                    </w:txbxContent>
                  </v:textbox>
                </v:rect>
                <v:rect id="Rectangle 31823" o:spid="_x0000_s1199" style="position:absolute;left:28672;top:36005;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" filled="f" stroked="f">
                  <v:textbox inset="0,0,0,0">
                    <w:txbxContent>
                      <w:p w14:paraId="0738565A" w14:textId="77777777" w:rsidR="009B4937" w:rsidRDefault="009B4937" w:rsidP="00B06EC8">
                        <w:pPr>
                          <w:spacing w:after="160" w:line="259" w:lineRule="auto"/>
                          <w:ind w:left="0" w:firstLine="0"/>
                        </w:pPr>
                        <w:r>
                          <w:rPr>
                            <w:sz w:val="18"/>
                          </w:rPr>
                          <w:t xml:space="preserve"> </w:t>
                        </w:r>
                      </w:p>
                    </w:txbxContent>
                  </v:textbox>
                </v:rect>
                <v:shape id="Shape 1544" o:spid="_x0000_s1200" style="position:absolute;left:16862;top:5215;width:3925;height:762;visibility:visible;mso-wrap-style:square;v-text-anchor:top" coordsize="441833,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" path="m365633,r76200,38227l365506,76200r53,-31763l,44069,,31369r365580,368l365633,xe" fillcolor="black" stroked="f" strokeweight="0">
                  <v:stroke miterlimit="83231f" joinstyle="miter"/>
                  <v:path arrowok="t" textboxrect="0,0,441833,76200"/>
                </v:shape>
                <v:shape id="Picture 31825" o:spid="_x0000_s1201" type="#_x0000_t75" style="position:absolute;left:20787;top:10544;width:15270;height:2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">
                  <v:imagedata r:id="rId52" o:title=""/>
                </v:shape>
                <v:rect id="Rectangle 31826" o:spid="_x0000_s1202" style="position:absolute;left:21431;top:10544;width:15341;height:1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" filled="f" stroked="f">
                  <v:textbox inset="0,0,0,0">
                    <w:txbxContent>
                      <w:p w14:paraId="4561A948" w14:textId="77777777" w:rsidR="009B4937" w:rsidRPr="00984C40" w:rsidRDefault="009B4937" w:rsidP="00B06EC8">
                        <w:pPr>
                          <w:spacing w:after="160" w:line="259" w:lineRule="auto"/>
                          <w:ind w:left="0" w:firstLine="0"/>
                          <w:rPr>
                            <w:b/>
                            <w:bCs/>
                            <w:sz w:val="22"/>
                            <w:szCs w:val="24"/>
                          </w:rPr>
                        </w:pPr>
                        <w:r w:rsidRPr="00984C40">
                          <w:rPr>
                            <w:b/>
                            <w:bCs/>
                            <w:sz w:val="22"/>
                            <w:szCs w:val="24"/>
                          </w:rPr>
                          <w:t>Contractor Selection</w:t>
                        </w:r>
                      </w:p>
                    </w:txbxContent>
                  </v:textbox>
                </v:rect>
                <v:rect id="Rectangle 31827" o:spid="_x0000_s1203" style="position:absolute;left:33765;top:11201;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" filled="f" stroked="f">
                  <v:textbox inset="0,0,0,0">
                    <w:txbxContent>
                      <w:p w14:paraId="21C0F58A" w14:textId="77777777" w:rsidR="009B4937" w:rsidRDefault="009B4937" w:rsidP="00B06EC8">
                        <w:pPr>
                          <w:spacing w:after="160" w:line="259" w:lineRule="auto"/>
                          <w:ind w:left="0" w:firstLine="0"/>
                        </w:pPr>
                        <w:r>
                          <w:t xml:space="preserve"> </w:t>
                        </w:r>
                      </w:p>
                    </w:txbxContent>
                  </v:textbox>
                </v:rect>
                <v:shape id="Shape 1556" o:spid="_x0000_s1204" style="position:absolute;left:21000;top:23376;width:15545;height:2341;visibility:visible;mso-wrap-style:square;v-text-anchor:top" coordsize="1554480,362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" path="m,362712r1554480,l1554480,,,,,362712xe" filled="f" strokecolor="#9bba58" strokeweight="2.52pt">
                  <v:stroke miterlimit="66585f" joinstyle="miter"/>
                  <v:path arrowok="t" textboxrect="0,0,1554480,362712"/>
                </v:shape>
                <v:rect id="Rectangle 31829" o:spid="_x0000_s1205" style="position:absolute;left:24193;top:23729;width:10145;height:1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" filled="f" stroked="f">
                  <v:textbox inset="0,0,0,0">
                    <w:txbxContent>
                      <w:p w14:paraId="2F5E7A8E" w14:textId="77777777" w:rsidR="009B4937" w:rsidRPr="00B45D08" w:rsidRDefault="009B4937" w:rsidP="00B06EC8">
                        <w:pPr>
                          <w:spacing w:after="160" w:line="259" w:lineRule="auto"/>
                          <w:ind w:left="0" w:firstLine="0"/>
                          <w:rPr>
                            <w:sz w:val="22"/>
                            <w:szCs w:val="24"/>
                          </w:rPr>
                        </w:pPr>
                        <w:r w:rsidRPr="00B45D08">
                          <w:rPr>
                            <w:szCs w:val="24"/>
                          </w:rPr>
                          <w:t>Score Proposals</w:t>
                        </w:r>
                      </w:p>
                    </w:txbxContent>
                  </v:textbox>
                </v:rect>
                <v:rect id="Rectangle 31831" o:spid="_x0000_s1206" style="position:absolute;left:32957;top:25368;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" filled="f" stroked="f">
                  <v:textbox inset="0,0,0,0">
                    <w:txbxContent>
                      <w:p w14:paraId="7C89BDB6" w14:textId="77777777" w:rsidR="009B4937" w:rsidRDefault="009B4937" w:rsidP="00B06EC8">
                        <w:pPr>
                          <w:spacing w:after="160" w:line="259" w:lineRule="auto"/>
                          <w:ind w:left="0" w:firstLine="0"/>
                        </w:pPr>
                        <w:r>
                          <w:rPr>
                            <w:sz w:val="18"/>
                          </w:rPr>
                          <w:t xml:space="preserve"> </w:t>
                        </w:r>
                      </w:p>
                    </w:txbxContent>
                  </v:textbox>
                </v:rect>
                <v:shape id="Shape 1565" o:spid="_x0000_s1207" style="position:absolute;left:20934;top:15460;width:15560;height:2463;visibility:visible;mso-wrap-style:square;v-text-anchor:top" coordsize="1556004,79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" path="m,792480r1556004,l1556004,,,,,792480xe" filled="f" strokecolor="#9bba58" strokeweight="2.52pt">
                  <v:stroke miterlimit="66585f" joinstyle="miter"/>
                  <v:path arrowok="t" textboxrect="0,0,1556004,792480"/>
                </v:shape>
                <v:rect id="Rectangle 31833" o:spid="_x0000_s1208" style="position:absolute;left:21266;top:16063;width:14548;height:1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" filled="f" stroked="f">
                  <v:textbox inset="0,0,0,0">
                    <w:txbxContent>
                      <w:p w14:paraId="6F1D6AEA" w14:textId="77777777" w:rsidR="009B4937" w:rsidRPr="001A2618" w:rsidRDefault="009B4937" w:rsidP="00B06EC8">
                        <w:pPr>
                          <w:spacing w:after="160" w:line="259" w:lineRule="auto"/>
                          <w:ind w:left="0" w:firstLine="0"/>
                          <w:jc w:val="center"/>
                          <w:rPr>
                            <w:sz w:val="24"/>
                            <w:szCs w:val="26"/>
                          </w:rPr>
                        </w:pPr>
                        <w:r w:rsidRPr="001A2618">
                          <w:rPr>
                            <w:szCs w:val="26"/>
                          </w:rPr>
                          <w:t>Issue RFQ to Bidders List</w:t>
                        </w:r>
                      </w:p>
                    </w:txbxContent>
                  </v:textbox>
                </v:rect>
                <v:shape id="Shape 1576" o:spid="_x0000_s1209" style="position:absolute;left:42802;top:30162;width:13080;height:6003;visibility:visible;mso-wrap-style:square;v-text-anchor:top" coordsize="1458468,665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" path="m,665988r1458468,l1458468,,,,,665988xe" filled="f" strokecolor="#c0504d" strokeweight="2.52pt">
                  <v:stroke miterlimit="66585f" joinstyle="miter"/>
                  <v:path arrowok="t" textboxrect="0,0,1458468,665988"/>
                </v:shape>
                <v:rect id="Rectangle 31835" o:spid="_x0000_s1210" style="position:absolute;left:55440;top:2523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" filled="f" stroked="f">
                  <v:textbox inset="0,0,0,0">
                    <w:txbxContent>
                      <w:p w14:paraId="249A27EC" w14:textId="77777777" w:rsidR="009B4937" w:rsidRDefault="009B4937" w:rsidP="00B06EC8">
                        <w:pPr>
                          <w:spacing w:after="160" w:line="259" w:lineRule="auto"/>
                          <w:ind w:left="0" w:firstLine="0"/>
                        </w:pPr>
                        <w:r>
                          <w:rPr>
                            <w:sz w:val="18"/>
                          </w:rPr>
                          <w:t xml:space="preserve"> </w:t>
                        </w:r>
                      </w:p>
                    </w:txbxContent>
                  </v:textbox>
                </v:rect>
                <v:rect id="Rectangle 31836" o:spid="_x0000_s1211" style="position:absolute;left:43126;top:30720;width:12183;height:4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" filled="f" stroked="f">
                  <v:textbox inset="0,0,0,0">
                    <w:txbxContent>
                      <w:p w14:paraId="4565B873" w14:textId="77777777" w:rsidR="009B4937" w:rsidRPr="00F72544" w:rsidRDefault="009B4937" w:rsidP="00B06EC8">
                        <w:pPr>
                          <w:spacing w:after="160" w:line="259" w:lineRule="auto"/>
                          <w:ind w:left="0" w:firstLine="0"/>
                          <w:jc w:val="center"/>
                          <w:rPr>
                            <w:sz w:val="22"/>
                            <w:szCs w:val="24"/>
                          </w:rPr>
                        </w:pPr>
                        <w:r w:rsidRPr="00F72544">
                          <w:rPr>
                            <w:szCs w:val="24"/>
                          </w:rPr>
                          <w:t>Companies Issue Contract &amp; Purchase Orders to Contractor</w:t>
                        </w:r>
                      </w:p>
                    </w:txbxContent>
                  </v:textbox>
                </v:rect>
                <v:rect id="Rectangle 31837" o:spid="_x0000_s1212" style="position:absolute;left:54328;top:2925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" filled="f" stroked="f">
                  <v:textbox inset="0,0,0,0">
                    <w:txbxContent>
                      <w:p w14:paraId="4A1675DF" w14:textId="77777777" w:rsidR="009B4937" w:rsidRDefault="009B4937" w:rsidP="00B06EC8">
                        <w:pPr>
                          <w:spacing w:after="160" w:line="259" w:lineRule="auto"/>
                          <w:ind w:left="0" w:firstLine="0"/>
                        </w:pPr>
                        <w:r>
                          <w:rPr>
                            <w:sz w:val="18"/>
                          </w:rPr>
                          <w:t xml:space="preserve"> </w:t>
                        </w:r>
                      </w:p>
                    </w:txbxContent>
                  </v:textbox>
                </v:rect>
                <v:shape id="Shape 1588" o:spid="_x0000_s1213" style="position:absolute;left:20984;top:31618;width:15545;height:3095;visibility:visible;mso-wrap-style:square;v-text-anchor:top" coordsize="1554480,36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" path="m,364236r1554480,l1554480,,,,,364236xe" filled="f" strokecolor="#9bba58" strokeweight="2.52pt">
                  <v:stroke miterlimit="66585f" joinstyle="miter"/>
                  <v:path arrowok="t" textboxrect="0,0,1554480,364236"/>
                </v:shape>
                <v:rect id="Rectangle 31839" o:spid="_x0000_s1214" style="position:absolute;left:21166;top:31831;width:15222;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" filled="f" stroked="f">
                  <v:textbox inset="0,0,0,0">
                    <w:txbxContent>
                      <w:p w14:paraId="6505A322" w14:textId="77777777" w:rsidR="009B4937" w:rsidRDefault="009B4937" w:rsidP="00B06EC8">
                        <w:pPr>
                          <w:spacing w:after="160" w:line="259" w:lineRule="auto"/>
                          <w:ind w:left="0" w:firstLine="0"/>
                          <w:jc w:val="center"/>
                        </w:pPr>
                        <w:r>
                          <w:rPr>
                            <w:sz w:val="18"/>
                          </w:rPr>
                          <w:t>Notify Contractor &amp; Companies of Selection</w:t>
                        </w:r>
                      </w:p>
                    </w:txbxContent>
                  </v:textbox>
                </v:rect>
                <v:shape id="Shape 1600" o:spid="_x0000_s1215" style="position:absolute;left:142;top:35759;width:16231;height:5587;visibility:visible;mso-wrap-style:square;v-text-anchor:top" coordsize="1623060,717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" path="m,717804r1623060,l1623060,,,,,717804xe" filled="f" strokecolor="#4f81bc" strokeweight="2.28pt">
                  <v:stroke miterlimit="66585f" joinstyle="miter"/>
                  <v:path arrowok="t" textboxrect="0,0,1623060,717804"/>
                </v:shape>
                <v:rect id="Rectangle 1545" o:spid="_x0000_s1216" style="position:absolute;left:703;top:36229;width:15201;height:4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" filled="f" stroked="f">
                  <v:textbox inset="0,0,0,0">
                    <w:txbxContent>
                      <w:p w14:paraId="32B369B0" w14:textId="77777777" w:rsidR="009B4937" w:rsidRDefault="009B4937" w:rsidP="00B06EC8">
                        <w:pPr>
                          <w:spacing w:after="160" w:line="259" w:lineRule="auto"/>
                          <w:ind w:left="0" w:firstLine="0"/>
                          <w:jc w:val="center"/>
                        </w:pPr>
                        <w:r>
                          <w:rPr>
                            <w:sz w:val="18"/>
                          </w:rPr>
                          <w:t>EEB Executive Secretary Posts; Evaluation Consultant Maintains as Public Document</w:t>
                        </w:r>
                      </w:p>
                    </w:txbxContent>
                  </v:textbox>
                </v:rect>
                <v:rect id="Rectangle 1550" o:spid="_x0000_s1217" style="position:absolute;left:12651;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" filled="f" stroked="f">
                  <v:textbox inset="0,0,0,0">
                    <w:txbxContent>
                      <w:p w14:paraId="6556E90F" w14:textId="77777777" w:rsidR="009B4937" w:rsidRDefault="009B4937" w:rsidP="00B06EC8">
                        <w:pPr>
                          <w:spacing w:after="160" w:line="259" w:lineRule="auto"/>
                          <w:ind w:left="0" w:firstLine="0"/>
                        </w:pPr>
                        <w:r>
                          <w:rPr>
                            <w:sz w:val="18"/>
                          </w:rPr>
                          <w:t xml:space="preserve"> </w:t>
                        </w:r>
                      </w:p>
                    </w:txbxContent>
                  </v:textbox>
                </v:rect>
                <v:rect id="Rectangle 1554" o:spid="_x0000_s1218" style="position:absolute;left:15642;top:35350;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" filled="f" stroked="f">
                  <v:textbox inset="0,0,0,0">
                    <w:txbxContent>
                      <w:p w14:paraId="40E7BEE8" w14:textId="77777777" w:rsidR="009B4937" w:rsidRDefault="009B4937" w:rsidP="00B06EC8">
                        <w:pPr>
                          <w:spacing w:after="160" w:line="259" w:lineRule="auto"/>
                          <w:ind w:left="0" w:firstLine="0"/>
                        </w:pPr>
                        <w:r>
                          <w:rPr>
                            <w:sz w:val="18"/>
                          </w:rPr>
                          <w:t xml:space="preserve"> </w:t>
                        </w:r>
                      </w:p>
                    </w:txbxContent>
                  </v:textbox>
                </v:rect>
                <v:rect id="Rectangle 1555" o:spid="_x0000_s1219" style="position:absolute;left:5857;top:27813;width:58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" filled="f" stroked="f">
                  <v:textbox inset="0,0,0,0">
                    <w:txbxContent>
                      <w:p w14:paraId="5BFDAB94" w14:textId="77777777" w:rsidR="009B4937" w:rsidRPr="00EE7884" w:rsidRDefault="009B4937" w:rsidP="00B06EC8">
                        <w:pPr>
                          <w:spacing w:after="160" w:line="259" w:lineRule="auto"/>
                          <w:ind w:left="0" w:firstLine="0"/>
                          <w:rPr>
                            <w:sz w:val="22"/>
                            <w:szCs w:val="24"/>
                          </w:rPr>
                        </w:pPr>
                        <w:r w:rsidRPr="00EE7884">
                          <w:rPr>
                            <w:szCs w:val="24"/>
                          </w:rPr>
                          <w:t>Approval</w:t>
                        </w:r>
                      </w:p>
                    </w:txbxContent>
                  </v:textbox>
                </v:rect>
                <v:rect id="Rectangle 1557" o:spid="_x0000_s1220" style="position:absolute;left:14739;top:244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" filled="f" stroked="f">
                  <v:textbox inset="0,0,0,0">
                    <w:txbxContent>
                      <w:p w14:paraId="43571731" w14:textId="77777777" w:rsidR="009B4937" w:rsidRDefault="009B4937" w:rsidP="00B06EC8">
                        <w:pPr>
                          <w:spacing w:after="160" w:line="259" w:lineRule="auto"/>
                          <w:ind w:left="0" w:firstLine="0"/>
                        </w:pPr>
                        <w:r>
                          <w:rPr>
                            <w:sz w:val="18"/>
                          </w:rPr>
                          <w:t xml:space="preserve"> </w:t>
                        </w:r>
                      </w:p>
                    </w:txbxContent>
                  </v:textbox>
                </v:rect>
                <v:shape id="Shape 1622" o:spid="_x0000_s1221" style="position:absolute;left:28230;top:8182;width:752;height:1250;rotation:-819677fd;visibility:visible;mso-wrap-style:square;v-text-anchor:top" coordsize="74676,14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" path="m45593,l58039,2540,43552,73352r31124,6404l21971,146686,,64389r31111,6402l45593,xe" fillcolor="black" stroked="f" strokeweight="0">
                  <v:path arrowok="t" textboxrect="0,0,74676,146686"/>
                </v:shape>
                <v:shape id="Shape 1624" o:spid="_x0000_s1222" style="position:absolute;left:28249;top:13985;width:859;height:132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" path="m31750,l44450,r,69215l76200,69215,38227,145415,,69215r31750,l31750,xe" fillcolor="black" stroked="f" strokeweight="0">
                  <v:path arrowok="t" textboxrect="0,0,76200,145415"/>
                </v:shape>
                <v:shape id="Shape 1625" o:spid="_x0000_s1223" style="position:absolute;left:28270;top:22026;width:963;height:1341;visibility:visible;mso-wrap-style:square;v-text-anchor:top" coordsize="76200,145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" path="m31750,l44450,r,69267l76200,69214,38227,145542,,69342r31750,-54l31750,xe" fillcolor="black" stroked="f" strokeweight="0">
                  <v:path arrowok="t" textboxrect="0,0,76200,145542"/>
                </v:shape>
                <v:shape id="Shape 1626" o:spid="_x0000_s1224" style="position:absolute;left:28288;top:25715;width:1032;height:1161;visibility:visible;mso-wrap-style:square;v-text-anchor:top" coordsize="76200,145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" path="m31750,l44450,r,69215l76200,69215,38227,145415,,69215r31750,l31750,xe" fillcolor="black" stroked="f" strokeweight="0">
                  <v:path arrowok="t" textboxrect="0,0,76200,145415"/>
                </v:shape>
                <w10:anchorlock/>
              </v:group>
            </w:pict>
          </mc:Fallback>
        </mc:AlternateContent>
      </w:r>
    </w:p>
    <w:p w14:paraId="7DEEDFDB" w14:textId="500ED4FC" w:rsidR="00B06EC8" w:rsidRDefault="00B06EC8" w:rsidP="00B06EC8">
      <w:pPr>
        <w:spacing w:after="125"/>
        <w:ind w:right="2"/>
      </w:pPr>
    </w:p>
    <w:p w14:paraId="640DAE46" w14:textId="7BE38E64" w:rsidR="00B06EC8" w:rsidRDefault="00B06EC8" w:rsidP="00B06EC8">
      <w:pPr>
        <w:spacing w:after="125"/>
        <w:ind w:right="2"/>
      </w:pPr>
    </w:p>
    <w:p w14:paraId="63DA7FCC" w14:textId="50659D7C" w:rsidR="00B06EC8" w:rsidRDefault="00B06EC8" w:rsidP="00B06EC8">
      <w:pPr>
        <w:spacing w:after="125"/>
        <w:ind w:right="2"/>
      </w:pPr>
    </w:p>
    <w:p w14:paraId="655778DC" w14:textId="67C46F74" w:rsidR="00B06EC8" w:rsidRDefault="00B06EC8" w:rsidP="00B06EC8">
      <w:pPr>
        <w:spacing w:after="125"/>
        <w:ind w:right="2"/>
      </w:pPr>
    </w:p>
    <w:p w14:paraId="5D121B7D" w14:textId="77777777" w:rsidR="00B06EC8" w:rsidRDefault="00B06EC8" w:rsidP="00B93602">
      <w:pPr>
        <w:spacing w:after="125"/>
        <w:ind w:right="2"/>
      </w:pPr>
    </w:p>
    <w:p w14:paraId="37D1BBF1" w14:textId="75CAF4F8" w:rsidR="00210F29" w:rsidRDefault="00C13714">
      <w:pPr>
        <w:numPr>
          <w:ilvl w:val="0"/>
          <w:numId w:val="4"/>
        </w:numPr>
        <w:spacing w:after="125"/>
        <w:ind w:right="2" w:hanging="360"/>
      </w:pPr>
      <w:r>
        <w:t xml:space="preserve">The EEB Evaluation Administrator then scores the proposals based primarily on the understanding of the studies, quality of proposed approaches and solutions, the contractors’ experience and qualifications, and the proposed costs.    </w:t>
      </w:r>
    </w:p>
    <w:p w14:paraId="0423E0C6" w14:textId="5E23DD5E" w:rsidR="00210F29" w:rsidRDefault="00C13714">
      <w:pPr>
        <w:numPr>
          <w:ilvl w:val="0"/>
          <w:numId w:val="4"/>
        </w:numPr>
        <w:spacing w:after="132"/>
        <w:ind w:right="2" w:hanging="360"/>
      </w:pPr>
      <w:r>
        <w:t xml:space="preserve">The EEB Evaluation Administrator sends a summary of the proposal analysis, and the EEB Evaluation Administrator recommendations to the EEB Evaluation Committee members. </w:t>
      </w:r>
      <w:r>
        <w:tab/>
        <w:t xml:space="preserve"> </w:t>
      </w:r>
    </w:p>
    <w:p w14:paraId="6F72C5B2" w14:textId="77777777" w:rsidR="00210F29" w:rsidRDefault="00C13714">
      <w:pPr>
        <w:numPr>
          <w:ilvl w:val="0"/>
          <w:numId w:val="4"/>
        </w:numPr>
        <w:spacing w:after="130"/>
        <w:ind w:right="2" w:hanging="360"/>
      </w:pPr>
      <w:r>
        <w:t xml:space="preserve">The EEB Evaluation Committee reviews the summary and selects the evaluation contractor. </w:t>
      </w:r>
    </w:p>
    <w:p w14:paraId="21173F98" w14:textId="77777777" w:rsidR="00210F29" w:rsidRDefault="00C13714">
      <w:pPr>
        <w:numPr>
          <w:ilvl w:val="0"/>
          <w:numId w:val="4"/>
        </w:numPr>
        <w:spacing w:after="26"/>
        <w:ind w:right="2" w:hanging="360"/>
      </w:pPr>
      <w:r>
        <w:t xml:space="preserve">A public summary of the basis for selecting the winning contractor is drafted by the EEB Evaluation Administrator and approved by the EEB Evaluation Committee.  The EEB Evaluation Administrator, </w:t>
      </w:r>
    </w:p>
    <w:p w14:paraId="13EF5C80" w14:textId="77777777" w:rsidR="00210F29" w:rsidRDefault="00C13714">
      <w:pPr>
        <w:spacing w:after="124"/>
        <w:ind w:left="730" w:right="2"/>
      </w:pPr>
      <w:r>
        <w:t xml:space="preserve">Executive Secretary and each Program Administrator’s purchasing agent retains this summary of the basis for the bid award as public record.  </w:t>
      </w:r>
    </w:p>
    <w:p w14:paraId="60BC4967" w14:textId="3301659A" w:rsidR="00210F29" w:rsidRDefault="00C13714">
      <w:pPr>
        <w:numPr>
          <w:ilvl w:val="0"/>
          <w:numId w:val="4"/>
        </w:numPr>
        <w:ind w:right="2" w:hanging="360"/>
      </w:pPr>
      <w:r>
        <w:t xml:space="preserve">The EEB Evaluation Committee notifies the winning contractor and the other proposers. </w:t>
      </w:r>
    </w:p>
    <w:p w14:paraId="2669C5B6" w14:textId="77777777" w:rsidR="00B93602" w:rsidRDefault="00FF700A" w:rsidP="00765B09">
      <w:pPr>
        <w:numPr>
          <w:ilvl w:val="0"/>
          <w:numId w:val="4"/>
        </w:numPr>
        <w:spacing w:after="123"/>
        <w:ind w:right="2" w:hanging="360"/>
      </w:pPr>
      <w:r>
        <w:t xml:space="preserve">The Evaluation Administrator provides the RFPs, and scoring justification documents to the PAs for use by their procurement </w:t>
      </w:r>
      <w:r w:rsidR="00255F29">
        <w:t>departments.</w:t>
      </w:r>
    </w:p>
    <w:p w14:paraId="17FE1CD6" w14:textId="7301C830" w:rsidR="00210F29" w:rsidRDefault="00C13714" w:rsidP="00765B09">
      <w:pPr>
        <w:numPr>
          <w:ilvl w:val="0"/>
          <w:numId w:val="4"/>
        </w:numPr>
        <w:spacing w:after="123"/>
        <w:ind w:right="2" w:hanging="360"/>
      </w:pPr>
      <w:r>
        <w:t xml:space="preserve">The Program Administrators then issue contracts and execute Purchase Orders, depending on their Purchasing requirements. </w:t>
      </w:r>
      <w:r w:rsidR="00196DC9">
        <w:t xml:space="preserve"> </w:t>
      </w:r>
    </w:p>
    <w:p w14:paraId="0AA4F51E" w14:textId="1E6CFA9E" w:rsidR="00210F29" w:rsidRDefault="00C13714">
      <w:pPr>
        <w:spacing w:after="273"/>
        <w:ind w:left="-5" w:right="2"/>
      </w:pPr>
      <w:r>
        <w:t xml:space="preserve">EEB Evaluation Committee reports to the full EEB at the regularly scheduled EEB meetings. The report shall include identification information on the evaluation contractors selected since the previous EEB meeting.   </w:t>
      </w:r>
    </w:p>
    <w:p w14:paraId="755C3C4A" w14:textId="77777777" w:rsidR="00210F29" w:rsidRPr="00F92C78" w:rsidRDefault="00C13714">
      <w:pPr>
        <w:pStyle w:val="Heading3"/>
        <w:ind w:left="602" w:hanging="617"/>
      </w:pPr>
      <w:r w:rsidRPr="00F92C78">
        <w:rPr>
          <w:sz w:val="24"/>
        </w:rPr>
        <w:t>O</w:t>
      </w:r>
      <w:r w:rsidRPr="00F92C78">
        <w:t xml:space="preserve">PTIONAL </w:t>
      </w:r>
      <w:r w:rsidRPr="00F92C78">
        <w:rPr>
          <w:sz w:val="24"/>
        </w:rPr>
        <w:t>P</w:t>
      </w:r>
      <w:r w:rsidRPr="00F92C78">
        <w:t xml:space="preserve">ROCESS FOR </w:t>
      </w:r>
      <w:r w:rsidRPr="00F92C78">
        <w:rPr>
          <w:sz w:val="24"/>
        </w:rPr>
        <w:t>C</w:t>
      </w:r>
      <w:r w:rsidRPr="00F92C78">
        <w:t xml:space="preserve">ONTRACTOR </w:t>
      </w:r>
      <w:r w:rsidRPr="00F92C78">
        <w:rPr>
          <w:sz w:val="24"/>
        </w:rPr>
        <w:t>S</w:t>
      </w:r>
      <w:r w:rsidRPr="00F92C78">
        <w:t xml:space="preserve">ELECTION FOR </w:t>
      </w:r>
      <w:r w:rsidRPr="00F92C78">
        <w:rPr>
          <w:sz w:val="24"/>
        </w:rPr>
        <w:t>N</w:t>
      </w:r>
      <w:r w:rsidRPr="00F92C78">
        <w:t>ON</w:t>
      </w:r>
      <w:r w:rsidRPr="00F92C78">
        <w:rPr>
          <w:sz w:val="24"/>
        </w:rPr>
        <w:t>-R</w:t>
      </w:r>
      <w:r w:rsidRPr="00F92C78">
        <w:t xml:space="preserve">ESEARCH </w:t>
      </w:r>
      <w:r w:rsidRPr="00F92C78">
        <w:rPr>
          <w:sz w:val="24"/>
        </w:rPr>
        <w:t>A</w:t>
      </w:r>
      <w:r w:rsidRPr="00F92C78">
        <w:t xml:space="preserve">REA </w:t>
      </w:r>
      <w:r w:rsidRPr="00F92C78">
        <w:rPr>
          <w:sz w:val="24"/>
        </w:rPr>
        <w:t>S</w:t>
      </w:r>
      <w:r w:rsidRPr="00F92C78">
        <w:t>TUDIES</w:t>
      </w:r>
      <w:r w:rsidRPr="00F92C78">
        <w:rPr>
          <w:sz w:val="24"/>
        </w:rPr>
        <w:t xml:space="preserve"> </w:t>
      </w:r>
    </w:p>
    <w:p w14:paraId="6E81CC28" w14:textId="77777777" w:rsidR="00210F29" w:rsidRDefault="00C13714">
      <w:pPr>
        <w:spacing w:after="350"/>
        <w:ind w:left="-5" w:right="163"/>
      </w:pPr>
      <w:r>
        <w:t xml:space="preserve">For non-research area studies, the process is the same as listed above.  Alternatively, the EEB Evaluation Committee may vote to allow the EEB Evaluation Administrator </w:t>
      </w:r>
      <w:r w:rsidR="00D84426">
        <w:t xml:space="preserve">to </w:t>
      </w:r>
      <w:r>
        <w:t xml:space="preserve">conduct an abbreviated process, in which the contractor is judged by the Evaluation Administrator on the merits of the approach and pricing for their proffered solution to the individual project required.  It is expected this abbreviated process will be reserved for small studies, quick turn-around studies, non-evaluation studies, or similar conditions.   Note that the selected Research Area consultants are eligible to bid on these contracts. </w:t>
      </w:r>
    </w:p>
    <w:p w14:paraId="0481FC51" w14:textId="77777777" w:rsidR="00210F29" w:rsidRDefault="00C13714">
      <w:pPr>
        <w:pStyle w:val="Heading2"/>
        <w:spacing w:after="227"/>
        <w:ind w:left="530" w:hanging="545"/>
      </w:pPr>
      <w:bookmarkStart w:id="356" w:name="_Toc71518854"/>
      <w:r>
        <w:rPr>
          <w:sz w:val="28"/>
        </w:rPr>
        <w:t>P</w:t>
      </w:r>
      <w:r>
        <w:t xml:space="preserve">ROJECT </w:t>
      </w:r>
      <w:commentRangeStart w:id="357"/>
      <w:commentRangeStart w:id="358"/>
      <w:r>
        <w:rPr>
          <w:sz w:val="28"/>
        </w:rPr>
        <w:t>I</w:t>
      </w:r>
      <w:r>
        <w:t>NITIATION</w:t>
      </w:r>
      <w:bookmarkEnd w:id="356"/>
      <w:commentRangeEnd w:id="357"/>
      <w:r w:rsidR="00F53012">
        <w:rPr>
          <w:rStyle w:val="CommentReference"/>
        </w:rPr>
        <w:commentReference w:id="357"/>
      </w:r>
      <w:commentRangeEnd w:id="358"/>
      <w:r w:rsidR="00C10FD5">
        <w:rPr>
          <w:rStyle w:val="CommentReference"/>
        </w:rPr>
        <w:commentReference w:id="358"/>
      </w:r>
      <w:r>
        <w:t xml:space="preserve"> </w:t>
      </w:r>
      <w:r>
        <w:rPr>
          <w:sz w:val="28"/>
        </w:rPr>
        <w:t xml:space="preserve"> </w:t>
      </w:r>
    </w:p>
    <w:p w14:paraId="09B9648E" w14:textId="77777777" w:rsidR="00210F29" w:rsidRDefault="00C13714">
      <w:pPr>
        <w:pStyle w:val="Heading3"/>
        <w:ind w:left="602" w:hanging="617"/>
      </w:pPr>
      <w:r>
        <w:rPr>
          <w:sz w:val="24"/>
        </w:rPr>
        <w:t>P</w:t>
      </w:r>
      <w:r>
        <w:t xml:space="preserve">ROJECT </w:t>
      </w:r>
      <w:r>
        <w:rPr>
          <w:sz w:val="24"/>
        </w:rPr>
        <w:t>I</w:t>
      </w:r>
      <w:r>
        <w:t xml:space="preserve">NITIATION </w:t>
      </w:r>
      <w:r>
        <w:rPr>
          <w:sz w:val="24"/>
        </w:rPr>
        <w:t xml:space="preserve"> </w:t>
      </w:r>
    </w:p>
    <w:p w14:paraId="08C77038" w14:textId="272EF3D3" w:rsidR="00E85124" w:rsidRDefault="00C13714" w:rsidP="00E85124">
      <w:pPr>
        <w:ind w:left="-5" w:right="216"/>
      </w:pPr>
      <w:r>
        <w:t xml:space="preserve">For all projects (Research Area / non-Research Area, Evaluation and non-Evaluation, and regional projects) included in the Evaluation Plan, and occasionally others (e.g. contingency fund projects, etc.), the Evaluation Administrator will move individual projects forward by providing to the Evaluation Committee with a Scope Overview document </w:t>
      </w:r>
      <w:r w:rsidR="00660362">
        <w:t xml:space="preserve">in the form of a PowerPoint presentation and kickoff meeting </w:t>
      </w:r>
      <w:r>
        <w:t xml:space="preserve">for committee </w:t>
      </w:r>
      <w:commentRangeStart w:id="359"/>
      <w:r>
        <w:t>vote</w:t>
      </w:r>
      <w:commentRangeEnd w:id="359"/>
      <w:r w:rsidR="00C10FD5">
        <w:rPr>
          <w:rStyle w:val="CommentReference"/>
        </w:rPr>
        <w:commentReference w:id="359"/>
      </w:r>
      <w:r>
        <w:t xml:space="preserve">.  This document </w:t>
      </w:r>
      <w:r w:rsidR="00660362">
        <w:t xml:space="preserve">and meeting </w:t>
      </w:r>
      <w:r>
        <w:t xml:space="preserve">provides a brief summary of the project and scope, key objectives, tangible outcomes, general analytical methods, </w:t>
      </w:r>
      <w:r w:rsidR="00E85124">
        <w:t xml:space="preserve">schedule, </w:t>
      </w:r>
      <w:r>
        <w:t xml:space="preserve">level of effort / budget, along with survey targets / topics / timing, and type and timing of data requests.  </w:t>
      </w:r>
      <w:r w:rsidR="00660362">
        <w:t>The</w:t>
      </w:r>
      <w:r w:rsidR="00E85124">
        <w:t xml:space="preserve"> kickoff meeting provides an opportunity for comment and questions by the Committee, PAs, and Technical Consultants.  </w:t>
      </w:r>
    </w:p>
    <w:p w14:paraId="57B677A3" w14:textId="77777777" w:rsidR="00E85124" w:rsidRDefault="00E85124" w:rsidP="00E85124">
      <w:pPr>
        <w:spacing w:after="104" w:line="259" w:lineRule="auto"/>
      </w:pPr>
      <w:r>
        <w:t>Prior to the kickoff meeting, the EA and the selected contractors shall conduct informational interviews with the PAs and the Technical Consultants to:</w:t>
      </w:r>
    </w:p>
    <w:p w14:paraId="5EA905EF" w14:textId="2D15F254" w:rsidR="00E85124" w:rsidRDefault="00E85124" w:rsidP="00E85124">
      <w:pPr>
        <w:pStyle w:val="ListParagraph"/>
        <w:numPr>
          <w:ilvl w:val="0"/>
          <w:numId w:val="24"/>
        </w:numPr>
        <w:spacing w:after="104" w:line="259" w:lineRule="auto"/>
      </w:pPr>
      <w:r>
        <w:t>Solicit information about the programs, directions, needed outcomes, context, and specific issues and topics of interest and need to assure the evaluation project will be well-informed and adequately support C&amp;LM program planning and PSD update.</w:t>
      </w:r>
    </w:p>
    <w:p w14:paraId="3DFE3A70" w14:textId="00A74D25" w:rsidR="00E85124" w:rsidRDefault="00E85124" w:rsidP="00DF2EB5">
      <w:pPr>
        <w:pStyle w:val="ListParagraph"/>
        <w:numPr>
          <w:ilvl w:val="0"/>
          <w:numId w:val="24"/>
        </w:numPr>
        <w:spacing w:after="104" w:line="259" w:lineRule="auto"/>
      </w:pPr>
      <w:r>
        <w:t>Discuss with the PAs the general types of data required to support the evaluation design, and revise the design as necessary based on these discussions.</w:t>
      </w:r>
    </w:p>
    <w:p w14:paraId="0E5C701A" w14:textId="4B8C4111" w:rsidR="00E85124" w:rsidRDefault="00E85124" w:rsidP="00DF2EB5">
      <w:pPr>
        <w:spacing w:after="104" w:line="259" w:lineRule="auto"/>
      </w:pPr>
      <w:r>
        <w:t xml:space="preserve"> </w:t>
      </w:r>
    </w:p>
    <w:p w14:paraId="1EA0B62E" w14:textId="11D017E1" w:rsidR="00E85124" w:rsidRDefault="00C13714">
      <w:pPr>
        <w:ind w:left="-5" w:right="250"/>
      </w:pPr>
      <w:r>
        <w:t xml:space="preserve">Additional meetings may be held with </w:t>
      </w:r>
      <w:ins w:id="360" w:author="Dyke-Redmond, Tracy" w:date="2021-05-22T21:17:00Z">
        <w:r w:rsidR="00F80E79">
          <w:t>C</w:t>
        </w:r>
      </w:ins>
      <w:del w:id="361" w:author="Dyke-Redmond, Tracy" w:date="2021-05-22T21:17:00Z">
        <w:r w:rsidDel="00F80E79">
          <w:delText>c</w:delText>
        </w:r>
      </w:del>
      <w:r>
        <w:t>ompany staff</w:t>
      </w:r>
      <w:r w:rsidR="00E85124">
        <w:t>, Technical Consultants,</w:t>
      </w:r>
      <w:r>
        <w:t xml:space="preserve"> and Evaluation Contractors to assure good communication and project progress, but must include the Evaluation Administrator, with prior consent of the Evaluation Administrator. For both evaluation and non-Evaluation projects, notes of attendees and primary topics must be taken and retained.  </w:t>
      </w:r>
      <w:r w:rsidR="0012492D">
        <w:t>These meetings should occur as needed throughout the process of the project to assure accurate information about the programs and issues being evaluated are well-understood.</w:t>
      </w:r>
    </w:p>
    <w:p w14:paraId="73E8A534" w14:textId="5B34AEF0" w:rsidR="0012492D" w:rsidRPr="00DF2EB5" w:rsidRDefault="00263603" w:rsidP="0012492D">
      <w:pPr>
        <w:pStyle w:val="Heading3"/>
        <w:ind w:left="602" w:hanging="617"/>
        <w:rPr>
          <w:smallCaps/>
        </w:rPr>
      </w:pPr>
      <w:r>
        <w:rPr>
          <w:smallCaps/>
          <w:sz w:val="24"/>
        </w:rPr>
        <w:t xml:space="preserve">Formal </w:t>
      </w:r>
      <w:r w:rsidR="0012492D" w:rsidRPr="00DF2EB5">
        <w:rPr>
          <w:smallCaps/>
          <w:sz w:val="24"/>
        </w:rPr>
        <w:t>Data Request Procedures</w:t>
      </w:r>
      <w:r w:rsidR="0012492D" w:rsidRPr="00DF2EB5">
        <w:rPr>
          <w:smallCaps/>
        </w:rPr>
        <w:t xml:space="preserve"> </w:t>
      </w:r>
      <w:r w:rsidR="0012492D" w:rsidRPr="00DF2EB5">
        <w:rPr>
          <w:smallCaps/>
          <w:sz w:val="24"/>
        </w:rPr>
        <w:t xml:space="preserve"> </w:t>
      </w:r>
    </w:p>
    <w:p w14:paraId="2FC9D98E" w14:textId="0B98BB29" w:rsidR="00210F29" w:rsidRDefault="00E85124">
      <w:pPr>
        <w:ind w:left="-5" w:right="250"/>
      </w:pPr>
      <w:r>
        <w:t xml:space="preserve">For </w:t>
      </w:r>
      <w:r w:rsidR="006655B7">
        <w:t>each</w:t>
      </w:r>
      <w:r>
        <w:t xml:space="preserve"> </w:t>
      </w:r>
      <w:r w:rsidR="00C13714">
        <w:t xml:space="preserve">data request, the EEB Evaluation Administrator, the Program Administrators and the selected evaluation Contractor </w:t>
      </w:r>
      <w:r w:rsidR="006655B7">
        <w:t xml:space="preserve">will </w:t>
      </w:r>
      <w:r w:rsidR="00C13714">
        <w:t xml:space="preserve">meet to discuss the data </w:t>
      </w:r>
      <w:r w:rsidR="006655B7">
        <w:t xml:space="preserve">request / needs, the </w:t>
      </w:r>
      <w:r w:rsidR="00C13714">
        <w:t>availability</w:t>
      </w:r>
      <w:r w:rsidR="006655B7">
        <w:t>,</w:t>
      </w:r>
      <w:r w:rsidR="00C13714">
        <w:t xml:space="preserve"> and processes for acquiring data.   The EEB Evaluation Administrator </w:t>
      </w:r>
      <w:r w:rsidR="002B42CB">
        <w:t xml:space="preserve">gathers input from PAs and contractors, and </w:t>
      </w:r>
      <w:r w:rsidR="00C13714">
        <w:t>organizes date, time, location</w:t>
      </w:r>
      <w:r w:rsidR="008A04C0">
        <w:t>,</w:t>
      </w:r>
      <w:r w:rsidR="00C13714">
        <w:t xml:space="preserve"> and needed personnel for the meeting, </w:t>
      </w:r>
      <w:commentRangeStart w:id="362"/>
      <w:commentRangeStart w:id="363"/>
      <w:commentRangeStart w:id="364"/>
      <w:r w:rsidR="00C13714">
        <w:t>apprising the Program Administrators of the final schedule</w:t>
      </w:r>
      <w:commentRangeEnd w:id="362"/>
      <w:r w:rsidR="00E1009D">
        <w:rPr>
          <w:rStyle w:val="CommentReference"/>
        </w:rPr>
        <w:commentReference w:id="362"/>
      </w:r>
      <w:commentRangeEnd w:id="363"/>
      <w:r w:rsidR="00E46798">
        <w:rPr>
          <w:rStyle w:val="CommentReference"/>
        </w:rPr>
        <w:commentReference w:id="363"/>
      </w:r>
      <w:commentRangeEnd w:id="364"/>
      <w:r w:rsidR="000307C8">
        <w:rPr>
          <w:rStyle w:val="CommentReference"/>
        </w:rPr>
        <w:commentReference w:id="364"/>
      </w:r>
      <w:r w:rsidR="00C13714">
        <w:t xml:space="preserve">.   </w:t>
      </w:r>
      <w:ins w:id="365" w:author="Lisa Skumatz" w:date="2021-06-05T00:48:00Z">
        <w:r w:rsidR="00EA36AC" w:rsidRPr="00EA36AC">
          <w:rPr>
            <w:highlight w:val="yellow"/>
            <w:rPrChange w:id="366" w:author="Lisa Skumatz" w:date="2021-06-05T00:49:00Z">
              <w:rPr/>
            </w:rPrChange>
          </w:rPr>
          <w:t xml:space="preserve">The data meeting may be omitted if the data request is a repeat request, a clarification, or a </w:t>
        </w:r>
      </w:ins>
      <w:ins w:id="367" w:author="Lisa Skumatz" w:date="2021-06-05T00:49:00Z">
        <w:r w:rsidR="00EA36AC" w:rsidRPr="00EA36AC">
          <w:rPr>
            <w:highlight w:val="yellow"/>
            <w:rPrChange w:id="368" w:author="Lisa Skumatz" w:date="2021-06-05T00:49:00Z">
              <w:rPr/>
            </w:rPrChange>
          </w:rPr>
          <w:t>very simple</w:t>
        </w:r>
      </w:ins>
      <w:ins w:id="369" w:author="Lisa Skumatz" w:date="2021-06-05T00:48:00Z">
        <w:r w:rsidR="00EA36AC" w:rsidRPr="00EA36AC">
          <w:rPr>
            <w:highlight w:val="yellow"/>
            <w:rPrChange w:id="370" w:author="Lisa Skumatz" w:date="2021-06-05T00:49:00Z">
              <w:rPr/>
            </w:rPrChange>
          </w:rPr>
          <w:t xml:space="preserve"> data request, but must be agreed </w:t>
        </w:r>
      </w:ins>
      <w:ins w:id="371" w:author="Lisa Skumatz" w:date="2021-06-05T00:49:00Z">
        <w:r w:rsidR="00EA36AC" w:rsidRPr="00EA36AC">
          <w:rPr>
            <w:highlight w:val="yellow"/>
            <w:rPrChange w:id="372" w:author="Lisa Skumatz" w:date="2021-06-05T00:49:00Z">
              <w:rPr/>
            </w:rPrChange>
          </w:rPr>
          <w:t>by the Evaluation Administrator</w:t>
        </w:r>
        <w:r w:rsidR="00EA36AC">
          <w:t xml:space="preserve">.  </w:t>
        </w:r>
      </w:ins>
      <w:r w:rsidR="008A04C0">
        <w:t>The Program Administrators identify the appropriate data personnel needed based on the specific evaluation or program, and type of data need</w:t>
      </w:r>
      <w:r w:rsidR="00FB6584">
        <w:t>ed</w:t>
      </w:r>
      <w:r w:rsidR="008A04C0">
        <w:t xml:space="preserve">.  </w:t>
      </w:r>
      <w:r w:rsidR="00C13714">
        <w:t xml:space="preserve">The </w:t>
      </w:r>
      <w:r w:rsidR="00FB6584">
        <w:t xml:space="preserve">delivery of the data </w:t>
      </w:r>
      <w:r w:rsidR="00C13714">
        <w:t xml:space="preserve">should be advised by input from </w:t>
      </w:r>
      <w:r w:rsidR="00C40B73">
        <w:t>Program Administrators</w:t>
      </w:r>
      <w:r w:rsidR="00C13714">
        <w:t xml:space="preserve"> on scheduling, particularly related to data request timing and turnaround.  The Program Administrators may raise questions relative to the </w:t>
      </w:r>
      <w:r w:rsidR="008A04C0">
        <w:t>requested data</w:t>
      </w:r>
      <w:r w:rsidR="006768D8">
        <w:t xml:space="preserve"> in order to ascertain if the data elements requested are appropriately understood by the contractors.  The Program Administrators </w:t>
      </w:r>
      <w:r w:rsidR="00C13714">
        <w:t xml:space="preserve">will describe data availability, format and requirements for transfer to the Contractor.  Following this meeting, the Contractor may need to incorporate revisions to the </w:t>
      </w:r>
      <w:r w:rsidR="006768D8">
        <w:t>Data Request.</w:t>
      </w:r>
      <w:r w:rsidR="00C13714">
        <w:t xml:space="preserve"> </w:t>
      </w:r>
      <w:r w:rsidR="006768D8">
        <w:t>Upon receipt of the final Data Request, the Program Administrators must confirm in writing (email) the date by which the data request will be supplied.</w:t>
      </w:r>
      <w:r w:rsidR="00263603">
        <w:t xml:space="preserve">  </w:t>
      </w:r>
      <w:commentRangeStart w:id="373"/>
      <w:commentRangeStart w:id="374"/>
      <w:r w:rsidR="002B42CB">
        <w:t>Follow</w:t>
      </w:r>
      <w:commentRangeEnd w:id="373"/>
      <w:r w:rsidR="00F85C6B">
        <w:rPr>
          <w:rStyle w:val="CommentReference"/>
        </w:rPr>
        <w:commentReference w:id="373"/>
      </w:r>
      <w:commentRangeEnd w:id="374"/>
      <w:r w:rsidR="000307C8">
        <w:rPr>
          <w:rStyle w:val="CommentReference"/>
        </w:rPr>
        <w:commentReference w:id="374"/>
      </w:r>
      <w:r w:rsidR="002B42CB">
        <w:t xml:space="preserve">-up emails may be sent by contractors to PAs with questions about data received </w:t>
      </w:r>
      <w:r w:rsidR="002B42CB" w:rsidRPr="00157FB3">
        <w:t>or interim updates or queries on data progress; f</w:t>
      </w:r>
      <w:r w:rsidR="00263603" w:rsidRPr="00897CD7">
        <w:t xml:space="preserve">ormal meetings may </w:t>
      </w:r>
      <w:r w:rsidR="00FB6584" w:rsidRPr="00933FF3">
        <w:t xml:space="preserve">be conducted, if needed, </w:t>
      </w:r>
      <w:r w:rsidR="00FB6584" w:rsidRPr="002A19F3">
        <w:t xml:space="preserve">to clarify </w:t>
      </w:r>
      <w:r w:rsidR="002B42CB" w:rsidRPr="00FA5330">
        <w:t xml:space="preserve">these issues.  </w:t>
      </w:r>
      <w:r w:rsidR="002B42CB" w:rsidRPr="000307C8">
        <w:rPr>
          <w:rPrChange w:id="375" w:author="Lisa Skumatz" w:date="2021-06-05T00:13:00Z">
            <w:rPr>
              <w:highlight w:val="cyan"/>
            </w:rPr>
          </w:rPrChange>
        </w:rPr>
        <w:t>EA Team updates the Committee on data progress, and delays or quality issues affecting conduct of the evaluations.</w:t>
      </w:r>
      <w:r w:rsidR="00263603">
        <w:t xml:space="preserve"> </w:t>
      </w:r>
    </w:p>
    <w:p w14:paraId="6DD2E953" w14:textId="71DDB3B5" w:rsidR="006768D8" w:rsidRPr="004E2E44" w:rsidRDefault="006768D8" w:rsidP="006768D8">
      <w:pPr>
        <w:pStyle w:val="Heading3"/>
        <w:ind w:left="602" w:hanging="617"/>
        <w:rPr>
          <w:smallCaps/>
        </w:rPr>
      </w:pPr>
      <w:r>
        <w:rPr>
          <w:smallCaps/>
          <w:sz w:val="24"/>
        </w:rPr>
        <w:t>Evaluation Oversight</w:t>
      </w:r>
      <w:r w:rsidRPr="004E2E44">
        <w:rPr>
          <w:smallCaps/>
        </w:rPr>
        <w:t xml:space="preserve"> </w:t>
      </w:r>
      <w:r w:rsidRPr="004E2E44">
        <w:rPr>
          <w:smallCaps/>
          <w:sz w:val="24"/>
        </w:rPr>
        <w:t xml:space="preserve"> </w:t>
      </w:r>
    </w:p>
    <w:p w14:paraId="4AF43770" w14:textId="1082F91C" w:rsidR="00250929" w:rsidRDefault="00C13714">
      <w:pPr>
        <w:ind w:left="-5" w:right="252"/>
      </w:pPr>
      <w:r>
        <w:t xml:space="preserve">The Evaluation Administrator is expected to hold management and administrative / technical kickoff meetings with the Evaluation Contractors, if needed to clarify / firm up changes, and is expected to hold regular progress meetings with contractors on projects.  For Research Area and non-Research Area projects, following execution of contracts and release of Master Services Agreements between the PAs and the Selected Evaluation Contractor, </w:t>
      </w:r>
      <w:r w:rsidR="006768D8">
        <w:t xml:space="preserve">meetings are held between the EA and the contractors to refine and finalize the Research Plan, a plan that incorporates information from the informational interviews and the meetings regarding data availability. </w:t>
      </w:r>
    </w:p>
    <w:p w14:paraId="1C81F924" w14:textId="27E1D22F" w:rsidR="00250929" w:rsidRDefault="00C13714">
      <w:pPr>
        <w:ind w:left="-5" w:right="252"/>
      </w:pPr>
      <w:r>
        <w:t xml:space="preserve">The Selected Evaluation Contractor and EEB Evaluation Administrator meet to establish management and reporting requirements, methodological metrics and an understanding of </w:t>
      </w:r>
      <w:r w:rsidR="000A577B">
        <w:t xml:space="preserve">procedural requirements and </w:t>
      </w:r>
      <w:r>
        <w:t>processes that must be followed. In th</w:t>
      </w:r>
      <w:r w:rsidR="00250929">
        <w:t>ese</w:t>
      </w:r>
      <w:r>
        <w:t xml:space="preserve"> meeting</w:t>
      </w:r>
      <w:r w:rsidR="00250929">
        <w:t>s between the EA Team and Contractors</w:t>
      </w:r>
      <w:r>
        <w:t xml:space="preserve">, direction on content and provision of the </w:t>
      </w:r>
      <w:r w:rsidR="00250929">
        <w:t>Research Design</w:t>
      </w:r>
      <w:r>
        <w:t xml:space="preserve"> will be developed. Evaluation </w:t>
      </w:r>
      <w:r w:rsidR="000A577B">
        <w:t>designs</w:t>
      </w:r>
      <w:r>
        <w:t xml:space="preserve"> must be developed to assure use of statistically valid monitoring and data collection techniques appropriate for the programs or measures being evaluated.  The Contractor will be informed that all evaluations must contain a description of any problems encountered in the process of the evaluation, including, but not limited to, data usability and collection issues.  Recommendations regarding addressing those problems in preparation for future evaluations are </w:t>
      </w:r>
      <w:commentRangeStart w:id="376"/>
      <w:commentRangeStart w:id="377"/>
      <w:r>
        <w:t>required</w:t>
      </w:r>
      <w:commentRangeEnd w:id="376"/>
      <w:r w:rsidR="00275FD8">
        <w:rPr>
          <w:rStyle w:val="CommentReference"/>
        </w:rPr>
        <w:commentReference w:id="376"/>
      </w:r>
      <w:commentRangeEnd w:id="377"/>
      <w:r w:rsidR="00B835CF">
        <w:rPr>
          <w:rStyle w:val="CommentReference"/>
        </w:rPr>
        <w:commentReference w:id="377"/>
      </w:r>
      <w:ins w:id="378" w:author="Lisa Skumatz" w:date="2021-06-05T00:50:00Z">
        <w:r w:rsidR="00B835CF">
          <w:t xml:space="preserve"> to be included in final reports</w:t>
        </w:r>
      </w:ins>
      <w:r>
        <w:t xml:space="preserve">. </w:t>
      </w:r>
    </w:p>
    <w:p w14:paraId="7759534A" w14:textId="322186A3" w:rsidR="00263603" w:rsidRDefault="00263603">
      <w:pPr>
        <w:ind w:left="-5" w:right="252"/>
      </w:pPr>
    </w:p>
    <w:p w14:paraId="538609B3" w14:textId="77CC5B2A" w:rsidR="00210F29" w:rsidRDefault="00210F29">
      <w:pPr>
        <w:spacing w:after="217" w:line="259" w:lineRule="auto"/>
        <w:ind w:left="0" w:firstLine="0"/>
      </w:pPr>
    </w:p>
    <w:p w14:paraId="1BD96522" w14:textId="0A38B82D" w:rsidR="00210F29" w:rsidRPr="00DF2EB5" w:rsidRDefault="00F51374">
      <w:pPr>
        <w:pStyle w:val="Heading3"/>
        <w:ind w:left="602" w:hanging="617"/>
        <w:rPr>
          <w:smallCaps/>
        </w:rPr>
      </w:pPr>
      <w:r>
        <w:rPr>
          <w:smallCaps/>
          <w:sz w:val="24"/>
        </w:rPr>
        <w:t xml:space="preserve">Development and </w:t>
      </w:r>
      <w:r w:rsidR="00E03230" w:rsidRPr="00DF2EB5">
        <w:rPr>
          <w:smallCaps/>
          <w:sz w:val="24"/>
        </w:rPr>
        <w:t xml:space="preserve">Content of </w:t>
      </w:r>
      <w:r w:rsidR="00C13714" w:rsidRPr="00DF2EB5">
        <w:rPr>
          <w:smallCaps/>
          <w:sz w:val="24"/>
        </w:rPr>
        <w:t>W</w:t>
      </w:r>
      <w:r w:rsidR="00C13714" w:rsidRPr="00DF2EB5">
        <w:rPr>
          <w:smallCaps/>
        </w:rPr>
        <w:t xml:space="preserve">ORK </w:t>
      </w:r>
      <w:r w:rsidR="00C13714" w:rsidRPr="00DF2EB5">
        <w:rPr>
          <w:smallCaps/>
          <w:sz w:val="24"/>
        </w:rPr>
        <w:t>P</w:t>
      </w:r>
      <w:r w:rsidR="00C13714" w:rsidRPr="00DF2EB5">
        <w:rPr>
          <w:smallCaps/>
        </w:rPr>
        <w:t>LAN</w:t>
      </w:r>
      <w:r w:rsidR="00C13714" w:rsidRPr="00DF2EB5">
        <w:rPr>
          <w:smallCaps/>
          <w:sz w:val="24"/>
        </w:rPr>
        <w:t xml:space="preserve"> </w:t>
      </w:r>
    </w:p>
    <w:p w14:paraId="07D730BE" w14:textId="763EC99B" w:rsidR="0065388B" w:rsidRDefault="00C13714">
      <w:pPr>
        <w:spacing w:after="5"/>
        <w:ind w:left="-5" w:right="2"/>
      </w:pPr>
      <w:r>
        <w:t>1.</w:t>
      </w:r>
      <w:r w:rsidR="00FB595C">
        <w:t>5</w:t>
      </w:r>
      <w:r>
        <w:t>.</w:t>
      </w:r>
      <w:r w:rsidR="003D7F41">
        <w:t>4</w:t>
      </w:r>
      <w:r>
        <w:t xml:space="preserve">.1 Work plans are developed for each single project or project component.  </w:t>
      </w:r>
    </w:p>
    <w:p w14:paraId="5B6DAFC2" w14:textId="77777777" w:rsidR="00B93602" w:rsidRDefault="00B93602" w:rsidP="0077134D">
      <w:pPr>
        <w:ind w:left="-5" w:right="252"/>
        <w:rPr>
          <w:highlight w:val="cyan"/>
        </w:rPr>
      </w:pPr>
    </w:p>
    <w:p w14:paraId="5D5F223E" w14:textId="103909A5" w:rsidR="0077134D" w:rsidRPr="002A19F3" w:rsidRDefault="0077134D" w:rsidP="0077134D">
      <w:pPr>
        <w:ind w:left="-5" w:right="252"/>
      </w:pPr>
      <w:r w:rsidRPr="00B835CF">
        <w:rPr>
          <w:rPrChange w:id="379" w:author="Lisa Skumatz" w:date="2021-06-05T00:52:00Z">
            <w:rPr>
              <w:highlight w:val="cyan"/>
            </w:rPr>
          </w:rPrChange>
        </w:rPr>
        <w:t>A work plan</w:t>
      </w:r>
      <w:r w:rsidRPr="00157FB3">
        <w:t xml:space="preserve"> is developed by the contractors in conjunction with the Evaluation Administrator</w:t>
      </w:r>
      <w:del w:id="380" w:author="WETHERN, MEGAN M" w:date="2021-05-19T11:03:00Z">
        <w:r w:rsidRPr="00B835CF">
          <w:rPr>
            <w:rPrChange w:id="381" w:author="Lisa Skumatz" w:date="2021-06-05T00:52:00Z">
              <w:rPr/>
            </w:rPrChange>
          </w:rPr>
          <w:delText>,</w:delText>
        </w:r>
      </w:del>
      <w:ins w:id="382" w:author="WETHERN, MEGAN M" w:date="2021-05-19T11:03:00Z">
        <w:r w:rsidR="001F21C1" w:rsidRPr="00B835CF">
          <w:rPr>
            <w:rPrChange w:id="383" w:author="Lisa Skumatz" w:date="2021-06-05T00:52:00Z">
              <w:rPr/>
            </w:rPrChange>
          </w:rPr>
          <w:t>.</w:t>
        </w:r>
      </w:ins>
      <w:r w:rsidRPr="00B835CF">
        <w:rPr>
          <w:rPrChange w:id="384" w:author="Lisa Skumatz" w:date="2021-06-05T00:52:00Z">
            <w:rPr/>
          </w:rPrChange>
        </w:rPr>
        <w:t xml:space="preserve">  After the EA Team is satisfied with the final design</w:t>
      </w:r>
      <w:del w:id="385" w:author="WETHERN, MEGAN M" w:date="2021-05-19T11:04:00Z">
        <w:r w:rsidRPr="00B835CF">
          <w:rPr>
            <w:rPrChange w:id="386" w:author="Lisa Skumatz" w:date="2021-06-05T00:52:00Z">
              <w:rPr/>
            </w:rPrChange>
          </w:rPr>
          <w:delText>.</w:delText>
        </w:r>
      </w:del>
      <w:ins w:id="387" w:author="WETHERN, MEGAN M" w:date="2021-05-19T11:04:00Z">
        <w:r w:rsidR="00841AB8" w:rsidRPr="00B835CF">
          <w:rPr>
            <w:rPrChange w:id="388" w:author="Lisa Skumatz" w:date="2021-06-05T00:52:00Z">
              <w:rPr/>
            </w:rPrChange>
          </w:rPr>
          <w:t>,</w:t>
        </w:r>
      </w:ins>
      <w:del w:id="389" w:author="WETHERN, MEGAN M" w:date="2021-05-19T11:04:00Z">
        <w:r w:rsidRPr="00B835CF">
          <w:rPr>
            <w:rPrChange w:id="390" w:author="Lisa Skumatz" w:date="2021-06-05T00:52:00Z">
              <w:rPr/>
            </w:rPrChange>
          </w:rPr>
          <w:delText xml:space="preserve"> </w:delText>
        </w:r>
      </w:del>
      <w:r w:rsidRPr="00B835CF">
        <w:rPr>
          <w:rPrChange w:id="391" w:author="Lisa Skumatz" w:date="2021-06-05T00:52:00Z">
            <w:rPr/>
          </w:rPrChange>
        </w:rPr>
        <w:t xml:space="preserve"> a Kick-off Meeting is scheduled by the Evaluation Administrator at which the contractor presents project goals and outputs, methods, schedule, and budget.  Meeting invitees include at least the Evaluation Committee, </w:t>
      </w:r>
      <w:r w:rsidRPr="00B835CF">
        <w:rPr>
          <w:rPrChange w:id="392" w:author="Lisa Skumatz" w:date="2021-06-05T00:52:00Z">
            <w:rPr>
              <w:highlight w:val="cyan"/>
            </w:rPr>
          </w:rPrChange>
        </w:rPr>
        <w:t>PAs and Technical Consultants</w:t>
      </w:r>
      <w:r w:rsidRPr="00157FB3">
        <w:t>.  The work plan is finalized after in</w:t>
      </w:r>
      <w:r w:rsidRPr="00897CD7">
        <w:t>corporating feedback from the Kickoff meeting. The EEB Evaluation Administrator will supply the EEB Evaluation Committee, Program Administrators, and Technical Consultants with notes summarizing the decisions made regarding any changes in methods as provid</w:t>
      </w:r>
      <w:r w:rsidRPr="00933FF3">
        <w:t xml:space="preserve">ed by the Contractor as the project proceeds.  </w:t>
      </w:r>
    </w:p>
    <w:p w14:paraId="5C2875AC" w14:textId="77777777" w:rsidR="0077134D" w:rsidRPr="00B835CF" w:rsidRDefault="0077134D">
      <w:pPr>
        <w:spacing w:after="5"/>
        <w:ind w:left="-5" w:right="2"/>
        <w:rPr>
          <w:rPrChange w:id="393" w:author="Lisa Skumatz" w:date="2021-06-05T00:52:00Z">
            <w:rPr/>
          </w:rPrChange>
        </w:rPr>
      </w:pPr>
    </w:p>
    <w:p w14:paraId="7E098FB5" w14:textId="1F07D7A8" w:rsidR="00210F29" w:rsidRPr="00157FB3" w:rsidRDefault="0077134D">
      <w:pPr>
        <w:spacing w:after="5"/>
        <w:ind w:left="-5" w:right="2"/>
      </w:pPr>
      <w:r w:rsidRPr="00B835CF">
        <w:rPr>
          <w:rPrChange w:id="394" w:author="Lisa Skumatz" w:date="2021-06-05T00:52:00Z">
            <w:rPr/>
          </w:rPrChange>
        </w:rPr>
        <w:t>Within the work plan, i</w:t>
      </w:r>
      <w:r w:rsidR="00C13714" w:rsidRPr="00B835CF">
        <w:rPr>
          <w:rPrChange w:id="395" w:author="Lisa Skumatz" w:date="2021-06-05T00:52:00Z">
            <w:rPr/>
          </w:rPrChange>
        </w:rPr>
        <w:t>t is sometimes helpful to break projects into smaller pieces for technical</w:t>
      </w:r>
      <w:r w:rsidR="005423B4" w:rsidRPr="00B835CF">
        <w:rPr>
          <w:rPrChange w:id="396" w:author="Lisa Skumatz" w:date="2021-06-05T00:52:00Z">
            <w:rPr/>
          </w:rPrChange>
        </w:rPr>
        <w:t>, budget,</w:t>
      </w:r>
      <w:r w:rsidR="00C13714" w:rsidRPr="00B835CF">
        <w:rPr>
          <w:rPrChange w:id="397" w:author="Lisa Skumatz" w:date="2021-06-05T00:52:00Z">
            <w:rPr/>
          </w:rPrChange>
        </w:rPr>
        <w:t xml:space="preserve"> </w:t>
      </w:r>
      <w:r w:rsidR="005423B4" w:rsidRPr="00B835CF">
        <w:rPr>
          <w:rPrChange w:id="398" w:author="Lisa Skumatz" w:date="2021-06-05T00:52:00Z">
            <w:rPr/>
          </w:rPrChange>
        </w:rPr>
        <w:t>or</w:t>
      </w:r>
      <w:r w:rsidR="00C13714" w:rsidRPr="00B835CF">
        <w:rPr>
          <w:rPrChange w:id="399" w:author="Lisa Skumatz" w:date="2021-06-05T00:52:00Z">
            <w:rPr/>
          </w:rPrChange>
        </w:rPr>
        <w:t xml:space="preserve"> scheduling reasons.  First, doing so allows information to be provided quickly; it is not necessary, for example, to wait for both winter and summer data to be collected and analyzed before providing information on one of them.  Information that can be provided quickly can be completed while planning is being completed for the larger project.  </w:t>
      </w:r>
      <w:r w:rsidRPr="00B835CF">
        <w:rPr>
          <w:rPrChange w:id="400" w:author="Lisa Skumatz" w:date="2021-06-05T00:52:00Z">
            <w:rPr/>
          </w:rPrChange>
        </w:rPr>
        <w:t xml:space="preserve"> </w:t>
      </w:r>
      <w:r w:rsidRPr="00B835CF">
        <w:rPr>
          <w:rPrChange w:id="401" w:author="Lisa Skumatz" w:date="2021-06-05T00:52:00Z">
            <w:rPr>
              <w:highlight w:val="cyan"/>
            </w:rPr>
          </w:rPrChange>
        </w:rPr>
        <w:t>In other cases, an early phase of work (e.g. literature or detailed data review) may be needed before details on a second phase or approach can be specified.</w:t>
      </w:r>
    </w:p>
    <w:p w14:paraId="60F6F775" w14:textId="77777777" w:rsidR="00E03230" w:rsidRPr="00897CD7" w:rsidRDefault="00E03230">
      <w:pPr>
        <w:spacing w:after="5"/>
        <w:ind w:left="-5" w:right="2"/>
      </w:pPr>
    </w:p>
    <w:p w14:paraId="4FDB0219" w14:textId="0AE91609" w:rsidR="00210F29" w:rsidRDefault="00C13714" w:rsidP="0065388B">
      <w:pPr>
        <w:ind w:right="179"/>
      </w:pPr>
      <w:r w:rsidRPr="00933FF3">
        <w:t>Subdividing the project also allows for competing</w:t>
      </w:r>
      <w:r>
        <w:t xml:space="preserve"> demands for studies of different programs.  </w:t>
      </w:r>
      <w:r w:rsidR="00E03230">
        <w:t>As described above, t</w:t>
      </w:r>
      <w:r>
        <w:t xml:space="preserve">he </w:t>
      </w:r>
      <w:r w:rsidR="0077134D">
        <w:t>PAs</w:t>
      </w:r>
      <w:r>
        <w:t xml:space="preserve"> should also be consulted in developing the data requests; in many cases, smaller data requests may also be preferable for the companies.  For example, a program study that is developed in smaller discrete projects can allow for addition of a new project that requires immediate attention without delaying the entire original project. </w:t>
      </w:r>
      <w:r w:rsidR="0065388B">
        <w:t xml:space="preserve">  </w:t>
      </w:r>
    </w:p>
    <w:p w14:paraId="2FC3114E" w14:textId="4CA4F76D" w:rsidR="0065388B" w:rsidRPr="00FA5330" w:rsidRDefault="0065388B" w:rsidP="00B93602">
      <w:pPr>
        <w:ind w:right="179"/>
      </w:pPr>
      <w:r>
        <w:t xml:space="preserve">The work </w:t>
      </w:r>
      <w:r w:rsidRPr="00157FB3">
        <w:t xml:space="preserve">plan content </w:t>
      </w:r>
      <w:r w:rsidR="006D0C0E" w:rsidRPr="00897CD7">
        <w:t xml:space="preserve">and key process steps are </w:t>
      </w:r>
      <w:r w:rsidRPr="00933FF3">
        <w:t>summa</w:t>
      </w:r>
      <w:r w:rsidRPr="002A19F3">
        <w:t>rized below.</w:t>
      </w:r>
    </w:p>
    <w:p w14:paraId="7D051C62" w14:textId="774B8AA1" w:rsidR="0065388B" w:rsidRPr="00B835CF" w:rsidRDefault="0065388B">
      <w:pPr>
        <w:numPr>
          <w:ilvl w:val="0"/>
          <w:numId w:val="6"/>
        </w:numPr>
        <w:spacing w:after="0"/>
        <w:ind w:right="2" w:hanging="360"/>
        <w:rPr>
          <w:rPrChange w:id="402" w:author="Lisa Skumatz" w:date="2021-06-05T00:52:00Z">
            <w:rPr>
              <w:highlight w:val="yellow"/>
            </w:rPr>
          </w:rPrChange>
        </w:rPr>
      </w:pPr>
      <w:r w:rsidRPr="00B835CF">
        <w:rPr>
          <w:rPrChange w:id="403" w:author="Lisa Skumatz" w:date="2021-06-05T00:52:00Z">
            <w:rPr>
              <w:highlight w:val="yellow"/>
            </w:rPr>
          </w:rPrChange>
        </w:rPr>
        <w:t>The draft work plan, addressing project objectives, methods, deliverables, budget, and timeline, consistent with the approved Evaluation Plan or RFP response (proposal) is provided</w:t>
      </w:r>
      <w:r w:rsidR="0077134D" w:rsidRPr="00B835CF">
        <w:rPr>
          <w:rPrChange w:id="404" w:author="Lisa Skumatz" w:date="2021-06-05T00:52:00Z">
            <w:rPr>
              <w:highlight w:val="yellow"/>
            </w:rPr>
          </w:rPrChange>
        </w:rPr>
        <w:t xml:space="preserve"> to the Program Administrators</w:t>
      </w:r>
      <w:r w:rsidRPr="00B835CF">
        <w:rPr>
          <w:rPrChange w:id="405" w:author="Lisa Skumatz" w:date="2021-06-05T00:52:00Z">
            <w:rPr>
              <w:highlight w:val="yellow"/>
            </w:rPr>
          </w:rPrChange>
        </w:rPr>
        <w:t xml:space="preserve"> for </w:t>
      </w:r>
      <w:r w:rsidR="006D0C0E" w:rsidRPr="00B835CF">
        <w:rPr>
          <w:rPrChange w:id="406" w:author="Lisa Skumatz" w:date="2021-06-05T00:52:00Z">
            <w:rPr>
              <w:highlight w:val="yellow"/>
            </w:rPr>
          </w:rPrChange>
        </w:rPr>
        <w:t xml:space="preserve">use in </w:t>
      </w:r>
      <w:r w:rsidRPr="00B835CF">
        <w:rPr>
          <w:rPrChange w:id="407" w:author="Lisa Skumatz" w:date="2021-06-05T00:52:00Z">
            <w:rPr>
              <w:highlight w:val="yellow"/>
            </w:rPr>
          </w:rPrChange>
        </w:rPr>
        <w:t>contracting / PO purposes</w:t>
      </w:r>
      <w:r w:rsidRPr="00157FB3">
        <w:t>.</w:t>
      </w:r>
      <w:r w:rsidR="0077134D" w:rsidRPr="00897CD7">
        <w:t xml:space="preserve">  </w:t>
      </w:r>
    </w:p>
    <w:p w14:paraId="1FEC4FED" w14:textId="59677999" w:rsidR="00210F29" w:rsidRPr="00897CD7" w:rsidRDefault="00CC0659">
      <w:pPr>
        <w:numPr>
          <w:ilvl w:val="0"/>
          <w:numId w:val="6"/>
        </w:numPr>
        <w:spacing w:after="0"/>
        <w:ind w:right="2" w:hanging="360"/>
      </w:pPr>
      <w:r w:rsidRPr="00157FB3">
        <w:t>The Evaluation</w:t>
      </w:r>
      <w:r w:rsidR="00C13714" w:rsidRPr="00157FB3">
        <w:t xml:space="preserve"> Administrator and Evaluation Contractor works together to identify specific objectives for the work</w:t>
      </w:r>
      <w:r w:rsidR="006D0C0E" w:rsidRPr="00897CD7">
        <w:t xml:space="preserve">.  </w:t>
      </w:r>
      <w:r w:rsidR="006D0C0E" w:rsidRPr="00B835CF">
        <w:rPr>
          <w:rPrChange w:id="408" w:author="Lisa Skumatz" w:date="2021-06-05T00:52:00Z">
            <w:rPr>
              <w:highlight w:val="cyan"/>
            </w:rPr>
          </w:rPrChange>
        </w:rPr>
        <w:t xml:space="preserve">Meetings with the PAs and Technical Consultants are conducted to gather information on objectives, PSD or program information needs, </w:t>
      </w:r>
      <w:r w:rsidR="00212FA5" w:rsidRPr="00B835CF">
        <w:rPr>
          <w:rPrChange w:id="409" w:author="Lisa Skumatz" w:date="2021-06-05T00:52:00Z">
            <w:rPr>
              <w:highlight w:val="cyan"/>
            </w:rPr>
          </w:rPrChange>
        </w:rPr>
        <w:t xml:space="preserve">available data, </w:t>
      </w:r>
      <w:r w:rsidR="006D0C0E" w:rsidRPr="00B835CF">
        <w:rPr>
          <w:rPrChange w:id="410" w:author="Lisa Skumatz" w:date="2021-06-05T00:52:00Z">
            <w:rPr>
              <w:highlight w:val="cyan"/>
            </w:rPr>
          </w:rPrChange>
        </w:rPr>
        <w:t>program directions, and other information useful to the study refinement process.</w:t>
      </w:r>
      <w:r w:rsidR="00C13714" w:rsidRPr="00157FB3">
        <w:t xml:space="preserve"> </w:t>
      </w:r>
    </w:p>
    <w:p w14:paraId="47C2FE94" w14:textId="2AFF0E1E" w:rsidR="00210F29" w:rsidRDefault="00C13714">
      <w:pPr>
        <w:numPr>
          <w:ilvl w:val="0"/>
          <w:numId w:val="6"/>
        </w:numPr>
        <w:spacing w:after="0"/>
        <w:ind w:right="2" w:hanging="360"/>
      </w:pPr>
      <w:r w:rsidRPr="00933FF3">
        <w:t>The Contractor develops methods and timing to satisfy those object</w:t>
      </w:r>
      <w:r w:rsidR="006D0C0E" w:rsidRPr="00491463">
        <w:t>ive</w:t>
      </w:r>
      <w:r w:rsidRPr="002A19F3">
        <w:t>s and reviews them with the EEB Evaluation Administrator</w:t>
      </w:r>
      <w:r w:rsidR="006D0C0E" w:rsidRPr="00B835CF">
        <w:rPr>
          <w:rPrChange w:id="411" w:author="Lisa Skumatz" w:date="2021-06-05T00:52:00Z">
            <w:rPr/>
          </w:rPrChange>
        </w:rPr>
        <w:t>.</w:t>
      </w:r>
      <w:r w:rsidRPr="00B835CF">
        <w:rPr>
          <w:rPrChange w:id="412" w:author="Lisa Skumatz" w:date="2021-06-05T00:52:00Z">
            <w:rPr/>
          </w:rPrChange>
        </w:rPr>
        <w:t xml:space="preserve"> </w:t>
      </w:r>
      <w:r w:rsidR="006D0C0E" w:rsidRPr="00B835CF">
        <w:rPr>
          <w:rPrChange w:id="413" w:author="Lisa Skumatz" w:date="2021-06-05T00:52:00Z">
            <w:rPr/>
          </w:rPrChange>
        </w:rPr>
        <w:t>Work plans</w:t>
      </w:r>
      <w:r w:rsidR="006D0C0E">
        <w:t xml:space="preserve"> should be designed to support highest quality research and best practices, and should reflect the ISO-NE accuracy and precision requirements for evaluations.  Evaluations should address evaluation and program performance issues, but are also important for forward-looking results and recommendations for the companies to enact their programs.</w:t>
      </w:r>
    </w:p>
    <w:p w14:paraId="1C062217" w14:textId="75858BF1" w:rsidR="00F637F0" w:rsidRPr="00157FB3" w:rsidRDefault="006D0C0E" w:rsidP="00B93602">
      <w:pPr>
        <w:numPr>
          <w:ilvl w:val="0"/>
          <w:numId w:val="6"/>
        </w:numPr>
        <w:spacing w:after="0"/>
        <w:ind w:right="2" w:hanging="360"/>
      </w:pPr>
      <w:r>
        <w:t>After the kickoff meeting, a</w:t>
      </w:r>
      <w:r w:rsidR="00C13714">
        <w:t xml:space="preserve"> full work plan is developed and costs assigned</w:t>
      </w:r>
      <w:r>
        <w:t xml:space="preserve">.  The final work plan will take </w:t>
      </w:r>
      <w:r w:rsidRPr="00157FB3">
        <w:t>precedence over the proposed work plan or any draft work plan in guiding the t</w:t>
      </w:r>
      <w:r w:rsidRPr="00897CD7">
        <w:t xml:space="preserve">echnical conduct of the study.  </w:t>
      </w:r>
      <w:commentRangeStart w:id="414"/>
      <w:r w:rsidRPr="00B835CF">
        <w:rPr>
          <w:rPrChange w:id="415" w:author="Lisa Skumatz" w:date="2021-06-05T00:52:00Z">
            <w:rPr>
              <w:highlight w:val="yellow"/>
            </w:rPr>
          </w:rPrChange>
        </w:rPr>
        <w:t xml:space="preserve">This final refined workplan </w:t>
      </w:r>
      <w:r w:rsidR="003E5632" w:rsidRPr="00B835CF">
        <w:rPr>
          <w:rPrChange w:id="416" w:author="Lisa Skumatz" w:date="2021-06-05T00:52:00Z">
            <w:rPr>
              <w:highlight w:val="yellow"/>
            </w:rPr>
          </w:rPrChange>
        </w:rPr>
        <w:t xml:space="preserve">and budget </w:t>
      </w:r>
      <w:r w:rsidRPr="00B835CF">
        <w:rPr>
          <w:rPrChange w:id="417" w:author="Lisa Skumatz" w:date="2021-06-05T00:52:00Z">
            <w:rPr>
              <w:highlight w:val="yellow"/>
            </w:rPr>
          </w:rPrChange>
        </w:rPr>
        <w:t>is provided to the utilities as additional project documentation.</w:t>
      </w:r>
      <w:commentRangeEnd w:id="414"/>
      <w:r w:rsidR="00C26A53" w:rsidRPr="00157FB3">
        <w:rPr>
          <w:rStyle w:val="CommentReference"/>
        </w:rPr>
        <w:commentReference w:id="414"/>
      </w:r>
    </w:p>
    <w:p w14:paraId="1F568EAB" w14:textId="77777777" w:rsidR="00B93602" w:rsidRDefault="00B93602" w:rsidP="00B93602">
      <w:pPr>
        <w:spacing w:after="0"/>
        <w:ind w:left="720" w:right="2" w:firstLine="0"/>
      </w:pPr>
    </w:p>
    <w:p w14:paraId="36A7BAFC" w14:textId="6F622C51" w:rsidR="00210F29" w:rsidRDefault="00C13714">
      <w:pPr>
        <w:ind w:left="-5" w:right="2"/>
      </w:pPr>
      <w:r>
        <w:t xml:space="preserve">See Figure </w:t>
      </w:r>
      <w:r w:rsidR="00F51374">
        <w:t>3</w:t>
      </w:r>
      <w:r>
        <w:t xml:space="preserve">. </w:t>
      </w:r>
    </w:p>
    <w:p w14:paraId="572F10FE" w14:textId="77777777" w:rsidR="00263603" w:rsidRDefault="00263603">
      <w:pPr>
        <w:spacing w:after="41" w:line="259" w:lineRule="auto"/>
        <w:ind w:left="0" w:firstLine="0"/>
      </w:pPr>
    </w:p>
    <w:p w14:paraId="7EA67E88" w14:textId="77777777" w:rsidR="00263603" w:rsidRDefault="00263603">
      <w:pPr>
        <w:spacing w:after="41" w:line="259" w:lineRule="auto"/>
        <w:ind w:left="0" w:firstLine="0"/>
      </w:pPr>
    </w:p>
    <w:bookmarkStart w:id="418" w:name="_Hlk53466911"/>
    <w:p w14:paraId="047C32E2" w14:textId="6706F84D" w:rsidR="00210F29" w:rsidRDefault="003D76AA">
      <w:pPr>
        <w:spacing w:after="224" w:line="259" w:lineRule="auto"/>
        <w:ind w:left="14" w:firstLine="0"/>
      </w:pPr>
      <w:r>
        <w:rPr>
          <w:rFonts w:ascii="Calibri" w:eastAsia="Calibri" w:hAnsi="Calibri" w:cs="Calibri"/>
          <w:noProof/>
          <w:sz w:val="22"/>
        </w:rPr>
        <mc:AlternateContent>
          <mc:Choice Requires="wps">
            <w:drawing>
              <wp:anchor distT="0" distB="0" distL="114300" distR="114300" simplePos="0" relativeHeight="251658266" behindDoc="0" locked="0" layoutInCell="1" allowOverlap="1" wp14:anchorId="11709464" wp14:editId="57D10DE1">
                <wp:simplePos x="0" y="0"/>
                <wp:positionH relativeFrom="column">
                  <wp:posOffset>3876673</wp:posOffset>
                </wp:positionH>
                <wp:positionV relativeFrom="paragraph">
                  <wp:posOffset>2666260</wp:posOffset>
                </wp:positionV>
                <wp:extent cx="481965" cy="0"/>
                <wp:effectExtent l="38100" t="76200" r="0" b="95250"/>
                <wp:wrapNone/>
                <wp:docPr id="16" name="Straight Arrow Connector 16"/>
                <wp:cNvGraphicFramePr/>
                <a:graphic xmlns:a="http://schemas.openxmlformats.org/drawingml/2006/main">
                  <a:graphicData uri="http://schemas.microsoft.com/office/word/2010/wordprocessingShape">
                    <wps:wsp>
                      <wps:cNvCnPr/>
                      <wps:spPr>
                        <a:xfrm flipH="1">
                          <a:off x="0" y="0"/>
                          <a:ext cx="48196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pic="http://schemas.openxmlformats.org/drawingml/2006/picture" xmlns:a="http://schemas.openxmlformats.org/drawingml/2006/main">
            <w:pict w14:anchorId="3959247E">
              <v:shapetype id="_x0000_t32" coordsize="21600,21600" o:oned="t" filled="f" o:spt="32" path="m,l21600,21600e" w14:anchorId="6D042D54">
                <v:path fillok="f" arrowok="t" o:connecttype="none"/>
                <o:lock v:ext="edit" shapetype="t"/>
              </v:shapetype>
              <v:shape id="Straight Arrow Connector 16" style="position:absolute;margin-left:305.25pt;margin-top:209.95pt;width:37.95pt;height:0;flip:x;z-index:25170944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">
                <v:stroke joinstyle="miter" endarrow="block"/>
              </v:shape>
            </w:pict>
          </mc:Fallback>
        </mc:AlternateContent>
      </w:r>
      <w:r w:rsidR="00C13714">
        <w:rPr>
          <w:rFonts w:ascii="Calibri" w:eastAsia="Calibri" w:hAnsi="Calibri" w:cs="Calibri"/>
          <w:noProof/>
          <w:sz w:val="22"/>
        </w:rPr>
        <mc:AlternateContent>
          <mc:Choice Requires="wpg">
            <w:drawing>
              <wp:inline distT="0" distB="0" distL="0" distR="0" wp14:anchorId="1E141B89" wp14:editId="6CB4F9CD">
                <wp:extent cx="6050678" cy="3636497"/>
                <wp:effectExtent l="0" t="0" r="7620" b="21590"/>
                <wp:docPr id="29317" name="Group 29317"/>
                <wp:cNvGraphicFramePr/>
                <a:graphic xmlns:a="http://schemas.openxmlformats.org/drawingml/2006/main">
                  <a:graphicData uri="http://schemas.microsoft.com/office/word/2010/wordprocessingGroup">
                    <wpg:wgp>
                      <wpg:cNvGrpSpPr/>
                      <wpg:grpSpPr>
                        <a:xfrm>
                          <a:off x="0" y="0"/>
                          <a:ext cx="6050678" cy="3636497"/>
                          <a:chOff x="-4063" y="0"/>
                          <a:chExt cx="6050678" cy="3636497"/>
                        </a:xfrm>
                      </wpg:grpSpPr>
                      <wps:wsp>
                        <wps:cNvPr id="2536" name="Shape 2536"/>
                        <wps:cNvSpPr/>
                        <wps:spPr>
                          <a:xfrm>
                            <a:off x="3790061" y="3337412"/>
                            <a:ext cx="511429" cy="76074"/>
                          </a:xfrm>
                          <a:custGeom>
                            <a:avLst/>
                            <a:gdLst/>
                            <a:ahLst/>
                            <a:cxnLst/>
                            <a:rect l="0" t="0" r="0" b="0"/>
                            <a:pathLst>
                              <a:path w="511429" h="76074">
                                <a:moveTo>
                                  <a:pt x="434340" y="0"/>
                                </a:moveTo>
                                <a:lnTo>
                                  <a:pt x="511429" y="36195"/>
                                </a:lnTo>
                                <a:lnTo>
                                  <a:pt x="436118" y="76074"/>
                                </a:lnTo>
                                <a:lnTo>
                                  <a:pt x="435377" y="44379"/>
                                </a:lnTo>
                                <a:lnTo>
                                  <a:pt x="254" y="54991"/>
                                </a:lnTo>
                                <a:lnTo>
                                  <a:pt x="0" y="42291"/>
                                </a:lnTo>
                                <a:lnTo>
                                  <a:pt x="435080" y="31679"/>
                                </a:lnTo>
                                <a:lnTo>
                                  <a:pt x="4343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538" name="Picture 2538"/>
                          <pic:cNvPicPr/>
                        </pic:nvPicPr>
                        <pic:blipFill>
                          <a:blip r:embed="rId59"/>
                          <a:stretch>
                            <a:fillRect/>
                          </a:stretch>
                        </pic:blipFill>
                        <pic:spPr>
                          <a:xfrm>
                            <a:off x="0" y="10139"/>
                            <a:ext cx="4486656" cy="291084"/>
                          </a:xfrm>
                          <a:prstGeom prst="rect">
                            <a:avLst/>
                          </a:prstGeom>
                        </pic:spPr>
                      </pic:pic>
                      <wps:wsp>
                        <wps:cNvPr id="2539" name="Rectangle 2539"/>
                        <wps:cNvSpPr/>
                        <wps:spPr>
                          <a:xfrm>
                            <a:off x="1178306" y="0"/>
                            <a:ext cx="85463" cy="190742"/>
                          </a:xfrm>
                          <a:prstGeom prst="rect">
                            <a:avLst/>
                          </a:prstGeom>
                          <a:ln>
                            <a:noFill/>
                          </a:ln>
                        </wps:spPr>
                        <wps:txbx>
                          <w:txbxContent>
                            <w:p w14:paraId="34AF0B9D" w14:textId="77777777" w:rsidR="009B4937" w:rsidRDefault="009B4937">
                              <w:pPr>
                                <w:spacing w:after="160" w:line="259" w:lineRule="auto"/>
                                <w:ind w:left="0" w:firstLine="0"/>
                              </w:pPr>
                              <w:r>
                                <w:t>F</w:t>
                              </w:r>
                            </w:p>
                          </w:txbxContent>
                        </wps:txbx>
                        <wps:bodyPr horzOverflow="overflow" vert="horz" lIns="0" tIns="0" rIns="0" bIns="0" rtlCol="0">
                          <a:noAutofit/>
                        </wps:bodyPr>
                      </wps:wsp>
                      <wps:wsp>
                        <wps:cNvPr id="2540" name="Rectangle 2540"/>
                        <wps:cNvSpPr/>
                        <wps:spPr>
                          <a:xfrm>
                            <a:off x="1243838" y="0"/>
                            <a:ext cx="505544" cy="190742"/>
                          </a:xfrm>
                          <a:prstGeom prst="rect">
                            <a:avLst/>
                          </a:prstGeom>
                          <a:ln>
                            <a:noFill/>
                          </a:ln>
                        </wps:spPr>
                        <wps:txbx>
                          <w:txbxContent>
                            <w:p w14:paraId="2A4270E9" w14:textId="77777777" w:rsidR="009B4937" w:rsidRDefault="009B4937">
                              <w:pPr>
                                <w:spacing w:after="160" w:line="259" w:lineRule="auto"/>
                                <w:ind w:left="0" w:firstLine="0"/>
                              </w:pPr>
                              <w:r>
                                <w:t>igure 3</w:t>
                              </w:r>
                            </w:p>
                          </w:txbxContent>
                        </wps:txbx>
                        <wps:bodyPr horzOverflow="overflow" vert="horz" lIns="0" tIns="0" rIns="0" bIns="0" rtlCol="0">
                          <a:noAutofit/>
                        </wps:bodyPr>
                      </wps:wsp>
                      <wps:wsp>
                        <wps:cNvPr id="28703" name="Rectangle 28703"/>
                        <wps:cNvSpPr/>
                        <wps:spPr>
                          <a:xfrm>
                            <a:off x="1625219" y="0"/>
                            <a:ext cx="40544" cy="190742"/>
                          </a:xfrm>
                          <a:prstGeom prst="rect">
                            <a:avLst/>
                          </a:prstGeom>
                          <a:ln>
                            <a:noFill/>
                          </a:ln>
                        </wps:spPr>
                        <wps:txbx>
                          <w:txbxContent>
                            <w:p w14:paraId="5D7CC9F1" w14:textId="77777777" w:rsidR="009B4937" w:rsidRDefault="009B4937">
                              <w:pPr>
                                <w:spacing w:after="160" w:line="259" w:lineRule="auto"/>
                                <w:ind w:left="0" w:firstLine="0"/>
                              </w:pPr>
                              <w:r>
                                <w:t>:</w:t>
                              </w:r>
                            </w:p>
                          </w:txbxContent>
                        </wps:txbx>
                        <wps:bodyPr horzOverflow="overflow" vert="horz" lIns="0" tIns="0" rIns="0" bIns="0" rtlCol="0">
                          <a:noAutofit/>
                        </wps:bodyPr>
                      </wps:wsp>
                      <wps:wsp>
                        <wps:cNvPr id="28704" name="Rectangle 28704"/>
                        <wps:cNvSpPr/>
                        <wps:spPr>
                          <a:xfrm>
                            <a:off x="1655704" y="0"/>
                            <a:ext cx="2195122" cy="190742"/>
                          </a:xfrm>
                          <a:prstGeom prst="rect">
                            <a:avLst/>
                          </a:prstGeom>
                          <a:ln>
                            <a:noFill/>
                          </a:ln>
                        </wps:spPr>
                        <wps:txbx>
                          <w:txbxContent>
                            <w:p w14:paraId="40E8433D" w14:textId="77777777" w:rsidR="009B4937" w:rsidRDefault="009B4937">
                              <w:pPr>
                                <w:spacing w:after="160" w:line="259" w:lineRule="auto"/>
                                <w:ind w:left="0" w:firstLine="0"/>
                              </w:pPr>
                              <w:r>
                                <w:t xml:space="preserve"> Final Work Plan Development</w:t>
                              </w:r>
                            </w:p>
                          </w:txbxContent>
                        </wps:txbx>
                        <wps:bodyPr horzOverflow="overflow" vert="horz" lIns="0" tIns="0" rIns="0" bIns="0" rtlCol="0">
                          <a:noAutofit/>
                        </wps:bodyPr>
                      </wps:wsp>
                      <wps:wsp>
                        <wps:cNvPr id="2542" name="Rectangle 2542"/>
                        <wps:cNvSpPr/>
                        <wps:spPr>
                          <a:xfrm>
                            <a:off x="3307969" y="0"/>
                            <a:ext cx="42058" cy="190742"/>
                          </a:xfrm>
                          <a:prstGeom prst="rect">
                            <a:avLst/>
                          </a:prstGeom>
                          <a:ln>
                            <a:noFill/>
                          </a:ln>
                        </wps:spPr>
                        <wps:txbx>
                          <w:txbxContent>
                            <w:p w14:paraId="230A6D3E"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44" name="Picture 2544"/>
                          <pic:cNvPicPr/>
                        </pic:nvPicPr>
                        <pic:blipFill>
                          <a:blip r:embed="rId60"/>
                          <a:stretch>
                            <a:fillRect/>
                          </a:stretch>
                        </pic:blipFill>
                        <pic:spPr>
                          <a:xfrm>
                            <a:off x="4572" y="491723"/>
                            <a:ext cx="1754124" cy="472440"/>
                          </a:xfrm>
                          <a:prstGeom prst="rect">
                            <a:avLst/>
                          </a:prstGeom>
                        </pic:spPr>
                      </pic:pic>
                      <pic:pic xmlns:pic="http://schemas.openxmlformats.org/drawingml/2006/picture">
                        <pic:nvPicPr>
                          <pic:cNvPr id="2546" name="Picture 2546"/>
                          <pic:cNvPicPr/>
                        </pic:nvPicPr>
                        <pic:blipFill>
                          <a:blip r:embed="rId61"/>
                          <a:stretch>
                            <a:fillRect/>
                          </a:stretch>
                        </pic:blipFill>
                        <pic:spPr>
                          <a:xfrm>
                            <a:off x="1738884" y="538967"/>
                            <a:ext cx="7620" cy="377951"/>
                          </a:xfrm>
                          <a:prstGeom prst="rect">
                            <a:avLst/>
                          </a:prstGeom>
                        </pic:spPr>
                      </pic:pic>
                      <pic:pic xmlns:pic="http://schemas.openxmlformats.org/drawingml/2006/picture">
                        <pic:nvPicPr>
                          <pic:cNvPr id="31765" name="Picture 31765"/>
                          <pic:cNvPicPr/>
                        </pic:nvPicPr>
                        <pic:blipFill>
                          <a:blip r:embed="rId62"/>
                          <a:stretch>
                            <a:fillRect/>
                          </a:stretch>
                        </pic:blipFill>
                        <pic:spPr>
                          <a:xfrm>
                            <a:off x="-4063" y="466832"/>
                            <a:ext cx="1746504" cy="463296"/>
                          </a:xfrm>
                          <a:prstGeom prst="rect">
                            <a:avLst/>
                          </a:prstGeom>
                        </pic:spPr>
                      </pic:pic>
                      <wps:wsp>
                        <wps:cNvPr id="2548" name="Shape 2548"/>
                        <wps:cNvSpPr/>
                        <wps:spPr>
                          <a:xfrm>
                            <a:off x="0" y="473435"/>
                            <a:ext cx="1738884" cy="457200"/>
                          </a:xfrm>
                          <a:custGeom>
                            <a:avLst/>
                            <a:gdLst/>
                            <a:ahLst/>
                            <a:cxnLst/>
                            <a:rect l="0" t="0" r="0" b="0"/>
                            <a:pathLst>
                              <a:path w="1738884" h="457200">
                                <a:moveTo>
                                  <a:pt x="0" y="457200"/>
                                </a:moveTo>
                                <a:lnTo>
                                  <a:pt x="1738884" y="457200"/>
                                </a:lnTo>
                                <a:lnTo>
                                  <a:pt x="1738884" y="0"/>
                                </a:lnTo>
                                <a:lnTo>
                                  <a:pt x="0" y="0"/>
                                </a:lnTo>
                                <a:close/>
                              </a:path>
                            </a:pathLst>
                          </a:custGeom>
                          <a:ln w="12192" cap="flat">
                            <a:miter lim="1270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2550" name="Picture 2550"/>
                          <pic:cNvPicPr/>
                        </pic:nvPicPr>
                        <pic:blipFill>
                          <a:blip r:embed="rId63"/>
                          <a:stretch>
                            <a:fillRect/>
                          </a:stretch>
                        </pic:blipFill>
                        <pic:spPr>
                          <a:xfrm>
                            <a:off x="7620" y="514584"/>
                            <a:ext cx="1725168" cy="374904"/>
                          </a:xfrm>
                          <a:prstGeom prst="rect">
                            <a:avLst/>
                          </a:prstGeom>
                        </pic:spPr>
                      </pic:pic>
                      <wps:wsp>
                        <wps:cNvPr id="2551" name="Rectangle 2551"/>
                        <wps:cNvSpPr/>
                        <wps:spPr>
                          <a:xfrm>
                            <a:off x="143561" y="519938"/>
                            <a:ext cx="1930657" cy="190742"/>
                          </a:xfrm>
                          <a:prstGeom prst="rect">
                            <a:avLst/>
                          </a:prstGeom>
                          <a:ln>
                            <a:noFill/>
                          </a:ln>
                        </wps:spPr>
                        <wps:txbx>
                          <w:txbxContent>
                            <w:p w14:paraId="41240D1E" w14:textId="77777777" w:rsidR="009B4937" w:rsidRDefault="009B4937">
                              <w:pPr>
                                <w:spacing w:after="160" w:line="259" w:lineRule="auto"/>
                                <w:ind w:left="0" w:firstLine="0"/>
                              </w:pPr>
                              <w:r>
                                <w:t>EEB Evaluation Committee</w:t>
                              </w:r>
                            </w:p>
                          </w:txbxContent>
                        </wps:txbx>
                        <wps:bodyPr horzOverflow="overflow" vert="horz" lIns="0" tIns="0" rIns="0" bIns="0" rtlCol="0">
                          <a:noAutofit/>
                        </wps:bodyPr>
                      </wps:wsp>
                      <wps:wsp>
                        <wps:cNvPr id="2552" name="Rectangle 2552"/>
                        <wps:cNvSpPr/>
                        <wps:spPr>
                          <a:xfrm>
                            <a:off x="1597787" y="519938"/>
                            <a:ext cx="42059" cy="190742"/>
                          </a:xfrm>
                          <a:prstGeom prst="rect">
                            <a:avLst/>
                          </a:prstGeom>
                          <a:ln>
                            <a:noFill/>
                          </a:ln>
                        </wps:spPr>
                        <wps:txbx>
                          <w:txbxContent>
                            <w:p w14:paraId="7825A012"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2554" name="Picture 2554"/>
                          <pic:cNvPicPr/>
                        </pic:nvPicPr>
                        <pic:blipFill>
                          <a:blip r:embed="rId64"/>
                          <a:stretch>
                            <a:fillRect/>
                          </a:stretch>
                        </pic:blipFill>
                        <pic:spPr>
                          <a:xfrm>
                            <a:off x="4265676" y="491723"/>
                            <a:ext cx="1752600" cy="472440"/>
                          </a:xfrm>
                          <a:prstGeom prst="rect">
                            <a:avLst/>
                          </a:prstGeom>
                        </pic:spPr>
                      </pic:pic>
                      <pic:pic xmlns:pic="http://schemas.openxmlformats.org/drawingml/2006/picture">
                        <pic:nvPicPr>
                          <pic:cNvPr id="2556" name="Picture 2556"/>
                          <pic:cNvPicPr/>
                        </pic:nvPicPr>
                        <pic:blipFill>
                          <a:blip r:embed="rId65"/>
                          <a:stretch>
                            <a:fillRect/>
                          </a:stretch>
                        </pic:blipFill>
                        <pic:spPr>
                          <a:xfrm>
                            <a:off x="5998464" y="538967"/>
                            <a:ext cx="7620" cy="377951"/>
                          </a:xfrm>
                          <a:prstGeom prst="rect">
                            <a:avLst/>
                          </a:prstGeom>
                        </pic:spPr>
                      </pic:pic>
                      <pic:pic xmlns:pic="http://schemas.openxmlformats.org/drawingml/2006/picture">
                        <pic:nvPicPr>
                          <pic:cNvPr id="31766" name="Picture 31766"/>
                          <pic:cNvPicPr/>
                        </pic:nvPicPr>
                        <pic:blipFill>
                          <a:blip r:embed="rId66"/>
                          <a:stretch>
                            <a:fillRect/>
                          </a:stretch>
                        </pic:blipFill>
                        <pic:spPr>
                          <a:xfrm>
                            <a:off x="4253992" y="466832"/>
                            <a:ext cx="1743456" cy="463296"/>
                          </a:xfrm>
                          <a:prstGeom prst="rect">
                            <a:avLst/>
                          </a:prstGeom>
                        </pic:spPr>
                      </pic:pic>
                      <wps:wsp>
                        <wps:cNvPr id="2558" name="Shape 2558"/>
                        <wps:cNvSpPr/>
                        <wps:spPr>
                          <a:xfrm>
                            <a:off x="4261104" y="473435"/>
                            <a:ext cx="1737360" cy="457200"/>
                          </a:xfrm>
                          <a:custGeom>
                            <a:avLst/>
                            <a:gdLst/>
                            <a:ahLst/>
                            <a:cxnLst/>
                            <a:rect l="0" t="0" r="0" b="0"/>
                            <a:pathLst>
                              <a:path w="1737360" h="457200">
                                <a:moveTo>
                                  <a:pt x="0" y="457200"/>
                                </a:moveTo>
                                <a:lnTo>
                                  <a:pt x="1737360" y="457200"/>
                                </a:lnTo>
                                <a:lnTo>
                                  <a:pt x="1737360" y="0"/>
                                </a:lnTo>
                                <a:lnTo>
                                  <a:pt x="0" y="0"/>
                                </a:lnTo>
                                <a:close/>
                              </a:path>
                            </a:pathLst>
                          </a:custGeom>
                          <a:ln w="12192" cap="flat">
                            <a:miter lim="1270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2560" name="Picture 2560"/>
                          <pic:cNvPicPr/>
                        </pic:nvPicPr>
                        <pic:blipFill>
                          <a:blip r:embed="rId63"/>
                          <a:stretch>
                            <a:fillRect/>
                          </a:stretch>
                        </pic:blipFill>
                        <pic:spPr>
                          <a:xfrm>
                            <a:off x="4267200" y="514584"/>
                            <a:ext cx="1725168" cy="374904"/>
                          </a:xfrm>
                          <a:prstGeom prst="rect">
                            <a:avLst/>
                          </a:prstGeom>
                        </pic:spPr>
                      </pic:pic>
                      <wps:wsp>
                        <wps:cNvPr id="2561" name="Rectangle 2561"/>
                        <wps:cNvSpPr/>
                        <wps:spPr>
                          <a:xfrm>
                            <a:off x="4475353" y="519938"/>
                            <a:ext cx="670078" cy="190742"/>
                          </a:xfrm>
                          <a:prstGeom prst="rect">
                            <a:avLst/>
                          </a:prstGeom>
                          <a:ln>
                            <a:noFill/>
                          </a:ln>
                        </wps:spPr>
                        <wps:txbx>
                          <w:txbxContent>
                            <w:p w14:paraId="424C8540" w14:textId="77777777" w:rsidR="009B4937" w:rsidRDefault="009B4937">
                              <w:pPr>
                                <w:spacing w:after="160" w:line="259" w:lineRule="auto"/>
                                <w:ind w:left="0" w:firstLine="0"/>
                              </w:pPr>
                              <w:r>
                                <w:t xml:space="preserve">Program </w:t>
                              </w:r>
                            </w:p>
                          </w:txbxContent>
                        </wps:txbx>
                        <wps:bodyPr horzOverflow="overflow" vert="horz" lIns="0" tIns="0" rIns="0" bIns="0" rtlCol="0">
                          <a:noAutofit/>
                        </wps:bodyPr>
                      </wps:wsp>
                      <wps:wsp>
                        <wps:cNvPr id="2562" name="Rectangle 2562"/>
                        <wps:cNvSpPr/>
                        <wps:spPr>
                          <a:xfrm>
                            <a:off x="4980178" y="519938"/>
                            <a:ext cx="1066437" cy="190742"/>
                          </a:xfrm>
                          <a:prstGeom prst="rect">
                            <a:avLst/>
                          </a:prstGeom>
                          <a:ln>
                            <a:noFill/>
                          </a:ln>
                        </wps:spPr>
                        <wps:txbx>
                          <w:txbxContent>
                            <w:p w14:paraId="0FDDCB89" w14:textId="77777777" w:rsidR="009B4937" w:rsidRDefault="009B4937">
                              <w:pPr>
                                <w:spacing w:after="160" w:line="259" w:lineRule="auto"/>
                                <w:ind w:left="0" w:firstLine="0"/>
                              </w:pPr>
                              <w:r>
                                <w:t>Administrators</w:t>
                              </w:r>
                            </w:p>
                          </w:txbxContent>
                        </wps:txbx>
                        <wps:bodyPr horzOverflow="overflow" vert="horz" lIns="0" tIns="0" rIns="0" bIns="0" rtlCol="0">
                          <a:noAutofit/>
                        </wps:bodyPr>
                      </wps:wsp>
                      <wps:wsp>
                        <wps:cNvPr id="2563" name="Rectangle 2563"/>
                        <wps:cNvSpPr/>
                        <wps:spPr>
                          <a:xfrm>
                            <a:off x="5783326" y="519938"/>
                            <a:ext cx="42058" cy="190742"/>
                          </a:xfrm>
                          <a:prstGeom prst="rect">
                            <a:avLst/>
                          </a:prstGeom>
                          <a:ln>
                            <a:noFill/>
                          </a:ln>
                        </wps:spPr>
                        <wps:txbx>
                          <w:txbxContent>
                            <w:p w14:paraId="1188CB0C"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566" name="Shape 2566"/>
                        <wps:cNvSpPr/>
                        <wps:spPr>
                          <a:xfrm>
                            <a:off x="2178558" y="1792458"/>
                            <a:ext cx="1822704" cy="457200"/>
                          </a:xfrm>
                          <a:custGeom>
                            <a:avLst/>
                            <a:gdLst/>
                            <a:ahLst/>
                            <a:cxnLst/>
                            <a:rect l="0" t="0" r="0" b="0"/>
                            <a:pathLst>
                              <a:path w="1822704" h="457200">
                                <a:moveTo>
                                  <a:pt x="0" y="457200"/>
                                </a:moveTo>
                                <a:lnTo>
                                  <a:pt x="1822704" y="457200"/>
                                </a:lnTo>
                                <a:lnTo>
                                  <a:pt x="1822704"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568" name="Picture 2568"/>
                          <pic:cNvPicPr/>
                        </pic:nvPicPr>
                        <pic:blipFill>
                          <a:blip r:embed="rId67"/>
                          <a:stretch>
                            <a:fillRect/>
                          </a:stretch>
                        </pic:blipFill>
                        <pic:spPr>
                          <a:xfrm>
                            <a:off x="2194560" y="1841987"/>
                            <a:ext cx="1789176" cy="356616"/>
                          </a:xfrm>
                          <a:prstGeom prst="rect">
                            <a:avLst/>
                          </a:prstGeom>
                        </pic:spPr>
                      </pic:pic>
                      <wps:wsp>
                        <wps:cNvPr id="2569" name="Rectangle 2569"/>
                        <wps:cNvSpPr/>
                        <wps:spPr>
                          <a:xfrm>
                            <a:off x="2263775" y="1832608"/>
                            <a:ext cx="1541929" cy="172357"/>
                          </a:xfrm>
                          <a:prstGeom prst="rect">
                            <a:avLst/>
                          </a:prstGeom>
                          <a:ln>
                            <a:noFill/>
                          </a:ln>
                        </wps:spPr>
                        <wps:txbx>
                          <w:txbxContent>
                            <w:p w14:paraId="5079E7EB" w14:textId="77777777" w:rsidR="009B4937" w:rsidRDefault="009B4937">
                              <w:pPr>
                                <w:spacing w:after="160" w:line="259" w:lineRule="auto"/>
                                <w:ind w:left="0" w:firstLine="0"/>
                              </w:pPr>
                              <w:r>
                                <w:rPr>
                                  <w:sz w:val="18"/>
                                </w:rPr>
                                <w:t>When project needed, e</w:t>
                              </w:r>
                            </w:p>
                          </w:txbxContent>
                        </wps:txbx>
                        <wps:bodyPr horzOverflow="overflow" vert="horz" lIns="0" tIns="0" rIns="0" bIns="0" rtlCol="0">
                          <a:noAutofit/>
                        </wps:bodyPr>
                      </wps:wsp>
                      <wps:wsp>
                        <wps:cNvPr id="2570" name="Rectangle 2570"/>
                        <wps:cNvSpPr/>
                        <wps:spPr>
                          <a:xfrm>
                            <a:off x="3423793" y="1832608"/>
                            <a:ext cx="507896" cy="172357"/>
                          </a:xfrm>
                          <a:prstGeom prst="rect">
                            <a:avLst/>
                          </a:prstGeom>
                          <a:ln>
                            <a:noFill/>
                          </a:ln>
                        </wps:spPr>
                        <wps:txbx>
                          <w:txbxContent>
                            <w:p w14:paraId="2746CA4C" w14:textId="77777777" w:rsidR="009B4937" w:rsidRDefault="009B4937">
                              <w:pPr>
                                <w:spacing w:after="160" w:line="259" w:lineRule="auto"/>
                                <w:ind w:left="0" w:firstLine="0"/>
                              </w:pPr>
                              <w:r>
                                <w:rPr>
                                  <w:sz w:val="18"/>
                                </w:rPr>
                                <w:t>stablish</w:t>
                              </w:r>
                            </w:p>
                          </w:txbxContent>
                        </wps:txbx>
                        <wps:bodyPr horzOverflow="overflow" vert="horz" lIns="0" tIns="0" rIns="0" bIns="0" rtlCol="0">
                          <a:noAutofit/>
                        </wps:bodyPr>
                      </wps:wsp>
                      <wps:wsp>
                        <wps:cNvPr id="2571" name="Rectangle 2571"/>
                        <wps:cNvSpPr/>
                        <wps:spPr>
                          <a:xfrm>
                            <a:off x="3806317" y="1832608"/>
                            <a:ext cx="38005" cy="172357"/>
                          </a:xfrm>
                          <a:prstGeom prst="rect">
                            <a:avLst/>
                          </a:prstGeom>
                          <a:ln>
                            <a:noFill/>
                          </a:ln>
                        </wps:spPr>
                        <wps:txbx>
                          <w:txbxContent>
                            <w:p w14:paraId="5AE1D9C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2" name="Rectangle 2572"/>
                        <wps:cNvSpPr/>
                        <wps:spPr>
                          <a:xfrm>
                            <a:off x="2263775" y="1962148"/>
                            <a:ext cx="398594" cy="172357"/>
                          </a:xfrm>
                          <a:prstGeom prst="rect">
                            <a:avLst/>
                          </a:prstGeom>
                          <a:ln>
                            <a:noFill/>
                          </a:ln>
                        </wps:spPr>
                        <wps:txbx>
                          <w:txbxContent>
                            <w:p w14:paraId="360BA23F" w14:textId="77777777" w:rsidR="009B4937" w:rsidRDefault="009B4937">
                              <w:pPr>
                                <w:spacing w:after="160" w:line="259" w:lineRule="auto"/>
                                <w:ind w:left="0" w:firstLine="0"/>
                              </w:pPr>
                              <w:r>
                                <w:rPr>
                                  <w:sz w:val="18"/>
                                </w:rPr>
                                <w:t xml:space="preserve">initial </w:t>
                              </w:r>
                            </w:p>
                          </w:txbxContent>
                        </wps:txbx>
                        <wps:bodyPr horzOverflow="overflow" vert="horz" lIns="0" tIns="0" rIns="0" bIns="0" rtlCol="0">
                          <a:noAutofit/>
                        </wps:bodyPr>
                      </wps:wsp>
                      <wps:wsp>
                        <wps:cNvPr id="2573" name="Rectangle 2573"/>
                        <wps:cNvSpPr/>
                        <wps:spPr>
                          <a:xfrm>
                            <a:off x="2564003" y="1962148"/>
                            <a:ext cx="76511" cy="172357"/>
                          </a:xfrm>
                          <a:prstGeom prst="rect">
                            <a:avLst/>
                          </a:prstGeom>
                          <a:ln>
                            <a:noFill/>
                          </a:ln>
                        </wps:spPr>
                        <wps:txbx>
                          <w:txbxContent>
                            <w:p w14:paraId="265E35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4" name="Rectangle 2574"/>
                        <wps:cNvSpPr/>
                        <wps:spPr>
                          <a:xfrm>
                            <a:off x="2621569" y="1961621"/>
                            <a:ext cx="1343118" cy="325439"/>
                          </a:xfrm>
                          <a:prstGeom prst="rect">
                            <a:avLst/>
                          </a:prstGeom>
                          <a:ln>
                            <a:noFill/>
                          </a:ln>
                        </wps:spPr>
                        <wps:txbx>
                          <w:txbxContent>
                            <w:p w14:paraId="3DF5DC1E" w14:textId="30409F94" w:rsidR="009B4937" w:rsidRDefault="009B4937">
                              <w:pPr>
                                <w:spacing w:after="160" w:line="259" w:lineRule="auto"/>
                                <w:ind w:left="0" w:firstLine="0"/>
                              </w:pPr>
                              <w:r>
                                <w:rPr>
                                  <w:sz w:val="18"/>
                                </w:rPr>
                                <w:t>Scope of Work</w:t>
                              </w:r>
                              <w:r w:rsidR="009D3858">
                                <w:rPr>
                                  <w:sz w:val="18"/>
                                </w:rPr>
                                <w:t xml:space="preserve"> and provide to PAs for contracting</w:t>
                              </w:r>
                            </w:p>
                          </w:txbxContent>
                        </wps:txbx>
                        <wps:bodyPr horzOverflow="overflow" vert="horz" lIns="0" tIns="0" rIns="0" bIns="0" rtlCol="0">
                          <a:noAutofit/>
                        </wps:bodyPr>
                      </wps:wsp>
                      <wps:wsp>
                        <wps:cNvPr id="2575" name="Rectangle 2575"/>
                        <wps:cNvSpPr/>
                        <wps:spPr>
                          <a:xfrm>
                            <a:off x="3338449" y="1962148"/>
                            <a:ext cx="38005" cy="172357"/>
                          </a:xfrm>
                          <a:prstGeom prst="rect">
                            <a:avLst/>
                          </a:prstGeom>
                          <a:ln>
                            <a:noFill/>
                          </a:ln>
                        </wps:spPr>
                        <wps:txbx>
                          <w:txbxContent>
                            <w:p w14:paraId="512F960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77" name="Shape 2577"/>
                        <wps:cNvSpPr/>
                        <wps:spPr>
                          <a:xfrm>
                            <a:off x="4303014" y="3116813"/>
                            <a:ext cx="1583436" cy="515112"/>
                          </a:xfrm>
                          <a:custGeom>
                            <a:avLst/>
                            <a:gdLst/>
                            <a:ahLst/>
                            <a:cxnLst/>
                            <a:rect l="0" t="0" r="0" b="0"/>
                            <a:pathLst>
                              <a:path w="1583436" h="515112">
                                <a:moveTo>
                                  <a:pt x="0" y="515112"/>
                                </a:moveTo>
                                <a:lnTo>
                                  <a:pt x="1583436" y="515112"/>
                                </a:lnTo>
                                <a:lnTo>
                                  <a:pt x="158343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579" name="Picture 2579"/>
                          <pic:cNvPicPr/>
                        </pic:nvPicPr>
                        <pic:blipFill>
                          <a:blip r:embed="rId68"/>
                          <a:stretch>
                            <a:fillRect/>
                          </a:stretch>
                        </pic:blipFill>
                        <pic:spPr>
                          <a:xfrm>
                            <a:off x="4366641" y="3166343"/>
                            <a:ext cx="1549908" cy="414528"/>
                          </a:xfrm>
                          <a:prstGeom prst="rect">
                            <a:avLst/>
                          </a:prstGeom>
                        </pic:spPr>
                      </pic:pic>
                      <wps:wsp>
                        <wps:cNvPr id="2580" name="Rectangle 2580"/>
                        <wps:cNvSpPr/>
                        <wps:spPr>
                          <a:xfrm>
                            <a:off x="4387039" y="3155228"/>
                            <a:ext cx="1415683" cy="451572"/>
                          </a:xfrm>
                          <a:prstGeom prst="rect">
                            <a:avLst/>
                          </a:prstGeom>
                          <a:ln>
                            <a:noFill/>
                          </a:ln>
                        </wps:spPr>
                        <wps:txbx>
                          <w:txbxContent>
                            <w:p w14:paraId="2738DEF1" w14:textId="732C0899" w:rsidR="009B4937" w:rsidRDefault="003D76AA">
                              <w:pPr>
                                <w:spacing w:after="160" w:line="259" w:lineRule="auto"/>
                                <w:ind w:left="0" w:firstLine="0"/>
                              </w:pPr>
                              <w:r>
                                <w:rPr>
                                  <w:sz w:val="18"/>
                                </w:rPr>
                                <w:t>Update project file / documents with final Work Plan</w:t>
                              </w:r>
                              <w:r w:rsidR="009B4937">
                                <w:rPr>
                                  <w:sz w:val="18"/>
                                </w:rPr>
                                <w:t xml:space="preserve"> </w:t>
                              </w:r>
                            </w:p>
                          </w:txbxContent>
                        </wps:txbx>
                        <wps:bodyPr horzOverflow="overflow" vert="horz" lIns="0" tIns="0" rIns="0" bIns="0" rtlCol="0">
                          <a:noAutofit/>
                        </wps:bodyPr>
                      </wps:wsp>
                      <wps:wsp>
                        <wps:cNvPr id="2584" name="Rectangle 2584"/>
                        <wps:cNvSpPr/>
                        <wps:spPr>
                          <a:xfrm>
                            <a:off x="5196586" y="3300601"/>
                            <a:ext cx="38005" cy="172357"/>
                          </a:xfrm>
                          <a:prstGeom prst="rect">
                            <a:avLst/>
                          </a:prstGeom>
                          <a:ln>
                            <a:noFill/>
                          </a:ln>
                        </wps:spPr>
                        <wps:txbx>
                          <w:txbxContent>
                            <w:p w14:paraId="4CC33161"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5" name="Rectangle 2585"/>
                        <wps:cNvSpPr/>
                        <wps:spPr>
                          <a:xfrm>
                            <a:off x="5225542" y="3300601"/>
                            <a:ext cx="38005" cy="172357"/>
                          </a:xfrm>
                          <a:prstGeom prst="rect">
                            <a:avLst/>
                          </a:prstGeom>
                          <a:ln>
                            <a:noFill/>
                          </a:ln>
                        </wps:spPr>
                        <wps:txbx>
                          <w:txbxContent>
                            <w:p w14:paraId="72AD91B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87" name="Shape 2587"/>
                        <wps:cNvSpPr/>
                        <wps:spPr>
                          <a:xfrm>
                            <a:off x="76962" y="2568173"/>
                            <a:ext cx="1600200" cy="548640"/>
                          </a:xfrm>
                          <a:custGeom>
                            <a:avLst/>
                            <a:gdLst/>
                            <a:ahLst/>
                            <a:cxnLst/>
                            <a:rect l="0" t="0" r="0" b="0"/>
                            <a:pathLst>
                              <a:path w="1600200" h="548640">
                                <a:moveTo>
                                  <a:pt x="0" y="548640"/>
                                </a:moveTo>
                                <a:lnTo>
                                  <a:pt x="1600200" y="548640"/>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589" name="Picture 2589"/>
                          <pic:cNvPicPr/>
                        </pic:nvPicPr>
                        <pic:blipFill>
                          <a:blip r:embed="rId69"/>
                          <a:stretch>
                            <a:fillRect/>
                          </a:stretch>
                        </pic:blipFill>
                        <pic:spPr>
                          <a:xfrm>
                            <a:off x="92964" y="2617704"/>
                            <a:ext cx="1568196" cy="448056"/>
                          </a:xfrm>
                          <a:prstGeom prst="rect">
                            <a:avLst/>
                          </a:prstGeom>
                        </pic:spPr>
                      </pic:pic>
                      <wps:wsp>
                        <wps:cNvPr id="2590" name="Rectangle 2590"/>
                        <wps:cNvSpPr/>
                        <wps:spPr>
                          <a:xfrm>
                            <a:off x="184709" y="2608705"/>
                            <a:ext cx="1384893" cy="172357"/>
                          </a:xfrm>
                          <a:prstGeom prst="rect">
                            <a:avLst/>
                          </a:prstGeom>
                          <a:ln>
                            <a:noFill/>
                          </a:ln>
                        </wps:spPr>
                        <wps:txbx>
                          <w:txbxContent>
                            <w:p w14:paraId="03EB11B6" w14:textId="77777777" w:rsidR="009B4937" w:rsidRDefault="009B4937">
                              <w:pPr>
                                <w:spacing w:after="160" w:line="259" w:lineRule="auto"/>
                                <w:ind w:left="0" w:firstLine="0"/>
                              </w:pPr>
                              <w:r>
                                <w:rPr>
                                  <w:sz w:val="18"/>
                                </w:rPr>
                                <w:t>Receives Information</w:t>
                              </w:r>
                            </w:p>
                          </w:txbxContent>
                        </wps:txbx>
                        <wps:bodyPr horzOverflow="overflow" vert="horz" lIns="0" tIns="0" rIns="0" bIns="0" rtlCol="0">
                          <a:noAutofit/>
                        </wps:bodyPr>
                      </wps:wsp>
                      <wps:wsp>
                        <wps:cNvPr id="2591" name="Rectangle 2591"/>
                        <wps:cNvSpPr/>
                        <wps:spPr>
                          <a:xfrm>
                            <a:off x="1227074" y="2608705"/>
                            <a:ext cx="38005" cy="172357"/>
                          </a:xfrm>
                          <a:prstGeom prst="rect">
                            <a:avLst/>
                          </a:prstGeom>
                          <a:ln>
                            <a:noFill/>
                          </a:ln>
                        </wps:spPr>
                        <wps:txbx>
                          <w:txbxContent>
                            <w:p w14:paraId="3449979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2" name="Rectangle 2592"/>
                        <wps:cNvSpPr/>
                        <wps:spPr>
                          <a:xfrm>
                            <a:off x="1256030" y="2608705"/>
                            <a:ext cx="348124" cy="172357"/>
                          </a:xfrm>
                          <a:prstGeom prst="rect">
                            <a:avLst/>
                          </a:prstGeom>
                          <a:ln>
                            <a:noFill/>
                          </a:ln>
                        </wps:spPr>
                        <wps:txbx>
                          <w:txbxContent>
                            <w:p w14:paraId="2E8A3249" w14:textId="77777777" w:rsidR="009B4937" w:rsidRDefault="009B4937">
                              <w:pPr>
                                <w:spacing w:after="160" w:line="259" w:lineRule="auto"/>
                                <w:ind w:left="0" w:firstLine="0"/>
                              </w:pPr>
                              <w:r>
                                <w:rPr>
                                  <w:sz w:val="18"/>
                                </w:rPr>
                                <w:t xml:space="preserve">from </w:t>
                              </w:r>
                            </w:p>
                          </w:txbxContent>
                        </wps:txbx>
                        <wps:bodyPr horzOverflow="overflow" vert="horz" lIns="0" tIns="0" rIns="0" bIns="0" rtlCol="0">
                          <a:noAutofit/>
                        </wps:bodyPr>
                      </wps:wsp>
                      <wps:wsp>
                        <wps:cNvPr id="2593" name="Rectangle 2593"/>
                        <wps:cNvSpPr/>
                        <wps:spPr>
                          <a:xfrm>
                            <a:off x="184709" y="2738245"/>
                            <a:ext cx="81634" cy="172357"/>
                          </a:xfrm>
                          <a:prstGeom prst="rect">
                            <a:avLst/>
                          </a:prstGeom>
                          <a:ln>
                            <a:noFill/>
                          </a:ln>
                        </wps:spPr>
                        <wps:txbx>
                          <w:txbxContent>
                            <w:p w14:paraId="5682E8FF" w14:textId="77777777" w:rsidR="009B4937" w:rsidRDefault="009B4937">
                              <w:pPr>
                                <w:spacing w:after="160" w:line="259" w:lineRule="auto"/>
                                <w:ind w:left="0" w:firstLine="0"/>
                              </w:pPr>
                              <w:r>
                                <w:rPr>
                                  <w:sz w:val="18"/>
                                </w:rPr>
                                <w:t>E</w:t>
                              </w:r>
                            </w:p>
                          </w:txbxContent>
                        </wps:txbx>
                        <wps:bodyPr horzOverflow="overflow" vert="horz" lIns="0" tIns="0" rIns="0" bIns="0" rtlCol="0">
                          <a:noAutofit/>
                        </wps:bodyPr>
                      </wps:wsp>
                      <wps:wsp>
                        <wps:cNvPr id="2594" name="Rectangle 2594"/>
                        <wps:cNvSpPr/>
                        <wps:spPr>
                          <a:xfrm>
                            <a:off x="245669" y="2738245"/>
                            <a:ext cx="1567012" cy="172357"/>
                          </a:xfrm>
                          <a:prstGeom prst="rect">
                            <a:avLst/>
                          </a:prstGeom>
                          <a:ln>
                            <a:noFill/>
                          </a:ln>
                        </wps:spPr>
                        <wps:txbx>
                          <w:txbxContent>
                            <w:p w14:paraId="39EB5FB4" w14:textId="77777777" w:rsidR="009B4937" w:rsidRDefault="009B4937">
                              <w:pPr>
                                <w:spacing w:after="160" w:line="259" w:lineRule="auto"/>
                                <w:ind w:left="0" w:firstLine="0"/>
                              </w:pPr>
                              <w:r>
                                <w:rPr>
                                  <w:sz w:val="18"/>
                                </w:rPr>
                                <w:t xml:space="preserve">valuation Consultant as </w:t>
                              </w:r>
                            </w:p>
                          </w:txbxContent>
                        </wps:txbx>
                        <wps:bodyPr horzOverflow="overflow" vert="horz" lIns="0" tIns="0" rIns="0" bIns="0" rtlCol="0">
                          <a:noAutofit/>
                        </wps:bodyPr>
                      </wps:wsp>
                      <wps:wsp>
                        <wps:cNvPr id="2595" name="Rectangle 2595"/>
                        <wps:cNvSpPr/>
                        <wps:spPr>
                          <a:xfrm>
                            <a:off x="184709" y="2867785"/>
                            <a:ext cx="501055" cy="172357"/>
                          </a:xfrm>
                          <a:prstGeom prst="rect">
                            <a:avLst/>
                          </a:prstGeom>
                          <a:ln>
                            <a:noFill/>
                          </a:ln>
                        </wps:spPr>
                        <wps:txbx>
                          <w:txbxContent>
                            <w:p w14:paraId="7E38107C" w14:textId="77777777" w:rsidR="009B4937" w:rsidRDefault="009B4937">
                              <w:pPr>
                                <w:spacing w:after="160" w:line="259" w:lineRule="auto"/>
                                <w:ind w:left="0" w:firstLine="0"/>
                              </w:pPr>
                              <w:r>
                                <w:rPr>
                                  <w:sz w:val="18"/>
                                </w:rPr>
                                <w:t>Needed</w:t>
                              </w:r>
                            </w:p>
                          </w:txbxContent>
                        </wps:txbx>
                        <wps:bodyPr horzOverflow="overflow" vert="horz" lIns="0" tIns="0" rIns="0" bIns="0" rtlCol="0">
                          <a:noAutofit/>
                        </wps:bodyPr>
                      </wps:wsp>
                      <wps:wsp>
                        <wps:cNvPr id="2596" name="Rectangle 2596"/>
                        <wps:cNvSpPr/>
                        <wps:spPr>
                          <a:xfrm>
                            <a:off x="561086" y="2867785"/>
                            <a:ext cx="38005" cy="172357"/>
                          </a:xfrm>
                          <a:prstGeom prst="rect">
                            <a:avLst/>
                          </a:prstGeom>
                          <a:ln>
                            <a:noFill/>
                          </a:ln>
                        </wps:spPr>
                        <wps:txbx>
                          <w:txbxContent>
                            <w:p w14:paraId="1598C1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598" name="Shape 2598"/>
                        <wps:cNvSpPr/>
                        <wps:spPr>
                          <a:xfrm>
                            <a:off x="76962" y="1280394"/>
                            <a:ext cx="1600200" cy="650748"/>
                          </a:xfrm>
                          <a:custGeom>
                            <a:avLst/>
                            <a:gdLst/>
                            <a:ahLst/>
                            <a:cxnLst/>
                            <a:rect l="0" t="0" r="0" b="0"/>
                            <a:pathLst>
                              <a:path w="1600200" h="650748">
                                <a:moveTo>
                                  <a:pt x="0" y="650748"/>
                                </a:moveTo>
                                <a:lnTo>
                                  <a:pt x="1600200" y="650748"/>
                                </a:lnTo>
                                <a:lnTo>
                                  <a:pt x="1600200" y="0"/>
                                </a:lnTo>
                                <a:lnTo>
                                  <a:pt x="0" y="0"/>
                                </a:lnTo>
                                <a:close/>
                              </a:path>
                            </a:pathLst>
                          </a:custGeom>
                          <a:ln w="32004" cap="flat">
                            <a:miter lim="1270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2600" name="Picture 2600"/>
                          <pic:cNvPicPr/>
                        </pic:nvPicPr>
                        <pic:blipFill>
                          <a:blip r:embed="rId70"/>
                          <a:stretch>
                            <a:fillRect/>
                          </a:stretch>
                        </pic:blipFill>
                        <pic:spPr>
                          <a:xfrm>
                            <a:off x="92964" y="1329923"/>
                            <a:ext cx="1568196" cy="550164"/>
                          </a:xfrm>
                          <a:prstGeom prst="rect">
                            <a:avLst/>
                          </a:prstGeom>
                        </pic:spPr>
                      </pic:pic>
                      <wps:wsp>
                        <wps:cNvPr id="2601" name="Rectangle 2601"/>
                        <wps:cNvSpPr/>
                        <wps:spPr>
                          <a:xfrm>
                            <a:off x="184709" y="1320544"/>
                            <a:ext cx="1600152" cy="172357"/>
                          </a:xfrm>
                          <a:prstGeom prst="rect">
                            <a:avLst/>
                          </a:prstGeom>
                          <a:ln>
                            <a:noFill/>
                          </a:ln>
                        </wps:spPr>
                        <wps:txbx>
                          <w:txbxContent>
                            <w:p w14:paraId="7C12E574" w14:textId="77777777" w:rsidR="009B4937" w:rsidRDefault="009B4937">
                              <w:pPr>
                                <w:spacing w:after="160" w:line="259" w:lineRule="auto"/>
                                <w:ind w:left="0" w:firstLine="0"/>
                              </w:pPr>
                              <w:r>
                                <w:rPr>
                                  <w:sz w:val="18"/>
                                </w:rPr>
                                <w:t xml:space="preserve">Resolves Administrative </w:t>
                              </w:r>
                            </w:p>
                          </w:txbxContent>
                        </wps:txbx>
                        <wps:bodyPr horzOverflow="overflow" vert="horz" lIns="0" tIns="0" rIns="0" bIns="0" rtlCol="0">
                          <a:noAutofit/>
                        </wps:bodyPr>
                      </wps:wsp>
                      <wps:wsp>
                        <wps:cNvPr id="2602" name="Rectangle 2602"/>
                        <wps:cNvSpPr/>
                        <wps:spPr>
                          <a:xfrm>
                            <a:off x="184709" y="1450084"/>
                            <a:ext cx="484029" cy="172357"/>
                          </a:xfrm>
                          <a:prstGeom prst="rect">
                            <a:avLst/>
                          </a:prstGeom>
                          <a:ln>
                            <a:noFill/>
                          </a:ln>
                        </wps:spPr>
                        <wps:txbx>
                          <w:txbxContent>
                            <w:p w14:paraId="2E1B255F" w14:textId="77777777" w:rsidR="009B4937" w:rsidRDefault="009B4937">
                              <w:pPr>
                                <w:spacing w:after="160" w:line="259" w:lineRule="auto"/>
                                <w:ind w:left="0" w:firstLine="0"/>
                              </w:pPr>
                              <w:r>
                                <w:rPr>
                                  <w:sz w:val="18"/>
                                </w:rPr>
                                <w:t xml:space="preserve">Issues; </w:t>
                              </w:r>
                            </w:p>
                          </w:txbxContent>
                        </wps:txbx>
                        <wps:bodyPr horzOverflow="overflow" vert="horz" lIns="0" tIns="0" rIns="0" bIns="0" rtlCol="0">
                          <a:noAutofit/>
                        </wps:bodyPr>
                      </wps:wsp>
                      <wps:wsp>
                        <wps:cNvPr id="2603" name="Rectangle 2603"/>
                        <wps:cNvSpPr/>
                        <wps:spPr>
                          <a:xfrm>
                            <a:off x="548894" y="1450084"/>
                            <a:ext cx="1386717" cy="172357"/>
                          </a:xfrm>
                          <a:prstGeom prst="rect">
                            <a:avLst/>
                          </a:prstGeom>
                          <a:ln>
                            <a:noFill/>
                          </a:ln>
                        </wps:spPr>
                        <wps:txbx>
                          <w:txbxContent>
                            <w:p w14:paraId="52605329" w14:textId="77777777" w:rsidR="009B4937" w:rsidRDefault="009B4937">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2604" name="Rectangle 2604"/>
                        <wps:cNvSpPr/>
                        <wps:spPr>
                          <a:xfrm>
                            <a:off x="184709" y="1579624"/>
                            <a:ext cx="1684371" cy="172357"/>
                          </a:xfrm>
                          <a:prstGeom prst="rect">
                            <a:avLst/>
                          </a:prstGeom>
                          <a:ln>
                            <a:noFill/>
                          </a:ln>
                        </wps:spPr>
                        <wps:txbx>
                          <w:txbxContent>
                            <w:p w14:paraId="79B43A16" w14:textId="77777777" w:rsidR="009B4937" w:rsidRDefault="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2605" name="Rectangle 2605"/>
                        <wps:cNvSpPr/>
                        <wps:spPr>
                          <a:xfrm>
                            <a:off x="184709" y="1709164"/>
                            <a:ext cx="501055" cy="172357"/>
                          </a:xfrm>
                          <a:prstGeom prst="rect">
                            <a:avLst/>
                          </a:prstGeom>
                          <a:ln>
                            <a:noFill/>
                          </a:ln>
                        </wps:spPr>
                        <wps:txbx>
                          <w:txbxContent>
                            <w:p w14:paraId="3FE8E6E9" w14:textId="77777777" w:rsidR="009B4937" w:rsidRDefault="009B4937">
                              <w:pPr>
                                <w:spacing w:after="160" w:line="259" w:lineRule="auto"/>
                                <w:ind w:left="0" w:firstLine="0"/>
                              </w:pPr>
                              <w:r>
                                <w:rPr>
                                  <w:sz w:val="18"/>
                                </w:rPr>
                                <w:t>Needed</w:t>
                              </w:r>
                            </w:p>
                          </w:txbxContent>
                        </wps:txbx>
                        <wps:bodyPr horzOverflow="overflow" vert="horz" lIns="0" tIns="0" rIns="0" bIns="0" rtlCol="0">
                          <a:noAutofit/>
                        </wps:bodyPr>
                      </wps:wsp>
                      <wps:wsp>
                        <wps:cNvPr id="2606" name="Rectangle 2606"/>
                        <wps:cNvSpPr/>
                        <wps:spPr>
                          <a:xfrm>
                            <a:off x="561086" y="1709164"/>
                            <a:ext cx="38005" cy="172357"/>
                          </a:xfrm>
                          <a:prstGeom prst="rect">
                            <a:avLst/>
                          </a:prstGeom>
                          <a:ln>
                            <a:noFill/>
                          </a:ln>
                        </wps:spPr>
                        <wps:txbx>
                          <w:txbxContent>
                            <w:p w14:paraId="4A8FE3F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07" name="Shape 2607"/>
                        <wps:cNvSpPr/>
                        <wps:spPr>
                          <a:xfrm>
                            <a:off x="1738884" y="664316"/>
                            <a:ext cx="385064" cy="76200"/>
                          </a:xfrm>
                          <a:custGeom>
                            <a:avLst/>
                            <a:gdLst/>
                            <a:ahLst/>
                            <a:cxnLst/>
                            <a:rect l="0" t="0" r="0" b="0"/>
                            <a:pathLst>
                              <a:path w="385064" h="76200">
                                <a:moveTo>
                                  <a:pt x="308864" y="0"/>
                                </a:moveTo>
                                <a:lnTo>
                                  <a:pt x="385064" y="38227"/>
                                </a:lnTo>
                                <a:lnTo>
                                  <a:pt x="308737" y="76200"/>
                                </a:lnTo>
                                <a:lnTo>
                                  <a:pt x="308790" y="44435"/>
                                </a:lnTo>
                                <a:lnTo>
                                  <a:pt x="0" y="44069"/>
                                </a:lnTo>
                                <a:lnTo>
                                  <a:pt x="0" y="31369"/>
                                </a:lnTo>
                                <a:lnTo>
                                  <a:pt x="308811" y="31735"/>
                                </a:lnTo>
                                <a:lnTo>
                                  <a:pt x="3088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09" name="Shape 2609"/>
                        <wps:cNvSpPr/>
                        <wps:spPr>
                          <a:xfrm>
                            <a:off x="2105533" y="1096116"/>
                            <a:ext cx="884555" cy="510286"/>
                          </a:xfrm>
                          <a:custGeom>
                            <a:avLst/>
                            <a:gdLst/>
                            <a:ahLst/>
                            <a:cxnLst/>
                            <a:rect l="0" t="0" r="0" b="0"/>
                            <a:pathLst>
                              <a:path w="884555" h="510286">
                                <a:moveTo>
                                  <a:pt x="73279" y="0"/>
                                </a:moveTo>
                                <a:lnTo>
                                  <a:pt x="884555" y="0"/>
                                </a:lnTo>
                                <a:lnTo>
                                  <a:pt x="884555" y="12827"/>
                                </a:lnTo>
                                <a:lnTo>
                                  <a:pt x="73914" y="12827"/>
                                </a:lnTo>
                                <a:lnTo>
                                  <a:pt x="67945" y="12954"/>
                                </a:lnTo>
                                <a:lnTo>
                                  <a:pt x="61595" y="13716"/>
                                </a:lnTo>
                                <a:lnTo>
                                  <a:pt x="56007" y="14986"/>
                                </a:lnTo>
                                <a:lnTo>
                                  <a:pt x="50673" y="16764"/>
                                </a:lnTo>
                                <a:lnTo>
                                  <a:pt x="45212" y="19177"/>
                                </a:lnTo>
                                <a:lnTo>
                                  <a:pt x="40259" y="22098"/>
                                </a:lnTo>
                                <a:lnTo>
                                  <a:pt x="35687" y="25273"/>
                                </a:lnTo>
                                <a:lnTo>
                                  <a:pt x="31242" y="29210"/>
                                </a:lnTo>
                                <a:lnTo>
                                  <a:pt x="27432" y="33147"/>
                                </a:lnTo>
                                <a:lnTo>
                                  <a:pt x="23749" y="37719"/>
                                </a:lnTo>
                                <a:lnTo>
                                  <a:pt x="20574" y="42672"/>
                                </a:lnTo>
                                <a:lnTo>
                                  <a:pt x="18034" y="47498"/>
                                </a:lnTo>
                                <a:lnTo>
                                  <a:pt x="16002" y="52832"/>
                                </a:lnTo>
                                <a:lnTo>
                                  <a:pt x="14351" y="58928"/>
                                </a:lnTo>
                                <a:lnTo>
                                  <a:pt x="13208" y="64516"/>
                                </a:lnTo>
                                <a:lnTo>
                                  <a:pt x="12827" y="72263"/>
                                </a:lnTo>
                                <a:lnTo>
                                  <a:pt x="12827" y="436372"/>
                                </a:lnTo>
                                <a:lnTo>
                                  <a:pt x="12954" y="442468"/>
                                </a:lnTo>
                                <a:lnTo>
                                  <a:pt x="13716" y="448691"/>
                                </a:lnTo>
                                <a:lnTo>
                                  <a:pt x="14986" y="454278"/>
                                </a:lnTo>
                                <a:lnTo>
                                  <a:pt x="16764" y="459613"/>
                                </a:lnTo>
                                <a:lnTo>
                                  <a:pt x="19177" y="465074"/>
                                </a:lnTo>
                                <a:lnTo>
                                  <a:pt x="22098" y="470027"/>
                                </a:lnTo>
                                <a:lnTo>
                                  <a:pt x="25273" y="474599"/>
                                </a:lnTo>
                                <a:lnTo>
                                  <a:pt x="29210" y="479044"/>
                                </a:lnTo>
                                <a:lnTo>
                                  <a:pt x="33147" y="482853"/>
                                </a:lnTo>
                                <a:lnTo>
                                  <a:pt x="37719" y="486537"/>
                                </a:lnTo>
                                <a:lnTo>
                                  <a:pt x="42672" y="489712"/>
                                </a:lnTo>
                                <a:lnTo>
                                  <a:pt x="47498" y="492252"/>
                                </a:lnTo>
                                <a:lnTo>
                                  <a:pt x="53213" y="494411"/>
                                </a:lnTo>
                                <a:lnTo>
                                  <a:pt x="58547" y="495935"/>
                                </a:lnTo>
                                <a:lnTo>
                                  <a:pt x="64516" y="497077"/>
                                </a:lnTo>
                                <a:lnTo>
                                  <a:pt x="72263" y="497459"/>
                                </a:lnTo>
                                <a:lnTo>
                                  <a:pt x="884555" y="497459"/>
                                </a:lnTo>
                                <a:lnTo>
                                  <a:pt x="884555" y="510286"/>
                                </a:lnTo>
                                <a:lnTo>
                                  <a:pt x="72263" y="510286"/>
                                </a:lnTo>
                                <a:lnTo>
                                  <a:pt x="63881" y="509777"/>
                                </a:lnTo>
                                <a:lnTo>
                                  <a:pt x="56642" y="508635"/>
                                </a:lnTo>
                                <a:lnTo>
                                  <a:pt x="49911" y="506730"/>
                                </a:lnTo>
                                <a:lnTo>
                                  <a:pt x="43180" y="504190"/>
                                </a:lnTo>
                                <a:lnTo>
                                  <a:pt x="37084" y="501142"/>
                                </a:lnTo>
                                <a:lnTo>
                                  <a:pt x="31115" y="497459"/>
                                </a:lnTo>
                                <a:lnTo>
                                  <a:pt x="25527" y="493141"/>
                                </a:lnTo>
                                <a:lnTo>
                                  <a:pt x="20574" y="488569"/>
                                </a:lnTo>
                                <a:lnTo>
                                  <a:pt x="15875" y="483235"/>
                                </a:lnTo>
                                <a:lnTo>
                                  <a:pt x="11811" y="477774"/>
                                </a:lnTo>
                                <a:lnTo>
                                  <a:pt x="8255" y="471677"/>
                                </a:lnTo>
                                <a:lnTo>
                                  <a:pt x="5207" y="465201"/>
                                </a:lnTo>
                                <a:lnTo>
                                  <a:pt x="2921" y="458724"/>
                                </a:lnTo>
                                <a:lnTo>
                                  <a:pt x="1397" y="451866"/>
                                </a:lnTo>
                                <a:lnTo>
                                  <a:pt x="254" y="444373"/>
                                </a:lnTo>
                                <a:lnTo>
                                  <a:pt x="0" y="437007"/>
                                </a:lnTo>
                                <a:lnTo>
                                  <a:pt x="0" y="72263"/>
                                </a:lnTo>
                                <a:lnTo>
                                  <a:pt x="508" y="63881"/>
                                </a:lnTo>
                                <a:lnTo>
                                  <a:pt x="1651" y="56896"/>
                                </a:lnTo>
                                <a:lnTo>
                                  <a:pt x="3556" y="49784"/>
                                </a:lnTo>
                                <a:lnTo>
                                  <a:pt x="6096" y="43180"/>
                                </a:lnTo>
                                <a:lnTo>
                                  <a:pt x="9144" y="37084"/>
                                </a:lnTo>
                                <a:lnTo>
                                  <a:pt x="12827" y="31115"/>
                                </a:lnTo>
                                <a:lnTo>
                                  <a:pt x="17145" y="25527"/>
                                </a:lnTo>
                                <a:lnTo>
                                  <a:pt x="21717" y="20574"/>
                                </a:lnTo>
                                <a:lnTo>
                                  <a:pt x="27051" y="15875"/>
                                </a:lnTo>
                                <a:lnTo>
                                  <a:pt x="32512" y="11811"/>
                                </a:lnTo>
                                <a:lnTo>
                                  <a:pt x="38608" y="8255"/>
                                </a:lnTo>
                                <a:lnTo>
                                  <a:pt x="45085" y="5207"/>
                                </a:lnTo>
                                <a:lnTo>
                                  <a:pt x="51562" y="3048"/>
                                </a:lnTo>
                                <a:lnTo>
                                  <a:pt x="58547" y="1397"/>
                                </a:lnTo>
                                <a:lnTo>
                                  <a:pt x="65913" y="254"/>
                                </a:lnTo>
                                <a:lnTo>
                                  <a:pt x="73279"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0" name="Shape 2610"/>
                        <wps:cNvSpPr/>
                        <wps:spPr>
                          <a:xfrm>
                            <a:off x="2054352" y="1044935"/>
                            <a:ext cx="935736" cy="612648"/>
                          </a:xfrm>
                          <a:custGeom>
                            <a:avLst/>
                            <a:gdLst/>
                            <a:ahLst/>
                            <a:cxnLst/>
                            <a:rect l="0" t="0" r="0" b="0"/>
                            <a:pathLst>
                              <a:path w="935736" h="612648">
                                <a:moveTo>
                                  <a:pt x="121793" y="0"/>
                                </a:moveTo>
                                <a:lnTo>
                                  <a:pt x="935736" y="0"/>
                                </a:lnTo>
                                <a:lnTo>
                                  <a:pt x="935736" y="38354"/>
                                </a:lnTo>
                                <a:lnTo>
                                  <a:pt x="123825" y="38354"/>
                                </a:lnTo>
                                <a:lnTo>
                                  <a:pt x="115062" y="38862"/>
                                </a:lnTo>
                                <a:lnTo>
                                  <a:pt x="106553" y="40132"/>
                                </a:lnTo>
                                <a:lnTo>
                                  <a:pt x="98425" y="42164"/>
                                </a:lnTo>
                                <a:lnTo>
                                  <a:pt x="90678" y="44958"/>
                                </a:lnTo>
                                <a:lnTo>
                                  <a:pt x="83185" y="48514"/>
                                </a:lnTo>
                                <a:lnTo>
                                  <a:pt x="76073" y="52705"/>
                                </a:lnTo>
                                <a:lnTo>
                                  <a:pt x="69596" y="57531"/>
                                </a:lnTo>
                                <a:lnTo>
                                  <a:pt x="63500" y="63119"/>
                                </a:lnTo>
                                <a:lnTo>
                                  <a:pt x="58039" y="69088"/>
                                </a:lnTo>
                                <a:lnTo>
                                  <a:pt x="53086" y="75565"/>
                                </a:lnTo>
                                <a:lnTo>
                                  <a:pt x="48768" y="82677"/>
                                </a:lnTo>
                                <a:lnTo>
                                  <a:pt x="45212" y="90043"/>
                                </a:lnTo>
                                <a:lnTo>
                                  <a:pt x="42291" y="97790"/>
                                </a:lnTo>
                                <a:lnTo>
                                  <a:pt x="40259" y="106045"/>
                                </a:lnTo>
                                <a:lnTo>
                                  <a:pt x="38862" y="114427"/>
                                </a:lnTo>
                                <a:lnTo>
                                  <a:pt x="38354" y="123444"/>
                                </a:lnTo>
                                <a:lnTo>
                                  <a:pt x="38354" y="488823"/>
                                </a:lnTo>
                                <a:lnTo>
                                  <a:pt x="38862" y="497586"/>
                                </a:lnTo>
                                <a:lnTo>
                                  <a:pt x="40132" y="506095"/>
                                </a:lnTo>
                                <a:lnTo>
                                  <a:pt x="42164" y="514223"/>
                                </a:lnTo>
                                <a:lnTo>
                                  <a:pt x="44958" y="521970"/>
                                </a:lnTo>
                                <a:lnTo>
                                  <a:pt x="48514" y="529463"/>
                                </a:lnTo>
                                <a:lnTo>
                                  <a:pt x="52705" y="536575"/>
                                </a:lnTo>
                                <a:lnTo>
                                  <a:pt x="57531" y="543053"/>
                                </a:lnTo>
                                <a:lnTo>
                                  <a:pt x="63119" y="549148"/>
                                </a:lnTo>
                                <a:lnTo>
                                  <a:pt x="69088" y="554608"/>
                                </a:lnTo>
                                <a:lnTo>
                                  <a:pt x="75565" y="559562"/>
                                </a:lnTo>
                                <a:lnTo>
                                  <a:pt x="82677" y="563880"/>
                                </a:lnTo>
                                <a:lnTo>
                                  <a:pt x="90043" y="567436"/>
                                </a:lnTo>
                                <a:lnTo>
                                  <a:pt x="97917" y="570357"/>
                                </a:lnTo>
                                <a:lnTo>
                                  <a:pt x="106045" y="572516"/>
                                </a:lnTo>
                                <a:lnTo>
                                  <a:pt x="114427" y="573786"/>
                                </a:lnTo>
                                <a:lnTo>
                                  <a:pt x="123444" y="574294"/>
                                </a:lnTo>
                                <a:lnTo>
                                  <a:pt x="935736" y="574294"/>
                                </a:lnTo>
                                <a:lnTo>
                                  <a:pt x="935736" y="612648"/>
                                </a:lnTo>
                                <a:lnTo>
                                  <a:pt x="123444" y="612648"/>
                                </a:lnTo>
                                <a:lnTo>
                                  <a:pt x="112522" y="612140"/>
                                </a:lnTo>
                                <a:lnTo>
                                  <a:pt x="100457" y="610489"/>
                                </a:lnTo>
                                <a:lnTo>
                                  <a:pt x="88265" y="607568"/>
                                </a:lnTo>
                                <a:lnTo>
                                  <a:pt x="76962" y="603631"/>
                                </a:lnTo>
                                <a:lnTo>
                                  <a:pt x="65786" y="598297"/>
                                </a:lnTo>
                                <a:lnTo>
                                  <a:pt x="55626" y="592328"/>
                                </a:lnTo>
                                <a:lnTo>
                                  <a:pt x="46101" y="585470"/>
                                </a:lnTo>
                                <a:lnTo>
                                  <a:pt x="37211" y="577469"/>
                                </a:lnTo>
                                <a:lnTo>
                                  <a:pt x="29210" y="568959"/>
                                </a:lnTo>
                                <a:lnTo>
                                  <a:pt x="21971" y="559434"/>
                                </a:lnTo>
                                <a:lnTo>
                                  <a:pt x="15748" y="549403"/>
                                </a:lnTo>
                                <a:lnTo>
                                  <a:pt x="10414" y="538861"/>
                                </a:lnTo>
                                <a:lnTo>
                                  <a:pt x="5969" y="527431"/>
                                </a:lnTo>
                                <a:lnTo>
                                  <a:pt x="2921" y="515493"/>
                                </a:lnTo>
                                <a:lnTo>
                                  <a:pt x="889" y="503428"/>
                                </a:lnTo>
                                <a:lnTo>
                                  <a:pt x="0" y="490855"/>
                                </a:lnTo>
                                <a:lnTo>
                                  <a:pt x="0" y="123444"/>
                                </a:lnTo>
                                <a:lnTo>
                                  <a:pt x="508" y="112522"/>
                                </a:lnTo>
                                <a:lnTo>
                                  <a:pt x="2286" y="100076"/>
                                </a:lnTo>
                                <a:lnTo>
                                  <a:pt x="5080" y="88519"/>
                                </a:lnTo>
                                <a:lnTo>
                                  <a:pt x="9017" y="76962"/>
                                </a:lnTo>
                                <a:lnTo>
                                  <a:pt x="14351" y="65786"/>
                                </a:lnTo>
                                <a:lnTo>
                                  <a:pt x="20320" y="55626"/>
                                </a:lnTo>
                                <a:lnTo>
                                  <a:pt x="27178" y="46101"/>
                                </a:lnTo>
                                <a:lnTo>
                                  <a:pt x="35179" y="37211"/>
                                </a:lnTo>
                                <a:lnTo>
                                  <a:pt x="43688" y="29210"/>
                                </a:lnTo>
                                <a:lnTo>
                                  <a:pt x="53213" y="21971"/>
                                </a:lnTo>
                                <a:lnTo>
                                  <a:pt x="63246" y="15748"/>
                                </a:lnTo>
                                <a:lnTo>
                                  <a:pt x="73787" y="10414"/>
                                </a:lnTo>
                                <a:lnTo>
                                  <a:pt x="85471" y="5969"/>
                                </a:lnTo>
                                <a:lnTo>
                                  <a:pt x="97282" y="2921"/>
                                </a:lnTo>
                                <a:lnTo>
                                  <a:pt x="109093" y="889"/>
                                </a:lnTo>
                                <a:lnTo>
                                  <a:pt x="121793"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1" name="Shape 2611"/>
                        <wps:cNvSpPr/>
                        <wps:spPr>
                          <a:xfrm>
                            <a:off x="2990088" y="1096116"/>
                            <a:ext cx="884555" cy="510286"/>
                          </a:xfrm>
                          <a:custGeom>
                            <a:avLst/>
                            <a:gdLst/>
                            <a:ahLst/>
                            <a:cxnLst/>
                            <a:rect l="0" t="0" r="0" b="0"/>
                            <a:pathLst>
                              <a:path w="884555" h="510286">
                                <a:moveTo>
                                  <a:pt x="0" y="0"/>
                                </a:moveTo>
                                <a:lnTo>
                                  <a:pt x="812292" y="0"/>
                                </a:lnTo>
                                <a:lnTo>
                                  <a:pt x="820674" y="508"/>
                                </a:lnTo>
                                <a:lnTo>
                                  <a:pt x="827786" y="1651"/>
                                </a:lnTo>
                                <a:lnTo>
                                  <a:pt x="834898" y="3556"/>
                                </a:lnTo>
                                <a:lnTo>
                                  <a:pt x="841375" y="5969"/>
                                </a:lnTo>
                                <a:lnTo>
                                  <a:pt x="847471" y="9144"/>
                                </a:lnTo>
                                <a:lnTo>
                                  <a:pt x="853440" y="12827"/>
                                </a:lnTo>
                                <a:lnTo>
                                  <a:pt x="859028" y="17145"/>
                                </a:lnTo>
                                <a:lnTo>
                                  <a:pt x="863981" y="21717"/>
                                </a:lnTo>
                                <a:lnTo>
                                  <a:pt x="868680" y="27051"/>
                                </a:lnTo>
                                <a:lnTo>
                                  <a:pt x="872744" y="32512"/>
                                </a:lnTo>
                                <a:lnTo>
                                  <a:pt x="876300" y="38608"/>
                                </a:lnTo>
                                <a:lnTo>
                                  <a:pt x="879348" y="45085"/>
                                </a:lnTo>
                                <a:lnTo>
                                  <a:pt x="881507" y="51562"/>
                                </a:lnTo>
                                <a:lnTo>
                                  <a:pt x="883285" y="58674"/>
                                </a:lnTo>
                                <a:lnTo>
                                  <a:pt x="884301" y="65786"/>
                                </a:lnTo>
                                <a:lnTo>
                                  <a:pt x="884555" y="73279"/>
                                </a:lnTo>
                                <a:lnTo>
                                  <a:pt x="884555" y="438023"/>
                                </a:lnTo>
                                <a:lnTo>
                                  <a:pt x="884047" y="446405"/>
                                </a:lnTo>
                                <a:lnTo>
                                  <a:pt x="882904" y="453772"/>
                                </a:lnTo>
                                <a:lnTo>
                                  <a:pt x="880999" y="460375"/>
                                </a:lnTo>
                                <a:lnTo>
                                  <a:pt x="878586" y="467106"/>
                                </a:lnTo>
                                <a:lnTo>
                                  <a:pt x="875411" y="473202"/>
                                </a:lnTo>
                                <a:lnTo>
                                  <a:pt x="871728" y="479172"/>
                                </a:lnTo>
                                <a:lnTo>
                                  <a:pt x="867410" y="484759"/>
                                </a:lnTo>
                                <a:lnTo>
                                  <a:pt x="862838" y="489712"/>
                                </a:lnTo>
                                <a:lnTo>
                                  <a:pt x="857504" y="494411"/>
                                </a:lnTo>
                                <a:lnTo>
                                  <a:pt x="852043" y="498475"/>
                                </a:lnTo>
                                <a:lnTo>
                                  <a:pt x="845947" y="502031"/>
                                </a:lnTo>
                                <a:lnTo>
                                  <a:pt x="839470" y="505078"/>
                                </a:lnTo>
                                <a:lnTo>
                                  <a:pt x="832993" y="507365"/>
                                </a:lnTo>
                                <a:lnTo>
                                  <a:pt x="825881" y="509016"/>
                                </a:lnTo>
                                <a:lnTo>
                                  <a:pt x="818896" y="510032"/>
                                </a:lnTo>
                                <a:lnTo>
                                  <a:pt x="811276" y="510286"/>
                                </a:lnTo>
                                <a:lnTo>
                                  <a:pt x="0" y="510286"/>
                                </a:lnTo>
                                <a:lnTo>
                                  <a:pt x="0" y="497459"/>
                                </a:lnTo>
                                <a:lnTo>
                                  <a:pt x="810641" y="497459"/>
                                </a:lnTo>
                                <a:lnTo>
                                  <a:pt x="816991" y="497332"/>
                                </a:lnTo>
                                <a:lnTo>
                                  <a:pt x="822706" y="496697"/>
                                </a:lnTo>
                                <a:lnTo>
                                  <a:pt x="828548" y="495300"/>
                                </a:lnTo>
                                <a:lnTo>
                                  <a:pt x="833882" y="493522"/>
                                </a:lnTo>
                                <a:lnTo>
                                  <a:pt x="839343" y="491109"/>
                                </a:lnTo>
                                <a:lnTo>
                                  <a:pt x="844296" y="488188"/>
                                </a:lnTo>
                                <a:lnTo>
                                  <a:pt x="848868" y="485013"/>
                                </a:lnTo>
                                <a:lnTo>
                                  <a:pt x="853313" y="481076"/>
                                </a:lnTo>
                                <a:lnTo>
                                  <a:pt x="857123" y="477139"/>
                                </a:lnTo>
                                <a:lnTo>
                                  <a:pt x="860806" y="472567"/>
                                </a:lnTo>
                                <a:lnTo>
                                  <a:pt x="863981" y="467614"/>
                                </a:lnTo>
                                <a:lnTo>
                                  <a:pt x="866521" y="462661"/>
                                </a:lnTo>
                                <a:lnTo>
                                  <a:pt x="868680" y="457200"/>
                                </a:lnTo>
                                <a:lnTo>
                                  <a:pt x="870204" y="451866"/>
                                </a:lnTo>
                                <a:lnTo>
                                  <a:pt x="871347" y="445770"/>
                                </a:lnTo>
                                <a:lnTo>
                                  <a:pt x="871728" y="438023"/>
                                </a:lnTo>
                                <a:lnTo>
                                  <a:pt x="871728" y="73914"/>
                                </a:lnTo>
                                <a:lnTo>
                                  <a:pt x="871601" y="67564"/>
                                </a:lnTo>
                                <a:lnTo>
                                  <a:pt x="870966" y="61976"/>
                                </a:lnTo>
                                <a:lnTo>
                                  <a:pt x="869569" y="56007"/>
                                </a:lnTo>
                                <a:lnTo>
                                  <a:pt x="867791" y="50673"/>
                                </a:lnTo>
                                <a:lnTo>
                                  <a:pt x="865378" y="45212"/>
                                </a:lnTo>
                                <a:lnTo>
                                  <a:pt x="862457" y="40259"/>
                                </a:lnTo>
                                <a:lnTo>
                                  <a:pt x="859282" y="35687"/>
                                </a:lnTo>
                                <a:lnTo>
                                  <a:pt x="855345" y="31242"/>
                                </a:lnTo>
                                <a:lnTo>
                                  <a:pt x="851408" y="27305"/>
                                </a:lnTo>
                                <a:lnTo>
                                  <a:pt x="846836" y="23749"/>
                                </a:lnTo>
                                <a:lnTo>
                                  <a:pt x="841883" y="20574"/>
                                </a:lnTo>
                                <a:lnTo>
                                  <a:pt x="836930" y="18034"/>
                                </a:lnTo>
                                <a:lnTo>
                                  <a:pt x="831723" y="16002"/>
                                </a:lnTo>
                                <a:lnTo>
                                  <a:pt x="825881" y="14351"/>
                                </a:lnTo>
                                <a:lnTo>
                                  <a:pt x="820039" y="13208"/>
                                </a:lnTo>
                                <a:lnTo>
                                  <a:pt x="812292" y="12827"/>
                                </a:lnTo>
                                <a:lnTo>
                                  <a:pt x="0" y="12827"/>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wps:wsp>
                        <wps:cNvPr id="2612" name="Shape 2612"/>
                        <wps:cNvSpPr/>
                        <wps:spPr>
                          <a:xfrm>
                            <a:off x="2990088" y="1044935"/>
                            <a:ext cx="935736" cy="612648"/>
                          </a:xfrm>
                          <a:custGeom>
                            <a:avLst/>
                            <a:gdLst/>
                            <a:ahLst/>
                            <a:cxnLst/>
                            <a:rect l="0" t="0" r="0" b="0"/>
                            <a:pathLst>
                              <a:path w="935736" h="612648">
                                <a:moveTo>
                                  <a:pt x="0" y="0"/>
                                </a:moveTo>
                                <a:lnTo>
                                  <a:pt x="812292" y="0"/>
                                </a:lnTo>
                                <a:lnTo>
                                  <a:pt x="823214" y="508"/>
                                </a:lnTo>
                                <a:lnTo>
                                  <a:pt x="835660" y="2286"/>
                                </a:lnTo>
                                <a:lnTo>
                                  <a:pt x="847344" y="5080"/>
                                </a:lnTo>
                                <a:lnTo>
                                  <a:pt x="858901" y="9017"/>
                                </a:lnTo>
                                <a:lnTo>
                                  <a:pt x="869950" y="14351"/>
                                </a:lnTo>
                                <a:lnTo>
                                  <a:pt x="880110" y="20320"/>
                                </a:lnTo>
                                <a:lnTo>
                                  <a:pt x="889635" y="27178"/>
                                </a:lnTo>
                                <a:lnTo>
                                  <a:pt x="898525" y="35179"/>
                                </a:lnTo>
                                <a:lnTo>
                                  <a:pt x="906526" y="43688"/>
                                </a:lnTo>
                                <a:lnTo>
                                  <a:pt x="913765" y="53213"/>
                                </a:lnTo>
                                <a:lnTo>
                                  <a:pt x="919988" y="63246"/>
                                </a:lnTo>
                                <a:lnTo>
                                  <a:pt x="925322" y="73787"/>
                                </a:lnTo>
                                <a:lnTo>
                                  <a:pt x="929767" y="85471"/>
                                </a:lnTo>
                                <a:lnTo>
                                  <a:pt x="932942" y="97028"/>
                                </a:lnTo>
                                <a:lnTo>
                                  <a:pt x="934974" y="109474"/>
                                </a:lnTo>
                                <a:lnTo>
                                  <a:pt x="935736" y="121793"/>
                                </a:lnTo>
                                <a:lnTo>
                                  <a:pt x="935736" y="489204"/>
                                </a:lnTo>
                                <a:lnTo>
                                  <a:pt x="935228" y="500126"/>
                                </a:lnTo>
                                <a:lnTo>
                                  <a:pt x="933577" y="512318"/>
                                </a:lnTo>
                                <a:lnTo>
                                  <a:pt x="930656" y="524509"/>
                                </a:lnTo>
                                <a:lnTo>
                                  <a:pt x="926719" y="535813"/>
                                </a:lnTo>
                                <a:lnTo>
                                  <a:pt x="921385" y="546862"/>
                                </a:lnTo>
                                <a:lnTo>
                                  <a:pt x="915416" y="557022"/>
                                </a:lnTo>
                                <a:lnTo>
                                  <a:pt x="908558" y="566547"/>
                                </a:lnTo>
                                <a:lnTo>
                                  <a:pt x="900557" y="575437"/>
                                </a:lnTo>
                                <a:lnTo>
                                  <a:pt x="892048" y="583438"/>
                                </a:lnTo>
                                <a:lnTo>
                                  <a:pt x="882523" y="590678"/>
                                </a:lnTo>
                                <a:lnTo>
                                  <a:pt x="872490" y="596900"/>
                                </a:lnTo>
                                <a:lnTo>
                                  <a:pt x="861949" y="602233"/>
                                </a:lnTo>
                                <a:lnTo>
                                  <a:pt x="850519" y="606679"/>
                                </a:lnTo>
                                <a:lnTo>
                                  <a:pt x="838835" y="609854"/>
                                </a:lnTo>
                                <a:lnTo>
                                  <a:pt x="826262" y="611886"/>
                                </a:lnTo>
                                <a:lnTo>
                                  <a:pt x="813943" y="612648"/>
                                </a:lnTo>
                                <a:lnTo>
                                  <a:pt x="0" y="612648"/>
                                </a:lnTo>
                                <a:lnTo>
                                  <a:pt x="0" y="574294"/>
                                </a:lnTo>
                                <a:lnTo>
                                  <a:pt x="811911" y="574294"/>
                                </a:lnTo>
                                <a:lnTo>
                                  <a:pt x="820674" y="573786"/>
                                </a:lnTo>
                                <a:lnTo>
                                  <a:pt x="829183" y="572643"/>
                                </a:lnTo>
                                <a:lnTo>
                                  <a:pt x="837311" y="570483"/>
                                </a:lnTo>
                                <a:lnTo>
                                  <a:pt x="845058" y="567690"/>
                                </a:lnTo>
                                <a:lnTo>
                                  <a:pt x="852551" y="564133"/>
                                </a:lnTo>
                                <a:lnTo>
                                  <a:pt x="859663" y="559943"/>
                                </a:lnTo>
                                <a:lnTo>
                                  <a:pt x="866140" y="554990"/>
                                </a:lnTo>
                                <a:lnTo>
                                  <a:pt x="872236" y="549529"/>
                                </a:lnTo>
                                <a:lnTo>
                                  <a:pt x="877697" y="543559"/>
                                </a:lnTo>
                                <a:lnTo>
                                  <a:pt x="882650" y="537083"/>
                                </a:lnTo>
                                <a:lnTo>
                                  <a:pt x="886968" y="529971"/>
                                </a:lnTo>
                                <a:lnTo>
                                  <a:pt x="890524" y="522605"/>
                                </a:lnTo>
                                <a:lnTo>
                                  <a:pt x="893445" y="514858"/>
                                </a:lnTo>
                                <a:lnTo>
                                  <a:pt x="895604" y="506730"/>
                                </a:lnTo>
                                <a:lnTo>
                                  <a:pt x="896874" y="498221"/>
                                </a:lnTo>
                                <a:lnTo>
                                  <a:pt x="897382" y="489204"/>
                                </a:lnTo>
                                <a:lnTo>
                                  <a:pt x="897382" y="123825"/>
                                </a:lnTo>
                                <a:lnTo>
                                  <a:pt x="896874" y="115062"/>
                                </a:lnTo>
                                <a:lnTo>
                                  <a:pt x="895731" y="106680"/>
                                </a:lnTo>
                                <a:lnTo>
                                  <a:pt x="893572" y="98425"/>
                                </a:lnTo>
                                <a:lnTo>
                                  <a:pt x="890778" y="90678"/>
                                </a:lnTo>
                                <a:lnTo>
                                  <a:pt x="887222" y="83185"/>
                                </a:lnTo>
                                <a:lnTo>
                                  <a:pt x="883031" y="76073"/>
                                </a:lnTo>
                                <a:lnTo>
                                  <a:pt x="878078" y="69596"/>
                                </a:lnTo>
                                <a:lnTo>
                                  <a:pt x="872617" y="63500"/>
                                </a:lnTo>
                                <a:lnTo>
                                  <a:pt x="866648" y="58039"/>
                                </a:lnTo>
                                <a:lnTo>
                                  <a:pt x="860171" y="53086"/>
                                </a:lnTo>
                                <a:lnTo>
                                  <a:pt x="853059" y="48768"/>
                                </a:lnTo>
                                <a:lnTo>
                                  <a:pt x="845693" y="45212"/>
                                </a:lnTo>
                                <a:lnTo>
                                  <a:pt x="837946" y="42291"/>
                                </a:lnTo>
                                <a:lnTo>
                                  <a:pt x="829818" y="40259"/>
                                </a:lnTo>
                                <a:lnTo>
                                  <a:pt x="821309" y="38862"/>
                                </a:lnTo>
                                <a:lnTo>
                                  <a:pt x="812292" y="38354"/>
                                </a:lnTo>
                                <a:lnTo>
                                  <a:pt x="0" y="38354"/>
                                </a:lnTo>
                                <a:lnTo>
                                  <a:pt x="0" y="0"/>
                                </a:lnTo>
                                <a:close/>
                              </a:path>
                            </a:pathLst>
                          </a:custGeom>
                          <a:ln w="0" cap="flat">
                            <a:miter lim="127000"/>
                          </a:ln>
                        </wps:spPr>
                        <wps:style>
                          <a:lnRef idx="0">
                            <a:srgbClr val="000000">
                              <a:alpha val="0"/>
                            </a:srgbClr>
                          </a:lnRef>
                          <a:fillRef idx="1">
                            <a:srgbClr val="9BBA58"/>
                          </a:fillRef>
                          <a:effectRef idx="0">
                            <a:scrgbClr r="0" g="0" b="0"/>
                          </a:effectRef>
                          <a:fontRef idx="none"/>
                        </wps:style>
                        <wps:bodyPr/>
                      </wps:wsp>
                      <pic:pic xmlns:pic="http://schemas.openxmlformats.org/drawingml/2006/picture">
                        <pic:nvPicPr>
                          <pic:cNvPr id="2614" name="Picture 2614"/>
                          <pic:cNvPicPr/>
                        </pic:nvPicPr>
                        <pic:blipFill>
                          <a:blip r:embed="rId71"/>
                          <a:stretch>
                            <a:fillRect/>
                          </a:stretch>
                        </pic:blipFill>
                        <pic:spPr>
                          <a:xfrm>
                            <a:off x="2145792" y="1169903"/>
                            <a:ext cx="1690116" cy="362712"/>
                          </a:xfrm>
                          <a:prstGeom prst="rect">
                            <a:avLst/>
                          </a:prstGeom>
                        </pic:spPr>
                      </pic:pic>
                      <wps:wsp>
                        <wps:cNvPr id="2615" name="Rectangle 2615"/>
                        <wps:cNvSpPr/>
                        <wps:spPr>
                          <a:xfrm>
                            <a:off x="2559431" y="1160018"/>
                            <a:ext cx="1146181" cy="190742"/>
                          </a:xfrm>
                          <a:prstGeom prst="rect">
                            <a:avLst/>
                          </a:prstGeom>
                          <a:ln>
                            <a:noFill/>
                          </a:ln>
                        </wps:spPr>
                        <wps:txbx>
                          <w:txbxContent>
                            <w:p w14:paraId="281409D0" w14:textId="77777777" w:rsidR="009B4937" w:rsidRDefault="009B4937">
                              <w:pPr>
                                <w:spacing w:after="160" w:line="259" w:lineRule="auto"/>
                                <w:ind w:left="0" w:firstLine="0"/>
                              </w:pPr>
                              <w:r>
                                <w:t>Final Work Plan</w:t>
                              </w:r>
                            </w:p>
                          </w:txbxContent>
                        </wps:txbx>
                        <wps:bodyPr horzOverflow="overflow" vert="horz" lIns="0" tIns="0" rIns="0" bIns="0" rtlCol="0">
                          <a:noAutofit/>
                        </wps:bodyPr>
                      </wps:wsp>
                      <wps:wsp>
                        <wps:cNvPr id="2616" name="Rectangle 2616"/>
                        <wps:cNvSpPr/>
                        <wps:spPr>
                          <a:xfrm>
                            <a:off x="3422269" y="1160018"/>
                            <a:ext cx="42058" cy="190742"/>
                          </a:xfrm>
                          <a:prstGeom prst="rect">
                            <a:avLst/>
                          </a:prstGeom>
                          <a:ln>
                            <a:noFill/>
                          </a:ln>
                        </wps:spPr>
                        <wps:txbx>
                          <w:txbxContent>
                            <w:p w14:paraId="784170BD"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17" name="Rectangle 2617"/>
                        <wps:cNvSpPr/>
                        <wps:spPr>
                          <a:xfrm>
                            <a:off x="2626487" y="1339850"/>
                            <a:ext cx="965666" cy="190743"/>
                          </a:xfrm>
                          <a:prstGeom prst="rect">
                            <a:avLst/>
                          </a:prstGeom>
                          <a:ln>
                            <a:noFill/>
                          </a:ln>
                        </wps:spPr>
                        <wps:txbx>
                          <w:txbxContent>
                            <w:p w14:paraId="65E69009" w14:textId="77777777" w:rsidR="009B4937" w:rsidRDefault="009B4937">
                              <w:pPr>
                                <w:spacing w:after="160" w:line="259" w:lineRule="auto"/>
                                <w:ind w:left="0" w:firstLine="0"/>
                              </w:pPr>
                              <w:r>
                                <w:t>Development</w:t>
                              </w:r>
                            </w:p>
                          </w:txbxContent>
                        </wps:txbx>
                        <wps:bodyPr horzOverflow="overflow" vert="horz" lIns="0" tIns="0" rIns="0" bIns="0" rtlCol="0">
                          <a:noAutofit/>
                        </wps:bodyPr>
                      </wps:wsp>
                      <wps:wsp>
                        <wps:cNvPr id="2618" name="Rectangle 2618"/>
                        <wps:cNvSpPr/>
                        <wps:spPr>
                          <a:xfrm>
                            <a:off x="3353689" y="1339850"/>
                            <a:ext cx="42058" cy="190743"/>
                          </a:xfrm>
                          <a:prstGeom prst="rect">
                            <a:avLst/>
                          </a:prstGeom>
                          <a:ln>
                            <a:noFill/>
                          </a:ln>
                        </wps:spPr>
                        <wps:txbx>
                          <w:txbxContent>
                            <w:p w14:paraId="355943DA"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20" name="Shape 2620"/>
                        <wps:cNvSpPr/>
                        <wps:spPr>
                          <a:xfrm>
                            <a:off x="2190750" y="2367006"/>
                            <a:ext cx="1805940" cy="708660"/>
                          </a:xfrm>
                          <a:custGeom>
                            <a:avLst/>
                            <a:gdLst/>
                            <a:ahLst/>
                            <a:cxnLst/>
                            <a:rect l="0" t="0" r="0" b="0"/>
                            <a:pathLst>
                              <a:path w="1805940" h="708660">
                                <a:moveTo>
                                  <a:pt x="0" y="708660"/>
                                </a:moveTo>
                                <a:lnTo>
                                  <a:pt x="1805940" y="708660"/>
                                </a:lnTo>
                                <a:lnTo>
                                  <a:pt x="180594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22" name="Picture 2622"/>
                          <pic:cNvPicPr/>
                        </pic:nvPicPr>
                        <pic:blipFill>
                          <a:blip r:embed="rId72"/>
                          <a:stretch>
                            <a:fillRect/>
                          </a:stretch>
                        </pic:blipFill>
                        <pic:spPr>
                          <a:xfrm>
                            <a:off x="2206752" y="2416536"/>
                            <a:ext cx="1773936" cy="609600"/>
                          </a:xfrm>
                          <a:prstGeom prst="rect">
                            <a:avLst/>
                          </a:prstGeom>
                        </pic:spPr>
                      </pic:pic>
                      <wps:wsp>
                        <wps:cNvPr id="2623" name="Rectangle 2623"/>
                        <wps:cNvSpPr/>
                        <wps:spPr>
                          <a:xfrm>
                            <a:off x="2275967" y="2407537"/>
                            <a:ext cx="1560627" cy="172357"/>
                          </a:xfrm>
                          <a:prstGeom prst="rect">
                            <a:avLst/>
                          </a:prstGeom>
                          <a:ln>
                            <a:noFill/>
                          </a:ln>
                        </wps:spPr>
                        <wps:txbx>
                          <w:txbxContent>
                            <w:p w14:paraId="0160E846" w14:textId="77777777" w:rsidR="009B4937" w:rsidRDefault="009B4937">
                              <w:pPr>
                                <w:spacing w:after="160" w:line="259" w:lineRule="auto"/>
                                <w:ind w:left="0" w:firstLine="0"/>
                              </w:pPr>
                              <w:r>
                                <w:rPr>
                                  <w:sz w:val="18"/>
                                </w:rPr>
                                <w:t xml:space="preserve">Finalize Work Plan with </w:t>
                              </w:r>
                            </w:p>
                          </w:txbxContent>
                        </wps:txbx>
                        <wps:bodyPr horzOverflow="overflow" vert="horz" lIns="0" tIns="0" rIns="0" bIns="0" rtlCol="0">
                          <a:noAutofit/>
                        </wps:bodyPr>
                      </wps:wsp>
                      <wps:wsp>
                        <wps:cNvPr id="2624" name="Rectangle 2624"/>
                        <wps:cNvSpPr/>
                        <wps:spPr>
                          <a:xfrm>
                            <a:off x="2275967" y="2537077"/>
                            <a:ext cx="684238" cy="172357"/>
                          </a:xfrm>
                          <a:prstGeom prst="rect">
                            <a:avLst/>
                          </a:prstGeom>
                          <a:ln>
                            <a:noFill/>
                          </a:ln>
                        </wps:spPr>
                        <wps:txbx>
                          <w:txbxContent>
                            <w:p w14:paraId="1E4D949C" w14:textId="77777777" w:rsidR="009B4937" w:rsidRDefault="009B4937">
                              <w:pPr>
                                <w:spacing w:after="160" w:line="259" w:lineRule="auto"/>
                                <w:ind w:left="0" w:firstLine="0"/>
                              </w:pPr>
                              <w:r>
                                <w:rPr>
                                  <w:sz w:val="18"/>
                                </w:rPr>
                                <w:t>Contractor</w:t>
                              </w:r>
                            </w:p>
                          </w:txbxContent>
                        </wps:txbx>
                        <wps:bodyPr horzOverflow="overflow" vert="horz" lIns="0" tIns="0" rIns="0" bIns="0" rtlCol="0">
                          <a:noAutofit/>
                        </wps:bodyPr>
                      </wps:wsp>
                      <wps:wsp>
                        <wps:cNvPr id="2625" name="Rectangle 2625"/>
                        <wps:cNvSpPr/>
                        <wps:spPr>
                          <a:xfrm>
                            <a:off x="2791079" y="2537077"/>
                            <a:ext cx="1419705" cy="172357"/>
                          </a:xfrm>
                          <a:prstGeom prst="rect">
                            <a:avLst/>
                          </a:prstGeom>
                          <a:ln>
                            <a:noFill/>
                          </a:ln>
                        </wps:spPr>
                        <wps:txbx>
                          <w:txbxContent>
                            <w:p w14:paraId="50ABEBF5" w14:textId="77777777" w:rsidR="009B4937" w:rsidRDefault="009B4937">
                              <w:pPr>
                                <w:spacing w:after="160" w:line="259" w:lineRule="auto"/>
                                <w:ind w:left="0" w:firstLine="0"/>
                              </w:pPr>
                              <w:r>
                                <w:rPr>
                                  <w:sz w:val="18"/>
                                </w:rPr>
                                <w:t xml:space="preserve">, which may separate </w:t>
                              </w:r>
                            </w:p>
                          </w:txbxContent>
                        </wps:txbx>
                        <wps:bodyPr horzOverflow="overflow" vert="horz" lIns="0" tIns="0" rIns="0" bIns="0" rtlCol="0">
                          <a:noAutofit/>
                        </wps:bodyPr>
                      </wps:wsp>
                      <wps:wsp>
                        <wps:cNvPr id="2626" name="Rectangle 2626"/>
                        <wps:cNvSpPr/>
                        <wps:spPr>
                          <a:xfrm>
                            <a:off x="2275967" y="2666617"/>
                            <a:ext cx="1818451" cy="172357"/>
                          </a:xfrm>
                          <a:prstGeom prst="rect">
                            <a:avLst/>
                          </a:prstGeom>
                          <a:ln>
                            <a:noFill/>
                          </a:ln>
                        </wps:spPr>
                        <wps:txbx>
                          <w:txbxContent>
                            <w:p w14:paraId="7098BCAC" w14:textId="77777777" w:rsidR="009B4937" w:rsidRDefault="009B4937">
                              <w:pPr>
                                <w:spacing w:after="160" w:line="259" w:lineRule="auto"/>
                                <w:ind w:left="0" w:firstLine="0"/>
                              </w:pPr>
                              <w:r>
                                <w:rPr>
                                  <w:sz w:val="18"/>
                                </w:rPr>
                                <w:t xml:space="preserve">a single project into several </w:t>
                              </w:r>
                            </w:p>
                          </w:txbxContent>
                        </wps:txbx>
                        <wps:bodyPr horzOverflow="overflow" vert="horz" lIns="0" tIns="0" rIns="0" bIns="0" rtlCol="0">
                          <a:noAutofit/>
                        </wps:bodyPr>
                      </wps:wsp>
                      <wps:wsp>
                        <wps:cNvPr id="2627" name="Rectangle 2627"/>
                        <wps:cNvSpPr/>
                        <wps:spPr>
                          <a:xfrm>
                            <a:off x="2275967" y="2796157"/>
                            <a:ext cx="1272399" cy="172357"/>
                          </a:xfrm>
                          <a:prstGeom prst="rect">
                            <a:avLst/>
                          </a:prstGeom>
                          <a:ln>
                            <a:noFill/>
                          </a:ln>
                        </wps:spPr>
                        <wps:txbx>
                          <w:txbxContent>
                            <w:p w14:paraId="26255509" w14:textId="77777777" w:rsidR="009B4937" w:rsidRDefault="009B4937">
                              <w:pPr>
                                <w:spacing w:after="160" w:line="259" w:lineRule="auto"/>
                                <w:ind w:left="0" w:firstLine="0"/>
                              </w:pPr>
                              <w:r>
                                <w:rPr>
                                  <w:sz w:val="18"/>
                                </w:rPr>
                                <w:t>independent pieces</w:t>
                              </w:r>
                            </w:p>
                          </w:txbxContent>
                        </wps:txbx>
                        <wps:bodyPr horzOverflow="overflow" vert="horz" lIns="0" tIns="0" rIns="0" bIns="0" rtlCol="0">
                          <a:noAutofit/>
                        </wps:bodyPr>
                      </wps:wsp>
                      <wps:wsp>
                        <wps:cNvPr id="2628" name="Rectangle 2628"/>
                        <wps:cNvSpPr/>
                        <wps:spPr>
                          <a:xfrm>
                            <a:off x="3233039" y="2796157"/>
                            <a:ext cx="38005" cy="172357"/>
                          </a:xfrm>
                          <a:prstGeom prst="rect">
                            <a:avLst/>
                          </a:prstGeom>
                          <a:ln>
                            <a:noFill/>
                          </a:ln>
                        </wps:spPr>
                        <wps:txbx>
                          <w:txbxContent>
                            <w:p w14:paraId="74671B2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29" name="Shape 2629"/>
                        <wps:cNvSpPr/>
                        <wps:spPr>
                          <a:xfrm>
                            <a:off x="348996" y="2190221"/>
                            <a:ext cx="109728" cy="411100"/>
                          </a:xfrm>
                          <a:custGeom>
                            <a:avLst/>
                            <a:gdLst/>
                            <a:ahLst/>
                            <a:cxnLst/>
                            <a:rect l="0" t="0" r="0" b="0"/>
                            <a:pathLst>
                              <a:path w="109728" h="411100">
                                <a:moveTo>
                                  <a:pt x="0" y="0"/>
                                </a:moveTo>
                                <a:cubicBezTo>
                                  <a:pt x="0" y="110110"/>
                                  <a:pt x="29337" y="208280"/>
                                  <a:pt x="73152" y="244984"/>
                                </a:cubicBezTo>
                                <a:lnTo>
                                  <a:pt x="73152" y="173482"/>
                                </a:lnTo>
                                <a:lnTo>
                                  <a:pt x="109728" y="307087"/>
                                </a:lnTo>
                                <a:lnTo>
                                  <a:pt x="73152" y="411100"/>
                                </a:lnTo>
                                <a:lnTo>
                                  <a:pt x="73152" y="339599"/>
                                </a:lnTo>
                                <a:cubicBezTo>
                                  <a:pt x="29337" y="302895"/>
                                  <a:pt x="0" y="204725"/>
                                  <a:pt x="0" y="94615"/>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2630" name="Shape 2630"/>
                        <wps:cNvSpPr/>
                        <wps:spPr>
                          <a:xfrm>
                            <a:off x="339801" y="1930380"/>
                            <a:ext cx="118923" cy="307086"/>
                          </a:xfrm>
                          <a:custGeom>
                            <a:avLst/>
                            <a:gdLst/>
                            <a:ahLst/>
                            <a:cxnLst/>
                            <a:rect l="0" t="0" r="0" b="0"/>
                            <a:pathLst>
                              <a:path w="118923" h="307086">
                                <a:moveTo>
                                  <a:pt x="118923" y="0"/>
                                </a:moveTo>
                                <a:lnTo>
                                  <a:pt x="118923" y="94615"/>
                                </a:lnTo>
                                <a:cubicBezTo>
                                  <a:pt x="65964" y="94615"/>
                                  <a:pt x="20625" y="183896"/>
                                  <a:pt x="10973" y="307086"/>
                                </a:cubicBezTo>
                                <a:cubicBezTo>
                                  <a:pt x="0" y="165989"/>
                                  <a:pt x="39421" y="30480"/>
                                  <a:pt x="98984" y="4318"/>
                                </a:cubicBezTo>
                                <a:cubicBezTo>
                                  <a:pt x="105588" y="1397"/>
                                  <a:pt x="112192" y="0"/>
                                  <a:pt x="118923"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2631" name="Shape 2631"/>
                        <wps:cNvSpPr/>
                        <wps:spPr>
                          <a:xfrm>
                            <a:off x="348996" y="1930380"/>
                            <a:ext cx="109728" cy="670941"/>
                          </a:xfrm>
                          <a:custGeom>
                            <a:avLst/>
                            <a:gdLst/>
                            <a:ahLst/>
                            <a:cxnLst/>
                            <a:rect l="0" t="0" r="0" b="0"/>
                            <a:pathLst>
                              <a:path w="109728" h="670941">
                                <a:moveTo>
                                  <a:pt x="0" y="259842"/>
                                </a:moveTo>
                                <a:cubicBezTo>
                                  <a:pt x="0" y="369951"/>
                                  <a:pt x="29337" y="468122"/>
                                  <a:pt x="73152" y="504825"/>
                                </a:cubicBezTo>
                                <a:lnTo>
                                  <a:pt x="73152" y="433324"/>
                                </a:lnTo>
                                <a:lnTo>
                                  <a:pt x="109728" y="566928"/>
                                </a:lnTo>
                                <a:lnTo>
                                  <a:pt x="73152" y="670941"/>
                                </a:lnTo>
                                <a:lnTo>
                                  <a:pt x="73152" y="599440"/>
                                </a:lnTo>
                                <a:cubicBezTo>
                                  <a:pt x="29337" y="562737"/>
                                  <a:pt x="0" y="464566"/>
                                  <a:pt x="0" y="354457"/>
                                </a:cubicBezTo>
                                <a:lnTo>
                                  <a:pt x="0" y="259842"/>
                                </a:lnTo>
                                <a:cubicBezTo>
                                  <a:pt x="0" y="116332"/>
                                  <a:pt x="49149" y="0"/>
                                  <a:pt x="109728" y="0"/>
                                </a:cubicBezTo>
                                <a:lnTo>
                                  <a:pt x="109728" y="94615"/>
                                </a:lnTo>
                                <a:cubicBezTo>
                                  <a:pt x="56769" y="94615"/>
                                  <a:pt x="11430" y="183896"/>
                                  <a:pt x="1778" y="307086"/>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wps:wsp>
                        <wps:cNvPr id="2632" name="Shape 2632"/>
                        <wps:cNvSpPr/>
                        <wps:spPr>
                          <a:xfrm>
                            <a:off x="1237488" y="1863959"/>
                            <a:ext cx="117348" cy="423672"/>
                          </a:xfrm>
                          <a:custGeom>
                            <a:avLst/>
                            <a:gdLst/>
                            <a:ahLst/>
                            <a:cxnLst/>
                            <a:rect l="0" t="0" r="0" b="0"/>
                            <a:pathLst>
                              <a:path w="117348" h="423672">
                                <a:moveTo>
                                  <a:pt x="39116" y="0"/>
                                </a:moveTo>
                                <a:lnTo>
                                  <a:pt x="39116" y="43814"/>
                                </a:lnTo>
                                <a:cubicBezTo>
                                  <a:pt x="85979" y="83185"/>
                                  <a:pt x="117348" y="188340"/>
                                  <a:pt x="117348" y="306197"/>
                                </a:cubicBezTo>
                                <a:lnTo>
                                  <a:pt x="117348" y="423672"/>
                                </a:lnTo>
                                <a:cubicBezTo>
                                  <a:pt x="117348" y="305688"/>
                                  <a:pt x="85979" y="200533"/>
                                  <a:pt x="39116" y="161289"/>
                                </a:cubicBezTo>
                                <a:lnTo>
                                  <a:pt x="39116" y="205105"/>
                                </a:lnTo>
                                <a:lnTo>
                                  <a:pt x="0" y="86613"/>
                                </a:lnTo>
                                <a:lnTo>
                                  <a:pt x="39116" y="0"/>
                                </a:lnTo>
                                <a:close/>
                              </a:path>
                            </a:pathLst>
                          </a:custGeom>
                          <a:ln w="0" cap="flat">
                            <a:miter lim="127000"/>
                          </a:ln>
                        </wps:spPr>
                        <wps:style>
                          <a:lnRef idx="0">
                            <a:srgbClr val="000000">
                              <a:alpha val="0"/>
                            </a:srgbClr>
                          </a:lnRef>
                          <a:fillRef idx="1">
                            <a:srgbClr val="B8CCE3"/>
                          </a:fillRef>
                          <a:effectRef idx="0">
                            <a:scrgbClr r="0" g="0" b="0"/>
                          </a:effectRef>
                          <a:fontRef idx="none"/>
                        </wps:style>
                        <wps:bodyPr/>
                      </wps:wsp>
                      <wps:wsp>
                        <wps:cNvPr id="2633" name="Shape 2633"/>
                        <wps:cNvSpPr/>
                        <wps:spPr>
                          <a:xfrm>
                            <a:off x="1237488" y="2228957"/>
                            <a:ext cx="128397" cy="336931"/>
                          </a:xfrm>
                          <a:custGeom>
                            <a:avLst/>
                            <a:gdLst/>
                            <a:ahLst/>
                            <a:cxnLst/>
                            <a:rect l="0" t="0" r="0" b="0"/>
                            <a:pathLst>
                              <a:path w="128397" h="336931">
                                <a:moveTo>
                                  <a:pt x="114681" y="0"/>
                                </a:moveTo>
                                <a:cubicBezTo>
                                  <a:pt x="128397" y="150240"/>
                                  <a:pt x="88138" y="298196"/>
                                  <a:pt x="24765" y="330708"/>
                                </a:cubicBezTo>
                                <a:cubicBezTo>
                                  <a:pt x="16637" y="334772"/>
                                  <a:pt x="8382" y="336931"/>
                                  <a:pt x="0" y="336931"/>
                                </a:cubicBezTo>
                                <a:lnTo>
                                  <a:pt x="0" y="219583"/>
                                </a:lnTo>
                                <a:cubicBezTo>
                                  <a:pt x="55245" y="219583"/>
                                  <a:pt x="102997" y="128015"/>
                                  <a:pt x="114681" y="0"/>
                                </a:cubicBezTo>
                                <a:close/>
                              </a:path>
                            </a:pathLst>
                          </a:custGeom>
                          <a:ln w="0" cap="flat">
                            <a:miter lim="127000"/>
                          </a:ln>
                        </wps:spPr>
                        <wps:style>
                          <a:lnRef idx="0">
                            <a:srgbClr val="000000">
                              <a:alpha val="0"/>
                            </a:srgbClr>
                          </a:lnRef>
                          <a:fillRef idx="1">
                            <a:srgbClr val="93A3B7"/>
                          </a:fillRef>
                          <a:effectRef idx="0">
                            <a:scrgbClr r="0" g="0" b="0"/>
                          </a:effectRef>
                          <a:fontRef idx="none"/>
                        </wps:style>
                        <wps:bodyPr/>
                      </wps:wsp>
                      <wps:wsp>
                        <wps:cNvPr id="2634" name="Shape 2634"/>
                        <wps:cNvSpPr/>
                        <wps:spPr>
                          <a:xfrm>
                            <a:off x="1237488" y="1863959"/>
                            <a:ext cx="117348" cy="701929"/>
                          </a:xfrm>
                          <a:custGeom>
                            <a:avLst/>
                            <a:gdLst/>
                            <a:ahLst/>
                            <a:cxnLst/>
                            <a:rect l="0" t="0" r="0" b="0"/>
                            <a:pathLst>
                              <a:path w="117348" h="701929">
                                <a:moveTo>
                                  <a:pt x="117348" y="423672"/>
                                </a:moveTo>
                                <a:cubicBezTo>
                                  <a:pt x="117348" y="305688"/>
                                  <a:pt x="85979" y="200533"/>
                                  <a:pt x="39116" y="161289"/>
                                </a:cubicBezTo>
                                <a:lnTo>
                                  <a:pt x="39116" y="205105"/>
                                </a:lnTo>
                                <a:lnTo>
                                  <a:pt x="0" y="86613"/>
                                </a:lnTo>
                                <a:lnTo>
                                  <a:pt x="39116" y="0"/>
                                </a:lnTo>
                                <a:lnTo>
                                  <a:pt x="39116" y="43814"/>
                                </a:lnTo>
                                <a:cubicBezTo>
                                  <a:pt x="85979" y="83185"/>
                                  <a:pt x="117348" y="188340"/>
                                  <a:pt x="117348" y="306197"/>
                                </a:cubicBezTo>
                                <a:lnTo>
                                  <a:pt x="117348" y="423672"/>
                                </a:lnTo>
                                <a:cubicBezTo>
                                  <a:pt x="117348" y="577342"/>
                                  <a:pt x="64770" y="701929"/>
                                  <a:pt x="0" y="701929"/>
                                </a:cubicBezTo>
                                <a:lnTo>
                                  <a:pt x="0" y="584581"/>
                                </a:lnTo>
                                <a:cubicBezTo>
                                  <a:pt x="55245" y="584581"/>
                                  <a:pt x="102997" y="493013"/>
                                  <a:pt x="114681" y="364998"/>
                                </a:cubicBezTo>
                              </a:path>
                            </a:pathLst>
                          </a:custGeom>
                          <a:ln w="9144"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2636" name="Picture 2636"/>
                          <pic:cNvPicPr/>
                        </pic:nvPicPr>
                        <pic:blipFill>
                          <a:blip r:embed="rId73"/>
                          <a:stretch>
                            <a:fillRect/>
                          </a:stretch>
                        </pic:blipFill>
                        <pic:spPr>
                          <a:xfrm>
                            <a:off x="2127504" y="491723"/>
                            <a:ext cx="1748028" cy="472440"/>
                          </a:xfrm>
                          <a:prstGeom prst="rect">
                            <a:avLst/>
                          </a:prstGeom>
                        </pic:spPr>
                      </pic:pic>
                      <pic:pic xmlns:pic="http://schemas.openxmlformats.org/drawingml/2006/picture">
                        <pic:nvPicPr>
                          <pic:cNvPr id="2638" name="Picture 2638"/>
                          <pic:cNvPicPr/>
                        </pic:nvPicPr>
                        <pic:blipFill>
                          <a:blip r:embed="rId74"/>
                          <a:stretch>
                            <a:fillRect/>
                          </a:stretch>
                        </pic:blipFill>
                        <pic:spPr>
                          <a:xfrm>
                            <a:off x="3855720" y="538967"/>
                            <a:ext cx="7620" cy="377951"/>
                          </a:xfrm>
                          <a:prstGeom prst="rect">
                            <a:avLst/>
                          </a:prstGeom>
                        </pic:spPr>
                      </pic:pic>
                      <pic:pic xmlns:pic="http://schemas.openxmlformats.org/drawingml/2006/picture">
                        <pic:nvPicPr>
                          <pic:cNvPr id="31764" name="Picture 31764"/>
                          <pic:cNvPicPr/>
                        </pic:nvPicPr>
                        <pic:blipFill>
                          <a:blip r:embed="rId75"/>
                          <a:stretch>
                            <a:fillRect/>
                          </a:stretch>
                        </pic:blipFill>
                        <pic:spPr>
                          <a:xfrm>
                            <a:off x="2116328" y="466832"/>
                            <a:ext cx="1740408" cy="463296"/>
                          </a:xfrm>
                          <a:prstGeom prst="rect">
                            <a:avLst/>
                          </a:prstGeom>
                        </pic:spPr>
                      </pic:pic>
                      <wps:wsp>
                        <wps:cNvPr id="2640" name="Shape 2640"/>
                        <wps:cNvSpPr/>
                        <wps:spPr>
                          <a:xfrm>
                            <a:off x="2122932" y="473435"/>
                            <a:ext cx="1732788" cy="457200"/>
                          </a:xfrm>
                          <a:custGeom>
                            <a:avLst/>
                            <a:gdLst/>
                            <a:ahLst/>
                            <a:cxnLst/>
                            <a:rect l="0" t="0" r="0" b="0"/>
                            <a:pathLst>
                              <a:path w="1732788" h="457200">
                                <a:moveTo>
                                  <a:pt x="0" y="457200"/>
                                </a:moveTo>
                                <a:lnTo>
                                  <a:pt x="1732788" y="457200"/>
                                </a:lnTo>
                                <a:lnTo>
                                  <a:pt x="1732788" y="0"/>
                                </a:lnTo>
                                <a:lnTo>
                                  <a:pt x="0" y="0"/>
                                </a:lnTo>
                                <a:close/>
                              </a:path>
                            </a:pathLst>
                          </a:custGeom>
                          <a:ln w="12192" cap="flat">
                            <a:miter lim="1270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2642" name="Picture 2642"/>
                          <pic:cNvPicPr/>
                        </pic:nvPicPr>
                        <pic:blipFill>
                          <a:blip r:embed="rId76"/>
                          <a:stretch>
                            <a:fillRect/>
                          </a:stretch>
                        </pic:blipFill>
                        <pic:spPr>
                          <a:xfrm>
                            <a:off x="2130552" y="514584"/>
                            <a:ext cx="1719072" cy="374904"/>
                          </a:xfrm>
                          <a:prstGeom prst="rect">
                            <a:avLst/>
                          </a:prstGeom>
                        </pic:spPr>
                      </pic:pic>
                      <wps:wsp>
                        <wps:cNvPr id="2643" name="Rectangle 2643"/>
                        <wps:cNvSpPr/>
                        <wps:spPr>
                          <a:xfrm>
                            <a:off x="2583815" y="504698"/>
                            <a:ext cx="1123301" cy="190742"/>
                          </a:xfrm>
                          <a:prstGeom prst="rect">
                            <a:avLst/>
                          </a:prstGeom>
                          <a:ln>
                            <a:noFill/>
                          </a:ln>
                        </wps:spPr>
                        <wps:txbx>
                          <w:txbxContent>
                            <w:p w14:paraId="11CB2B31" w14:textId="77777777" w:rsidR="009B4937" w:rsidRDefault="009B4937">
                              <w:pPr>
                                <w:spacing w:after="160" w:line="259" w:lineRule="auto"/>
                                <w:ind w:left="0" w:firstLine="0"/>
                              </w:pPr>
                              <w:r>
                                <w:t xml:space="preserve">EEB Evaluation </w:t>
                              </w:r>
                            </w:p>
                          </w:txbxContent>
                        </wps:txbx>
                        <wps:bodyPr horzOverflow="overflow" vert="horz" lIns="0" tIns="0" rIns="0" bIns="0" rtlCol="0">
                          <a:noAutofit/>
                        </wps:bodyPr>
                      </wps:wsp>
                      <wps:wsp>
                        <wps:cNvPr id="2644" name="Rectangle 2644"/>
                        <wps:cNvSpPr/>
                        <wps:spPr>
                          <a:xfrm>
                            <a:off x="2617343" y="669290"/>
                            <a:ext cx="991068" cy="190742"/>
                          </a:xfrm>
                          <a:prstGeom prst="rect">
                            <a:avLst/>
                          </a:prstGeom>
                          <a:ln>
                            <a:noFill/>
                          </a:ln>
                        </wps:spPr>
                        <wps:txbx>
                          <w:txbxContent>
                            <w:p w14:paraId="778D143B" w14:textId="77777777" w:rsidR="009B4937" w:rsidRDefault="009B4937">
                              <w:pPr>
                                <w:spacing w:after="160" w:line="259" w:lineRule="auto"/>
                                <w:ind w:left="0" w:firstLine="0"/>
                              </w:pPr>
                              <w:r>
                                <w:t>Administrator</w:t>
                              </w:r>
                            </w:p>
                          </w:txbxContent>
                        </wps:txbx>
                        <wps:bodyPr horzOverflow="overflow" vert="horz" lIns="0" tIns="0" rIns="0" bIns="0" rtlCol="0">
                          <a:noAutofit/>
                        </wps:bodyPr>
                      </wps:wsp>
                      <wps:wsp>
                        <wps:cNvPr id="2645" name="Rectangle 2645"/>
                        <wps:cNvSpPr/>
                        <wps:spPr>
                          <a:xfrm>
                            <a:off x="3362833" y="669290"/>
                            <a:ext cx="42058" cy="190742"/>
                          </a:xfrm>
                          <a:prstGeom prst="rect">
                            <a:avLst/>
                          </a:prstGeom>
                          <a:ln>
                            <a:noFill/>
                          </a:ln>
                        </wps:spPr>
                        <wps:txbx>
                          <w:txbxContent>
                            <w:p w14:paraId="1D84DC35"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2646" name="Shape 2646"/>
                        <wps:cNvSpPr/>
                        <wps:spPr>
                          <a:xfrm>
                            <a:off x="3855720" y="664316"/>
                            <a:ext cx="404749" cy="76200"/>
                          </a:xfrm>
                          <a:custGeom>
                            <a:avLst/>
                            <a:gdLst/>
                            <a:ahLst/>
                            <a:cxnLst/>
                            <a:rect l="0" t="0" r="0" b="0"/>
                            <a:pathLst>
                              <a:path w="404749" h="76200">
                                <a:moveTo>
                                  <a:pt x="328676" y="0"/>
                                </a:moveTo>
                                <a:lnTo>
                                  <a:pt x="404749" y="38227"/>
                                </a:lnTo>
                                <a:lnTo>
                                  <a:pt x="328549" y="76200"/>
                                </a:lnTo>
                                <a:lnTo>
                                  <a:pt x="328602" y="44436"/>
                                </a:lnTo>
                                <a:lnTo>
                                  <a:pt x="0" y="44069"/>
                                </a:lnTo>
                                <a:lnTo>
                                  <a:pt x="0" y="31369"/>
                                </a:lnTo>
                                <a:lnTo>
                                  <a:pt x="328623" y="31736"/>
                                </a:lnTo>
                                <a:lnTo>
                                  <a:pt x="3286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1" name="Shape 32631"/>
                        <wps:cNvSpPr/>
                        <wps:spPr>
                          <a:xfrm>
                            <a:off x="2190750" y="3136625"/>
                            <a:ext cx="1600200" cy="499872"/>
                          </a:xfrm>
                          <a:custGeom>
                            <a:avLst/>
                            <a:gdLst/>
                            <a:ahLst/>
                            <a:cxnLst/>
                            <a:rect l="0" t="0" r="0" b="0"/>
                            <a:pathLst>
                              <a:path w="1600200" h="499872">
                                <a:moveTo>
                                  <a:pt x="0" y="0"/>
                                </a:moveTo>
                                <a:lnTo>
                                  <a:pt x="1600200" y="0"/>
                                </a:lnTo>
                                <a:lnTo>
                                  <a:pt x="1600200" y="499872"/>
                                </a:lnTo>
                                <a:lnTo>
                                  <a:pt x="0" y="4998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48" name="Shape 2648"/>
                        <wps:cNvSpPr/>
                        <wps:spPr>
                          <a:xfrm>
                            <a:off x="2190750" y="3136625"/>
                            <a:ext cx="1600200" cy="499872"/>
                          </a:xfrm>
                          <a:custGeom>
                            <a:avLst/>
                            <a:gdLst/>
                            <a:ahLst/>
                            <a:cxnLst/>
                            <a:rect l="0" t="0" r="0" b="0"/>
                            <a:pathLst>
                              <a:path w="1600200" h="499872">
                                <a:moveTo>
                                  <a:pt x="0" y="499872"/>
                                </a:moveTo>
                                <a:lnTo>
                                  <a:pt x="1600200" y="499872"/>
                                </a:lnTo>
                                <a:lnTo>
                                  <a:pt x="1600200" y="0"/>
                                </a:lnTo>
                                <a:lnTo>
                                  <a:pt x="0" y="0"/>
                                </a:lnTo>
                                <a:close/>
                              </a:path>
                            </a:pathLst>
                          </a:custGeom>
                          <a:ln w="32004" cap="flat">
                            <a:miter lim="1270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2650" name="Picture 2650"/>
                          <pic:cNvPicPr/>
                        </pic:nvPicPr>
                        <pic:blipFill>
                          <a:blip r:embed="rId77"/>
                          <a:stretch>
                            <a:fillRect/>
                          </a:stretch>
                        </pic:blipFill>
                        <pic:spPr>
                          <a:xfrm>
                            <a:off x="2206752" y="3186156"/>
                            <a:ext cx="1568196" cy="399288"/>
                          </a:xfrm>
                          <a:prstGeom prst="rect">
                            <a:avLst/>
                          </a:prstGeom>
                        </pic:spPr>
                      </pic:pic>
                      <wps:wsp>
                        <wps:cNvPr id="2651" name="Rectangle 2651"/>
                        <wps:cNvSpPr/>
                        <wps:spPr>
                          <a:xfrm>
                            <a:off x="2275967" y="3189349"/>
                            <a:ext cx="1183012" cy="172357"/>
                          </a:xfrm>
                          <a:prstGeom prst="rect">
                            <a:avLst/>
                          </a:prstGeom>
                          <a:ln>
                            <a:noFill/>
                          </a:ln>
                        </wps:spPr>
                        <wps:txbx>
                          <w:txbxContent>
                            <w:p w14:paraId="6DC7F90C" w14:textId="77777777" w:rsidR="009B4937" w:rsidRDefault="009B4937">
                              <w:pPr>
                                <w:spacing w:after="160" w:line="259" w:lineRule="auto"/>
                                <w:ind w:left="0" w:firstLine="0"/>
                              </w:pPr>
                              <w:r>
                                <w:rPr>
                                  <w:sz w:val="18"/>
                                </w:rPr>
                                <w:t>Develop Budget[s]</w:t>
                              </w:r>
                            </w:p>
                          </w:txbxContent>
                        </wps:txbx>
                        <wps:bodyPr horzOverflow="overflow" vert="horz" lIns="0" tIns="0" rIns="0" bIns="0" rtlCol="0">
                          <a:noAutofit/>
                        </wps:bodyPr>
                      </wps:wsp>
                      <wps:wsp>
                        <wps:cNvPr id="2652" name="Rectangle 2652"/>
                        <wps:cNvSpPr/>
                        <wps:spPr>
                          <a:xfrm>
                            <a:off x="3165983" y="3189349"/>
                            <a:ext cx="38005" cy="172357"/>
                          </a:xfrm>
                          <a:prstGeom prst="rect">
                            <a:avLst/>
                          </a:prstGeom>
                          <a:ln>
                            <a:noFill/>
                          </a:ln>
                        </wps:spPr>
                        <wps:txbx>
                          <w:txbxContent>
                            <w:p w14:paraId="39B3F053"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3" name="Rectangle 2653"/>
                        <wps:cNvSpPr/>
                        <wps:spPr>
                          <a:xfrm>
                            <a:off x="3196463" y="3189349"/>
                            <a:ext cx="38005" cy="172357"/>
                          </a:xfrm>
                          <a:prstGeom prst="rect">
                            <a:avLst/>
                          </a:prstGeom>
                          <a:ln>
                            <a:noFill/>
                          </a:ln>
                        </wps:spPr>
                        <wps:txbx>
                          <w:txbxContent>
                            <w:p w14:paraId="6959C65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54" name="Shape 2654"/>
                        <wps:cNvSpPr/>
                        <wps:spPr>
                          <a:xfrm>
                            <a:off x="3777996" y="1982196"/>
                            <a:ext cx="524637" cy="76200"/>
                          </a:xfrm>
                          <a:custGeom>
                            <a:avLst/>
                            <a:gdLst/>
                            <a:ahLst/>
                            <a:cxnLst/>
                            <a:rect l="0" t="0" r="0" b="0"/>
                            <a:pathLst>
                              <a:path w="524637" h="76200">
                                <a:moveTo>
                                  <a:pt x="448437" y="0"/>
                                </a:moveTo>
                                <a:lnTo>
                                  <a:pt x="524637" y="38100"/>
                                </a:lnTo>
                                <a:lnTo>
                                  <a:pt x="448437" y="76200"/>
                                </a:lnTo>
                                <a:lnTo>
                                  <a:pt x="448437" y="44450"/>
                                </a:lnTo>
                                <a:lnTo>
                                  <a:pt x="0" y="44450"/>
                                </a:lnTo>
                                <a:lnTo>
                                  <a:pt x="0" y="31750"/>
                                </a:lnTo>
                                <a:lnTo>
                                  <a:pt x="448437" y="31750"/>
                                </a:lnTo>
                                <a:lnTo>
                                  <a:pt x="4484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56" name="Shape 2656"/>
                        <wps:cNvSpPr/>
                        <wps:spPr>
                          <a:xfrm>
                            <a:off x="4303014" y="2441682"/>
                            <a:ext cx="1598676" cy="449580"/>
                          </a:xfrm>
                          <a:custGeom>
                            <a:avLst/>
                            <a:gdLst/>
                            <a:ahLst/>
                            <a:cxnLst/>
                            <a:rect l="0" t="0" r="0" b="0"/>
                            <a:pathLst>
                              <a:path w="1598676" h="449580">
                                <a:moveTo>
                                  <a:pt x="0" y="449580"/>
                                </a:moveTo>
                                <a:lnTo>
                                  <a:pt x="1598676" y="449580"/>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58" name="Picture 2658"/>
                          <pic:cNvPicPr/>
                        </pic:nvPicPr>
                        <pic:blipFill>
                          <a:blip r:embed="rId78"/>
                          <a:stretch>
                            <a:fillRect/>
                          </a:stretch>
                        </pic:blipFill>
                        <pic:spPr>
                          <a:xfrm>
                            <a:off x="4317492" y="2491212"/>
                            <a:ext cx="1568196" cy="348996"/>
                          </a:xfrm>
                          <a:prstGeom prst="rect">
                            <a:avLst/>
                          </a:prstGeom>
                        </pic:spPr>
                      </pic:pic>
                      <wps:wsp>
                        <wps:cNvPr id="2659" name="Rectangle 2659"/>
                        <wps:cNvSpPr/>
                        <wps:spPr>
                          <a:xfrm>
                            <a:off x="4345049" y="2449573"/>
                            <a:ext cx="1696087" cy="467924"/>
                          </a:xfrm>
                          <a:prstGeom prst="rect">
                            <a:avLst/>
                          </a:prstGeom>
                          <a:ln>
                            <a:noFill/>
                          </a:ln>
                        </wps:spPr>
                        <wps:txbx>
                          <w:txbxContent>
                            <w:p w14:paraId="7CD1C56E" w14:textId="7B52D1BC" w:rsidR="009B4937" w:rsidRPr="00B93602" w:rsidRDefault="009D3858">
                              <w:pPr>
                                <w:spacing w:after="160" w:line="259" w:lineRule="auto"/>
                                <w:ind w:left="0" w:firstLine="0"/>
                                <w:rPr>
                                  <w:sz w:val="18"/>
                                </w:rPr>
                              </w:pPr>
                              <w:r>
                                <w:rPr>
                                  <w:sz w:val="18"/>
                                </w:rPr>
                                <w:t xml:space="preserve">Provide information in </w:t>
                              </w:r>
                              <w:r w:rsidR="003D76AA">
                                <w:rPr>
                                  <w:sz w:val="18"/>
                                </w:rPr>
                                <w:t xml:space="preserve">up-front </w:t>
                              </w:r>
                              <w:r>
                                <w:rPr>
                                  <w:sz w:val="18"/>
                                </w:rPr>
                                <w:t xml:space="preserve">meetings </w:t>
                              </w:r>
                              <w:r w:rsidR="003D76AA">
                                <w:rPr>
                                  <w:sz w:val="18"/>
                                </w:rPr>
                                <w:t xml:space="preserve">(TC also) </w:t>
                              </w:r>
                              <w:r>
                                <w:rPr>
                                  <w:sz w:val="18"/>
                                </w:rPr>
                                <w:t>&amp; data to support work plan</w:t>
                              </w:r>
                              <w:r w:rsidR="003D76AA">
                                <w:rPr>
                                  <w:sz w:val="18"/>
                                </w:rPr>
                                <w:t xml:space="preserve"> refinement</w:t>
                              </w:r>
                            </w:p>
                          </w:txbxContent>
                        </wps:txbx>
                        <wps:bodyPr horzOverflow="overflow" vert="horz" lIns="0" tIns="0" rIns="0" bIns="0" rtlCol="0">
                          <a:noAutofit/>
                        </wps:bodyPr>
                      </wps:wsp>
                      <wps:wsp>
                        <wps:cNvPr id="2660" name="Rectangle 2660"/>
                        <wps:cNvSpPr/>
                        <wps:spPr>
                          <a:xfrm>
                            <a:off x="5598922" y="2540125"/>
                            <a:ext cx="38005" cy="172357"/>
                          </a:xfrm>
                          <a:prstGeom prst="rect">
                            <a:avLst/>
                          </a:prstGeom>
                          <a:ln>
                            <a:noFill/>
                          </a:ln>
                        </wps:spPr>
                        <wps:txbx>
                          <w:txbxContent>
                            <w:p w14:paraId="2CC9534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2662" name="Shape 2662"/>
                        <wps:cNvSpPr/>
                        <wps:spPr>
                          <a:xfrm>
                            <a:off x="4303014" y="1792458"/>
                            <a:ext cx="1598676" cy="455676"/>
                          </a:xfrm>
                          <a:custGeom>
                            <a:avLst/>
                            <a:gdLst/>
                            <a:ahLst/>
                            <a:cxnLst/>
                            <a:rect l="0" t="0" r="0" b="0"/>
                            <a:pathLst>
                              <a:path w="1598676" h="455676">
                                <a:moveTo>
                                  <a:pt x="0" y="455676"/>
                                </a:moveTo>
                                <a:lnTo>
                                  <a:pt x="1598676" y="455676"/>
                                </a:lnTo>
                                <a:lnTo>
                                  <a:pt x="1598676" y="0"/>
                                </a:lnTo>
                                <a:lnTo>
                                  <a:pt x="0" y="0"/>
                                </a:lnTo>
                                <a:close/>
                              </a:path>
                            </a:pathLst>
                          </a:custGeom>
                          <a:ln w="32004" cap="flat">
                            <a:miter lim="127000"/>
                          </a:ln>
                        </wps:spPr>
                        <wps:style>
                          <a:lnRef idx="1">
                            <a:srgbClr val="C00000"/>
                          </a:lnRef>
                          <a:fillRef idx="0">
                            <a:srgbClr val="000000">
                              <a:alpha val="0"/>
                            </a:srgbClr>
                          </a:fillRef>
                          <a:effectRef idx="0">
                            <a:scrgbClr r="0" g="0" b="0"/>
                          </a:effectRef>
                          <a:fontRef idx="none"/>
                        </wps:style>
                        <wps:bodyPr/>
                      </wps:wsp>
                      <pic:pic xmlns:pic="http://schemas.openxmlformats.org/drawingml/2006/picture">
                        <pic:nvPicPr>
                          <pic:cNvPr id="2664" name="Picture 2664"/>
                          <pic:cNvPicPr/>
                        </pic:nvPicPr>
                        <pic:blipFill>
                          <a:blip r:embed="rId79"/>
                          <a:stretch>
                            <a:fillRect/>
                          </a:stretch>
                        </pic:blipFill>
                        <pic:spPr>
                          <a:xfrm>
                            <a:off x="4317492" y="1841987"/>
                            <a:ext cx="1568196" cy="355092"/>
                          </a:xfrm>
                          <a:prstGeom prst="rect">
                            <a:avLst/>
                          </a:prstGeom>
                        </pic:spPr>
                      </pic:pic>
                      <wps:wsp>
                        <wps:cNvPr id="2665" name="Rectangle 2665"/>
                        <wps:cNvSpPr/>
                        <wps:spPr>
                          <a:xfrm>
                            <a:off x="4345050" y="1795589"/>
                            <a:ext cx="1546489" cy="394645"/>
                          </a:xfrm>
                          <a:prstGeom prst="rect">
                            <a:avLst/>
                          </a:prstGeom>
                          <a:ln>
                            <a:noFill/>
                          </a:ln>
                        </wps:spPr>
                        <wps:txbx>
                          <w:txbxContent>
                            <w:p w14:paraId="36392F65" w14:textId="7CD35689" w:rsidR="009B4937" w:rsidRDefault="003D76AA">
                              <w:pPr>
                                <w:spacing w:after="160" w:line="259" w:lineRule="auto"/>
                                <w:ind w:left="0" w:firstLine="0"/>
                              </w:pPr>
                              <w:r>
                                <w:rPr>
                                  <w:sz w:val="18"/>
                                </w:rPr>
                                <w:t xml:space="preserve">Incorporate Scope &amp; Budget into Purchase Orders </w:t>
                              </w:r>
                              <w:r w:rsidR="009B4937">
                                <w:rPr>
                                  <w:sz w:val="18"/>
                                </w:rPr>
                                <w:t xml:space="preserve"> </w:t>
                              </w:r>
                            </w:p>
                          </w:txbxContent>
                        </wps:txbx>
                        <wps:bodyPr horzOverflow="overflow" vert="horz" lIns="0" tIns="0" rIns="0" bIns="0" rtlCol="0">
                          <a:noAutofit/>
                        </wps:bodyPr>
                      </wps:wsp>
                      <wps:wsp>
                        <wps:cNvPr id="2666" name="Rectangle 2666"/>
                        <wps:cNvSpPr/>
                        <wps:spPr>
                          <a:xfrm>
                            <a:off x="4339844" y="2077286"/>
                            <a:ext cx="1090280" cy="172357"/>
                          </a:xfrm>
                          <a:prstGeom prst="rect">
                            <a:avLst/>
                          </a:prstGeom>
                          <a:ln>
                            <a:noFill/>
                          </a:ln>
                        </wps:spPr>
                        <wps:txbx>
                          <w:txbxContent>
                            <w:p w14:paraId="7441A91F" w14:textId="52ABCF56" w:rsidR="009B4937" w:rsidRDefault="009B4937">
                              <w:pPr>
                                <w:spacing w:after="160" w:line="259" w:lineRule="auto"/>
                                <w:ind w:left="0" w:firstLine="0"/>
                              </w:pPr>
                            </w:p>
                          </w:txbxContent>
                        </wps:txbx>
                        <wps:bodyPr horzOverflow="overflow" vert="horz" lIns="0" tIns="0" rIns="0" bIns="0" rtlCol="0">
                          <a:noAutofit/>
                        </wps:bodyPr>
                      </wps:wsp>
                      <wps:wsp>
                        <wps:cNvPr id="2667" name="Rectangle 2667"/>
                        <wps:cNvSpPr/>
                        <wps:spPr>
                          <a:xfrm>
                            <a:off x="5156962" y="1962148"/>
                            <a:ext cx="38005" cy="172357"/>
                          </a:xfrm>
                          <a:prstGeom prst="rect">
                            <a:avLst/>
                          </a:prstGeom>
                          <a:ln>
                            <a:noFill/>
                          </a:ln>
                        </wps:spPr>
                        <wps:txbx>
                          <w:txbxContent>
                            <w:p w14:paraId="67EAE27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g:wgp>
                  </a:graphicData>
                </a:graphic>
              </wp:inline>
            </w:drawing>
          </mc:Choice>
          <mc:Fallback>
            <w:pict>
              <v:group w14:anchorId="1E141B89" id="Group 29317" o:spid="_x0000_s1225" style="width:476.45pt;height:286.35pt;mso-position-horizontal-relative:char;mso-position-vertical-relative:line" coordorigin="-40" coordsize="60506,363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">
                <v:shape id="Shape 2536" o:spid="_x0000_s1226" style="position:absolute;left:37900;top:33374;width:5114;height:760;visibility:visible;mso-wrap-style:square;v-text-anchor:top" coordsize="511429,76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" path="m434340,r77089,36195l436118,76074r-741,-31695l254,54991,,42291,435080,31679,434340,xe" fillcolor="black" stroked="f" strokeweight="0">
                  <v:stroke miterlimit="83231f" joinstyle="miter"/>
                  <v:path arrowok="t" textboxrect="0,0,511429,76074"/>
                </v:shape>
                <v:shape id="Picture 2538" o:spid="_x0000_s1227" type="#_x0000_t75" style="position:absolute;top:101;width:44866;height:2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">
                  <v:imagedata r:id="rId80" o:title=""/>
                </v:shape>
                <v:rect id="Rectangle 2539" o:spid="_x0000_s1228" style="position:absolute;left:11783;width:85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" filled="f" stroked="f">
                  <v:textbox inset="0,0,0,0">
                    <w:txbxContent>
                      <w:p w14:paraId="34AF0B9D" w14:textId="77777777" w:rsidR="009B4937" w:rsidRDefault="009B4937">
                        <w:pPr>
                          <w:spacing w:after="160" w:line="259" w:lineRule="auto"/>
                          <w:ind w:left="0" w:firstLine="0"/>
                        </w:pPr>
                        <w:r>
                          <w:t>F</w:t>
                        </w:r>
                      </w:p>
                    </w:txbxContent>
                  </v:textbox>
                </v:rect>
                <v:rect id="Rectangle 2540" o:spid="_x0000_s1229" style="position:absolute;left:12438;width:505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" filled="f" stroked="f">
                  <v:textbox inset="0,0,0,0">
                    <w:txbxContent>
                      <w:p w14:paraId="2A4270E9" w14:textId="77777777" w:rsidR="009B4937" w:rsidRDefault="009B4937">
                        <w:pPr>
                          <w:spacing w:after="160" w:line="259" w:lineRule="auto"/>
                          <w:ind w:left="0" w:firstLine="0"/>
                        </w:pPr>
                        <w:r>
                          <w:t>igure 3</w:t>
                        </w:r>
                      </w:p>
                    </w:txbxContent>
                  </v:textbox>
                </v:rect>
                <v:rect id="Rectangle 28703" o:spid="_x0000_s1230" style="position:absolute;left:16252;width:40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arZxgAAAN4AAAAPAAAAZHJzL2Rvd25yZXYueG1sRI9Ba8JA&#10;FITvgv9heYI33ajQ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ESmq2cYAAADeAAAA&#10;DwAAAAAAAAAAAAAAAAAHAgAAZHJzL2Rvd25yZXYueG1sUEsFBgAAAAADAAMAtwAAAPoCAAAAAA==&#10;" filled="f" stroked="f">
                  <v:textbox inset="0,0,0,0">
                    <w:txbxContent>
                      <w:p w14:paraId="5D7CC9F1" w14:textId="77777777" w:rsidR="009B4937" w:rsidRDefault="009B4937">
                        <w:pPr>
                          <w:spacing w:after="160" w:line="259" w:lineRule="auto"/>
                          <w:ind w:left="0" w:firstLine="0"/>
                        </w:pPr>
                        <w:r>
                          <w:t>:</w:t>
                        </w:r>
                      </w:p>
                    </w:txbxContent>
                  </v:textbox>
                </v:rect>
                <v:rect id="Rectangle 28704" o:spid="_x0000_s1231" style="position:absolute;left:16557;width:2195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" filled="f" stroked="f">
                  <v:textbox inset="0,0,0,0">
                    <w:txbxContent>
                      <w:p w14:paraId="40E8433D" w14:textId="77777777" w:rsidR="009B4937" w:rsidRDefault="009B4937">
                        <w:pPr>
                          <w:spacing w:after="160" w:line="259" w:lineRule="auto"/>
                          <w:ind w:left="0" w:firstLine="0"/>
                        </w:pPr>
                        <w:r>
                          <w:t xml:space="preserve"> Final Work Plan Development</w:t>
                        </w:r>
                      </w:p>
                    </w:txbxContent>
                  </v:textbox>
                </v:rect>
                <v:rect id="Rectangle 2542" o:spid="_x0000_s1232" style="position:absolute;left:3307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" filled="f" stroked="f">
                  <v:textbox inset="0,0,0,0">
                    <w:txbxContent>
                      <w:p w14:paraId="230A6D3E" w14:textId="77777777" w:rsidR="009B4937" w:rsidRDefault="009B4937">
                        <w:pPr>
                          <w:spacing w:after="160" w:line="259" w:lineRule="auto"/>
                          <w:ind w:left="0" w:firstLine="0"/>
                        </w:pPr>
                        <w:r>
                          <w:t xml:space="preserve"> </w:t>
                        </w:r>
                      </w:p>
                    </w:txbxContent>
                  </v:textbox>
                </v:rect>
                <v:shape id="Picture 2544" o:spid="_x0000_s1233" type="#_x0000_t75" style="position:absolute;left:45;top:4917;width:17541;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">
                  <v:imagedata r:id="rId81" o:title=""/>
                </v:shape>
                <v:shape id="Picture 2546" o:spid="_x0000_s1234" type="#_x0000_t75" style="position:absolute;left:17388;top:5389;width:77;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">
                  <v:imagedata r:id="rId82" o:title=""/>
                </v:shape>
                <v:shape id="Picture 31765" o:spid="_x0000_s1235" type="#_x0000_t75" style="position:absolute;left:-40;top:4668;width:1746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">
                  <v:imagedata r:id="rId83" o:title=""/>
                </v:shape>
                <v:shape id="Shape 2548" o:spid="_x0000_s1236" style="position:absolute;top:4734;width:17388;height:4572;visibility:visible;mso-wrap-style:square;v-text-anchor:top" coordsize="173888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" path="m,457200r1738884,l1738884,,,,,457200xe" filled="f" strokecolor="#94b3d6" strokeweight=".96pt">
                  <v:stroke miterlimit="83231f" joinstyle="miter"/>
                  <v:path arrowok="t" textboxrect="0,0,1738884,457200"/>
                </v:shape>
                <v:shape id="Picture 2550" o:spid="_x0000_s1237" type="#_x0000_t75" style="position:absolute;left:76;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">
                  <v:imagedata r:id="rId84" o:title=""/>
                </v:shape>
                <v:rect id="Rectangle 2551" o:spid="_x0000_s1238" style="position:absolute;left:1435;top:5199;width:1930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P6a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MFQ/prHAAAA3QAA&#10;AA8AAAAAAAAAAAAAAAAABwIAAGRycy9kb3ducmV2LnhtbFBLBQYAAAAAAwADALcAAAD7AgAAAAA=&#10;" filled="f" stroked="f">
                  <v:textbox inset="0,0,0,0">
                    <w:txbxContent>
                      <w:p w14:paraId="41240D1E" w14:textId="77777777" w:rsidR="009B4937" w:rsidRDefault="009B4937">
                        <w:pPr>
                          <w:spacing w:after="160" w:line="259" w:lineRule="auto"/>
                          <w:ind w:left="0" w:firstLine="0"/>
                        </w:pPr>
                        <w:r>
                          <w:t>EEB Evaluation Committee</w:t>
                        </w:r>
                      </w:p>
                    </w:txbxContent>
                  </v:textbox>
                </v:rect>
                <v:rect id="Rectangle 2552" o:spid="_x0000_s1239" style="position:absolute;left:15977;top:5199;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mDt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DGCYO3HAAAA3QAA&#10;AA8AAAAAAAAAAAAAAAAABwIAAGRycy9kb3ducmV2LnhtbFBLBQYAAAAAAwADALcAAAD7AgAAAAA=&#10;" filled="f" stroked="f">
                  <v:textbox inset="0,0,0,0">
                    <w:txbxContent>
                      <w:p w14:paraId="7825A012" w14:textId="77777777" w:rsidR="009B4937" w:rsidRDefault="009B4937">
                        <w:pPr>
                          <w:spacing w:after="160" w:line="259" w:lineRule="auto"/>
                          <w:ind w:left="0" w:firstLine="0"/>
                        </w:pPr>
                        <w:r>
                          <w:t xml:space="preserve"> </w:t>
                        </w:r>
                      </w:p>
                    </w:txbxContent>
                  </v:textbox>
                </v:rect>
                <v:shape id="Picture 2554" o:spid="_x0000_s1240" type="#_x0000_t75" style="position:absolute;left:42656;top:4917;width:17526;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">
                  <v:imagedata r:id="rId85" o:title=""/>
                </v:shape>
                <v:shape id="Picture 2556" o:spid="_x0000_s1241" type="#_x0000_t75" style="position:absolute;left:59984;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">
                  <v:imagedata r:id="rId86" o:title=""/>
                </v:shape>
                <v:shape id="Picture 31766" o:spid="_x0000_s1242" type="#_x0000_t75" style="position:absolute;left:42539;top:4668;width:17435;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">
                  <v:imagedata r:id="rId87" o:title=""/>
                </v:shape>
                <v:shape id="Shape 2558" o:spid="_x0000_s1243" style="position:absolute;left:42611;top:4734;width:17373;height:4572;visibility:visible;mso-wrap-style:square;v-text-anchor:top" coordsize="1737360,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" path="m,457200r1737360,l1737360,,,,,457200xe" filled="f" strokecolor="#d99493" strokeweight=".96pt">
                  <v:stroke miterlimit="83231f" joinstyle="miter"/>
                  <v:path arrowok="t" textboxrect="0,0,1737360,457200"/>
                </v:shape>
                <v:shape id="Picture 2560" o:spid="_x0000_s1244" type="#_x0000_t75" style="position:absolute;left:42672;top:5145;width:1725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">
                  <v:imagedata r:id="rId84" o:title=""/>
                </v:shape>
                <v:rect id="Rectangle 2561" o:spid="_x0000_s1245" style="position:absolute;left:44753;top:5199;width:670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" filled="f" stroked="f">
                  <v:textbox inset="0,0,0,0">
                    <w:txbxContent>
                      <w:p w14:paraId="424C8540" w14:textId="77777777" w:rsidR="009B4937" w:rsidRDefault="009B4937">
                        <w:pPr>
                          <w:spacing w:after="160" w:line="259" w:lineRule="auto"/>
                          <w:ind w:left="0" w:firstLine="0"/>
                        </w:pPr>
                        <w:r>
                          <w:t xml:space="preserve">Program </w:t>
                        </w:r>
                      </w:p>
                    </w:txbxContent>
                  </v:textbox>
                </v:rect>
                <v:rect id="Rectangle 2562" o:spid="_x0000_s1246" style="position:absolute;left:49801;top:5199;width:1066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pQxwAAAN0AAAAPAAAAZHJzL2Rvd25yZXYueG1sRI9Ba8JA&#10;FITvgv9heUJvujFQ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P/uqlDHAAAA3QAA&#10;AA8AAAAAAAAAAAAAAAAABwIAAGRycy9kb3ducmV2LnhtbFBLBQYAAAAAAwADALcAAAD7AgAAAAA=&#10;" filled="f" stroked="f">
                  <v:textbox inset="0,0,0,0">
                    <w:txbxContent>
                      <w:p w14:paraId="0FDDCB89" w14:textId="77777777" w:rsidR="009B4937" w:rsidRDefault="009B4937">
                        <w:pPr>
                          <w:spacing w:after="160" w:line="259" w:lineRule="auto"/>
                          <w:ind w:left="0" w:firstLine="0"/>
                        </w:pPr>
                        <w:r>
                          <w:t>Administrators</w:t>
                        </w:r>
                      </w:p>
                    </w:txbxContent>
                  </v:textbox>
                </v:rect>
                <v:rect id="Rectangle 2563" o:spid="_x0000_s1247" style="position:absolute;left:57833;top:5199;width:420;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g/L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JCiD8vHAAAA3QAA&#10;AA8AAAAAAAAAAAAAAAAABwIAAGRycy9kb3ducmV2LnhtbFBLBQYAAAAAAwADALcAAAD7AgAAAAA=&#10;" filled="f" stroked="f">
                  <v:textbox inset="0,0,0,0">
                    <w:txbxContent>
                      <w:p w14:paraId="1188CB0C" w14:textId="77777777" w:rsidR="009B4937" w:rsidRDefault="009B4937">
                        <w:pPr>
                          <w:spacing w:after="160" w:line="259" w:lineRule="auto"/>
                          <w:ind w:left="0" w:firstLine="0"/>
                        </w:pPr>
                        <w:r>
                          <w:t xml:space="preserve"> </w:t>
                        </w:r>
                      </w:p>
                    </w:txbxContent>
                  </v:textbox>
                </v:rect>
                <v:shape id="Shape 2566" o:spid="_x0000_s1248" style="position:absolute;left:21785;top:17924;width:18227;height:4572;visibility:visible;mso-wrap-style:square;v-text-anchor:top" coordsize="182270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" path="m,457200r1822704,l1822704,,,,,457200xe" filled="f" strokecolor="#9bba58" strokeweight="2.52pt">
                  <v:stroke miterlimit="83231f" joinstyle="miter"/>
                  <v:path arrowok="t" textboxrect="0,0,1822704,457200"/>
                </v:shape>
                <v:shape id="Picture 2568" o:spid="_x0000_s1249" type="#_x0000_t75" style="position:absolute;left:21945;top:18419;width:17892;height:35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">
                  <v:imagedata r:id="rId88" o:title=""/>
                </v:shape>
                <v:rect id="Rectangle 2569" o:spid="_x0000_s1250" style="position:absolute;left:22637;top:18326;width:154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jgh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" filled="f" stroked="f">
                  <v:textbox inset="0,0,0,0">
                    <w:txbxContent>
                      <w:p w14:paraId="5079E7EB" w14:textId="77777777" w:rsidR="009B4937" w:rsidRDefault="009B4937">
                        <w:pPr>
                          <w:spacing w:after="160" w:line="259" w:lineRule="auto"/>
                          <w:ind w:left="0" w:firstLine="0"/>
                        </w:pPr>
                        <w:r>
                          <w:rPr>
                            <w:sz w:val="18"/>
                          </w:rPr>
                          <w:t>When project needed, e</w:t>
                        </w:r>
                      </w:p>
                    </w:txbxContent>
                  </v:textbox>
                </v:rect>
                <v:rect id="Rectangle 2570" o:spid="_x0000_s1251" style="position:absolute;left:34237;top:18326;width:507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" filled="f" stroked="f">
                  <v:textbox inset="0,0,0,0">
                    <w:txbxContent>
                      <w:p w14:paraId="2746CA4C" w14:textId="77777777" w:rsidR="009B4937" w:rsidRDefault="009B4937">
                        <w:pPr>
                          <w:spacing w:after="160" w:line="259" w:lineRule="auto"/>
                          <w:ind w:left="0" w:firstLine="0"/>
                        </w:pPr>
                        <w:r>
                          <w:rPr>
                            <w:sz w:val="18"/>
                          </w:rPr>
                          <w:t>stablish</w:t>
                        </w:r>
                      </w:p>
                    </w:txbxContent>
                  </v:textbox>
                </v:rect>
                <v:rect id="Rectangle 2571" o:spid="_x0000_s1252" style="position:absolute;left:38063;top:1832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" filled="f" stroked="f">
                  <v:textbox inset="0,0,0,0">
                    <w:txbxContent>
                      <w:p w14:paraId="5AE1D9C2" w14:textId="77777777" w:rsidR="009B4937" w:rsidRDefault="009B4937">
                        <w:pPr>
                          <w:spacing w:after="160" w:line="259" w:lineRule="auto"/>
                          <w:ind w:left="0" w:firstLine="0"/>
                        </w:pPr>
                        <w:r>
                          <w:rPr>
                            <w:sz w:val="18"/>
                          </w:rPr>
                          <w:t xml:space="preserve"> </w:t>
                        </w:r>
                      </w:p>
                    </w:txbxContent>
                  </v:textbox>
                </v:rect>
                <v:rect id="Rectangle 2572" o:spid="_x0000_s1253" style="position:absolute;left:22637;top:19621;width:398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" filled="f" stroked="f">
                  <v:textbox inset="0,0,0,0">
                    <w:txbxContent>
                      <w:p w14:paraId="360BA23F" w14:textId="77777777" w:rsidR="009B4937" w:rsidRDefault="009B4937">
                        <w:pPr>
                          <w:spacing w:after="160" w:line="259" w:lineRule="auto"/>
                          <w:ind w:left="0" w:firstLine="0"/>
                        </w:pPr>
                        <w:r>
                          <w:rPr>
                            <w:sz w:val="18"/>
                          </w:rPr>
                          <w:t xml:space="preserve">initial </w:t>
                        </w:r>
                      </w:p>
                    </w:txbxContent>
                  </v:textbox>
                </v:rect>
                <v:rect id="Rectangle 2573" o:spid="_x0000_s1254" style="position:absolute;left:25640;top:19621;width:76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14:paraId="265E3535" w14:textId="77777777" w:rsidR="009B4937" w:rsidRDefault="009B4937">
                        <w:pPr>
                          <w:spacing w:after="160" w:line="259" w:lineRule="auto"/>
                          <w:ind w:left="0" w:firstLine="0"/>
                        </w:pPr>
                        <w:r>
                          <w:rPr>
                            <w:sz w:val="18"/>
                          </w:rPr>
                          <w:t xml:space="preserve">  </w:t>
                        </w:r>
                      </w:p>
                    </w:txbxContent>
                  </v:textbox>
                </v:rect>
                <v:rect id="Rectangle 2574" o:spid="_x0000_s1255" style="position:absolute;left:26215;top:19616;width:13431;height:3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FixwAAAN0AAAAPAAAAZHJzL2Rvd25yZXYueG1sRI9Ba8JA&#10;FITvhf6H5RV6q5tKtZ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JqSAWLHAAAA3QAA&#10;AA8AAAAAAAAAAAAAAAAABwIAAGRycy9kb3ducmV2LnhtbFBLBQYAAAAAAwADALcAAAD7AgAAAAA=&#10;" filled="f" stroked="f">
                  <v:textbox inset="0,0,0,0">
                    <w:txbxContent>
                      <w:p w14:paraId="3DF5DC1E" w14:textId="30409F94" w:rsidR="009B4937" w:rsidRDefault="009B4937">
                        <w:pPr>
                          <w:spacing w:after="160" w:line="259" w:lineRule="auto"/>
                          <w:ind w:left="0" w:firstLine="0"/>
                        </w:pPr>
                        <w:r>
                          <w:rPr>
                            <w:sz w:val="18"/>
                          </w:rPr>
                          <w:t>Scope of Work</w:t>
                        </w:r>
                        <w:r w:rsidR="009D3858">
                          <w:rPr>
                            <w:sz w:val="18"/>
                          </w:rPr>
                          <w:t xml:space="preserve"> and provide to PAs for contracting</w:t>
                        </w:r>
                      </w:p>
                    </w:txbxContent>
                  </v:textbox>
                </v:rect>
                <v:rect id="Rectangle 2575" o:spid="_x0000_s1256" style="position:absolute;left:33384;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" filled="f" stroked="f">
                  <v:textbox inset="0,0,0,0">
                    <w:txbxContent>
                      <w:p w14:paraId="512F9601" w14:textId="77777777" w:rsidR="009B4937" w:rsidRDefault="009B4937">
                        <w:pPr>
                          <w:spacing w:after="160" w:line="259" w:lineRule="auto"/>
                          <w:ind w:left="0" w:firstLine="0"/>
                        </w:pPr>
                        <w:r>
                          <w:rPr>
                            <w:sz w:val="18"/>
                          </w:rPr>
                          <w:t xml:space="preserve"> </w:t>
                        </w:r>
                      </w:p>
                    </w:txbxContent>
                  </v:textbox>
                </v:rect>
                <v:shape id="Shape 2577" o:spid="_x0000_s1257" style="position:absolute;left:43030;top:31168;width:15834;height:5151;visibility:visible;mso-wrap-style:square;v-text-anchor:top" coordsize="15834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" path="m,515112r1583436,l1583436,,,,,515112xe" filled="f" strokecolor="#c00000" strokeweight="2.52pt">
                  <v:stroke miterlimit="83231f" joinstyle="miter"/>
                  <v:path arrowok="t" textboxrect="0,0,1583436,515112"/>
                </v:shape>
                <v:shape id="Picture 2579" o:spid="_x0000_s1258" type="#_x0000_t75" style="position:absolute;left:43666;top:31663;width:15499;height:41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">
                  <v:imagedata r:id="rId89" o:title=""/>
                </v:shape>
                <v:rect id="Rectangle 2580" o:spid="_x0000_s1259" style="position:absolute;left:43870;top:31552;width:14157;height:4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" filled="f" stroked="f">
                  <v:textbox inset="0,0,0,0">
                    <w:txbxContent>
                      <w:p w14:paraId="2738DEF1" w14:textId="732C0899" w:rsidR="009B4937" w:rsidRDefault="003D76AA">
                        <w:pPr>
                          <w:spacing w:after="160" w:line="259" w:lineRule="auto"/>
                          <w:ind w:left="0" w:firstLine="0"/>
                        </w:pPr>
                        <w:r>
                          <w:rPr>
                            <w:sz w:val="18"/>
                          </w:rPr>
                          <w:t>Update project file / documents with final Work Plan</w:t>
                        </w:r>
                        <w:r w:rsidR="009B4937">
                          <w:rPr>
                            <w:sz w:val="18"/>
                          </w:rPr>
                          <w:t xml:space="preserve"> </w:t>
                        </w:r>
                      </w:p>
                    </w:txbxContent>
                  </v:textbox>
                </v:rect>
                <v:rect id="Rectangle 2584" o:spid="_x0000_s1260" style="position:absolute;left:5196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3FF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9L/jL3i8CU9ATu4AAAD//wMAUEsBAi0AFAAGAAgAAAAhANvh9svuAAAAhQEAABMAAAAAAAAA&#10;AAAAAAAAAAAAAFtDb250ZW50X1R5cGVzXS54bWxQSwECLQAUAAYACAAAACEAWvQsW78AAAAVAQAA&#10;CwAAAAAAAAAAAAAAAAAfAQAAX3JlbHMvLnJlbHNQSwECLQAUAAYACAAAACEAr0dxRcYAAADdAAAA&#10;DwAAAAAAAAAAAAAAAAAHAgAAZHJzL2Rvd25yZXYueG1sUEsFBgAAAAADAAMAtwAAAPoCAAAAAA==&#10;" filled="f" stroked="f">
                  <v:textbox inset="0,0,0,0">
                    <w:txbxContent>
                      <w:p w14:paraId="4CC33161" w14:textId="77777777" w:rsidR="009B4937" w:rsidRDefault="009B4937">
                        <w:pPr>
                          <w:spacing w:after="160" w:line="259" w:lineRule="auto"/>
                          <w:ind w:left="0" w:firstLine="0"/>
                        </w:pPr>
                        <w:r>
                          <w:rPr>
                            <w:sz w:val="18"/>
                          </w:rPr>
                          <w:t xml:space="preserve"> </w:t>
                        </w:r>
                      </w:p>
                    </w:txbxContent>
                  </v:textbox>
                </v:rect>
                <v:rect id="Rectangle 2585" o:spid="_x0000_s1261" style="position:absolute;left:52255;top:33006;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" filled="f" stroked="f">
                  <v:textbox inset="0,0,0,0">
                    <w:txbxContent>
                      <w:p w14:paraId="72AD91BF" w14:textId="77777777" w:rsidR="009B4937" w:rsidRDefault="009B4937">
                        <w:pPr>
                          <w:spacing w:after="160" w:line="259" w:lineRule="auto"/>
                          <w:ind w:left="0" w:firstLine="0"/>
                        </w:pPr>
                        <w:r>
                          <w:rPr>
                            <w:sz w:val="18"/>
                          </w:rPr>
                          <w:t xml:space="preserve"> </w:t>
                        </w:r>
                      </w:p>
                    </w:txbxContent>
                  </v:textbox>
                </v:rect>
                <v:shape id="Shape 2587" o:spid="_x0000_s1262" style="position:absolute;left:769;top:25681;width:16002;height:5487;visibility:visible;mso-wrap-style:square;v-text-anchor:top" coordsize="1600200,5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" path="m,548640r1600200,l1600200,,,,,548640xe" filled="f" strokecolor="#4f81bc" strokeweight="2.52pt">
                  <v:stroke miterlimit="83231f" joinstyle="miter"/>
                  <v:path arrowok="t" textboxrect="0,0,1600200,548640"/>
                </v:shape>
                <v:shape id="Picture 2589" o:spid="_x0000_s1263" type="#_x0000_t75" style="position:absolute;left:929;top:26177;width:15682;height:4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">
                  <v:imagedata r:id="rId90" o:title=""/>
                </v:shape>
                <v:rect id="Rectangle 2590" o:spid="_x0000_s1264" style="position:absolute;left:1847;top:26087;width:1384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" filled="f" stroked="f">
                  <v:textbox inset="0,0,0,0">
                    <w:txbxContent>
                      <w:p w14:paraId="03EB11B6" w14:textId="77777777" w:rsidR="009B4937" w:rsidRDefault="009B4937">
                        <w:pPr>
                          <w:spacing w:after="160" w:line="259" w:lineRule="auto"/>
                          <w:ind w:left="0" w:firstLine="0"/>
                        </w:pPr>
                        <w:r>
                          <w:rPr>
                            <w:sz w:val="18"/>
                          </w:rPr>
                          <w:t>Receives Information</w:t>
                        </w:r>
                      </w:p>
                    </w:txbxContent>
                  </v:textbox>
                </v:rect>
                <v:rect id="Rectangle 2591" o:spid="_x0000_s1265" style="position:absolute;left:12270;top:2608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" filled="f" stroked="f">
                  <v:textbox inset="0,0,0,0">
                    <w:txbxContent>
                      <w:p w14:paraId="34499793" w14:textId="77777777" w:rsidR="009B4937" w:rsidRDefault="009B4937">
                        <w:pPr>
                          <w:spacing w:after="160" w:line="259" w:lineRule="auto"/>
                          <w:ind w:left="0" w:firstLine="0"/>
                        </w:pPr>
                        <w:r>
                          <w:rPr>
                            <w:sz w:val="18"/>
                          </w:rPr>
                          <w:t xml:space="preserve"> </w:t>
                        </w:r>
                      </w:p>
                    </w:txbxContent>
                  </v:textbox>
                </v:rect>
                <v:rect id="Rectangle 2592" o:spid="_x0000_s1266" style="position:absolute;left:12560;top:26087;width:34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" filled="f" stroked="f">
                  <v:textbox inset="0,0,0,0">
                    <w:txbxContent>
                      <w:p w14:paraId="2E8A3249" w14:textId="77777777" w:rsidR="009B4937" w:rsidRDefault="009B4937">
                        <w:pPr>
                          <w:spacing w:after="160" w:line="259" w:lineRule="auto"/>
                          <w:ind w:left="0" w:firstLine="0"/>
                        </w:pPr>
                        <w:r>
                          <w:rPr>
                            <w:sz w:val="18"/>
                          </w:rPr>
                          <w:t xml:space="preserve">from </w:t>
                        </w:r>
                      </w:p>
                    </w:txbxContent>
                  </v:textbox>
                </v:rect>
                <v:rect id="Rectangle 2593" o:spid="_x0000_s1267" style="position:absolute;left:1847;top:27382;width:8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3/sxgAAAN0AAAAPAAAAZHJzL2Rvd25yZXYueG1sRI9Ba8JA&#10;FITvgv9heQVvuqlS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pXd/7MYAAADdAAAA&#10;DwAAAAAAAAAAAAAAAAAHAgAAZHJzL2Rvd25yZXYueG1sUEsFBgAAAAADAAMAtwAAAPoCAAAAAA==&#10;" filled="f" stroked="f">
                  <v:textbox inset="0,0,0,0">
                    <w:txbxContent>
                      <w:p w14:paraId="5682E8FF" w14:textId="77777777" w:rsidR="009B4937" w:rsidRDefault="009B4937">
                        <w:pPr>
                          <w:spacing w:after="160" w:line="259" w:lineRule="auto"/>
                          <w:ind w:left="0" w:firstLine="0"/>
                        </w:pPr>
                        <w:r>
                          <w:rPr>
                            <w:sz w:val="18"/>
                          </w:rPr>
                          <w:t>E</w:t>
                        </w:r>
                      </w:p>
                    </w:txbxContent>
                  </v:textbox>
                </v:rect>
                <v:rect id="Rectangle 2594" o:spid="_x0000_s1268" style="position:absolute;left:2456;top:27382;width:1567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" filled="f" stroked="f">
                  <v:textbox inset="0,0,0,0">
                    <w:txbxContent>
                      <w:p w14:paraId="39EB5FB4" w14:textId="77777777" w:rsidR="009B4937" w:rsidRDefault="009B4937">
                        <w:pPr>
                          <w:spacing w:after="160" w:line="259" w:lineRule="auto"/>
                          <w:ind w:left="0" w:firstLine="0"/>
                        </w:pPr>
                        <w:r>
                          <w:rPr>
                            <w:sz w:val="18"/>
                          </w:rPr>
                          <w:t xml:space="preserve">valuation Consultant as </w:t>
                        </w:r>
                      </w:p>
                    </w:txbxContent>
                  </v:textbox>
                </v:rect>
                <v:rect id="Rectangle 2595" o:spid="_x0000_s1269" style="position:absolute;left:1847;top:28677;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" filled="f" stroked="f">
                  <v:textbox inset="0,0,0,0">
                    <w:txbxContent>
                      <w:p w14:paraId="7E38107C" w14:textId="77777777" w:rsidR="009B4937" w:rsidRDefault="009B4937">
                        <w:pPr>
                          <w:spacing w:after="160" w:line="259" w:lineRule="auto"/>
                          <w:ind w:left="0" w:firstLine="0"/>
                        </w:pPr>
                        <w:r>
                          <w:rPr>
                            <w:sz w:val="18"/>
                          </w:rPr>
                          <w:t>Needed</w:t>
                        </w:r>
                      </w:p>
                    </w:txbxContent>
                  </v:textbox>
                </v:rect>
                <v:rect id="Rectangle 2596" o:spid="_x0000_s1270" style="position:absolute;left:5610;top:2867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" filled="f" stroked="f">
                  <v:textbox inset="0,0,0,0">
                    <w:txbxContent>
                      <w:p w14:paraId="1598C1F2" w14:textId="77777777" w:rsidR="009B4937" w:rsidRDefault="009B4937">
                        <w:pPr>
                          <w:spacing w:after="160" w:line="259" w:lineRule="auto"/>
                          <w:ind w:left="0" w:firstLine="0"/>
                        </w:pPr>
                        <w:r>
                          <w:rPr>
                            <w:sz w:val="18"/>
                          </w:rPr>
                          <w:t xml:space="preserve"> </w:t>
                        </w:r>
                      </w:p>
                    </w:txbxContent>
                  </v:textbox>
                </v:rect>
                <v:shape id="Shape 2598" o:spid="_x0000_s1271" style="position:absolute;left:769;top:12803;width:16002;height:6508;visibility:visible;mso-wrap-style:square;v-text-anchor:top" coordsize="1600200,650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" path="m,650748r1600200,l1600200,,,,,650748xe" filled="f" strokecolor="#4f81bc" strokeweight="2.52pt">
                  <v:stroke miterlimit="83231f" joinstyle="miter"/>
                  <v:path arrowok="t" textboxrect="0,0,1600200,650748"/>
                </v:shape>
                <v:shape id="Picture 2600" o:spid="_x0000_s1272" type="#_x0000_t75" style="position:absolute;left:929;top:13299;width:15682;height:5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">
                  <v:imagedata r:id="rId91" o:title=""/>
                </v:shape>
                <v:rect id="Rectangle 2601" o:spid="_x0000_s1273" style="position:absolute;left:1847;top:13205;width:1600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14:paraId="7C12E574" w14:textId="77777777" w:rsidR="009B4937" w:rsidRDefault="009B4937">
                        <w:pPr>
                          <w:spacing w:after="160" w:line="259" w:lineRule="auto"/>
                          <w:ind w:left="0" w:firstLine="0"/>
                        </w:pPr>
                        <w:r>
                          <w:rPr>
                            <w:sz w:val="18"/>
                          </w:rPr>
                          <w:t xml:space="preserve">Resolves Administrative </w:t>
                        </w:r>
                      </w:p>
                    </w:txbxContent>
                  </v:textbox>
                </v:rect>
                <v:rect id="Rectangle 2602" o:spid="_x0000_s1274" style="position:absolute;left:1847;top:14500;width:48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C6M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" filled="f" stroked="f">
                  <v:textbox inset="0,0,0,0">
                    <w:txbxContent>
                      <w:p w14:paraId="2E1B255F" w14:textId="77777777" w:rsidR="009B4937" w:rsidRDefault="009B4937">
                        <w:pPr>
                          <w:spacing w:after="160" w:line="259" w:lineRule="auto"/>
                          <w:ind w:left="0" w:firstLine="0"/>
                        </w:pPr>
                        <w:r>
                          <w:rPr>
                            <w:sz w:val="18"/>
                          </w:rPr>
                          <w:t xml:space="preserve">Issues; </w:t>
                        </w:r>
                      </w:p>
                    </w:txbxContent>
                  </v:textbox>
                </v:rect>
                <v:rect id="Rectangle 2603" o:spid="_x0000_s1275" style="position:absolute;left:5488;top:14500;width:1386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sXxgAAAN0AAAAPAAAAZHJzL2Rvd25yZXYueG1sRI9Ba8JA&#10;FITvgv9heUJvutFC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lliLF8YAAADdAAAA&#10;DwAAAAAAAAAAAAAAAAAHAgAAZHJzL2Rvd25yZXYueG1sUEsFBgAAAAADAAMAtwAAAPoCAAAAAA==&#10;" filled="f" stroked="f">
                  <v:textbox inset="0,0,0,0">
                    <w:txbxContent>
                      <w:p w14:paraId="52605329" w14:textId="77777777" w:rsidR="009B4937" w:rsidRDefault="009B4937">
                        <w:pPr>
                          <w:spacing w:after="160" w:line="259" w:lineRule="auto"/>
                          <w:ind w:left="0" w:firstLine="0"/>
                        </w:pPr>
                        <w:r>
                          <w:rPr>
                            <w:sz w:val="18"/>
                          </w:rPr>
                          <w:t xml:space="preserve">Provides Direction to </w:t>
                        </w:r>
                      </w:p>
                    </w:txbxContent>
                  </v:textbox>
                </v:rect>
                <v:rect id="Rectangle 2604" o:spid="_x0000_s1276" style="position:absolute;left:1847;top:15796;width:168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RNjxgAAAN0AAAAPAAAAZHJzL2Rvd25yZXYueG1sRI9Ba8JA&#10;FITvgv9heUJvulFK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GbETY8YAAADdAAAA&#10;DwAAAAAAAAAAAAAAAAAHAgAAZHJzL2Rvd25yZXYueG1sUEsFBgAAAAADAAMAtwAAAPoCAAAAAA==&#10;" filled="f" stroked="f">
                  <v:textbox inset="0,0,0,0">
                    <w:txbxContent>
                      <w:p w14:paraId="79B43A16" w14:textId="77777777" w:rsidR="009B4937" w:rsidRDefault="009B4937">
                        <w:pPr>
                          <w:spacing w:after="160" w:line="259" w:lineRule="auto"/>
                          <w:ind w:left="0" w:firstLine="0"/>
                        </w:pPr>
                        <w:r>
                          <w:rPr>
                            <w:sz w:val="18"/>
                          </w:rPr>
                          <w:t xml:space="preserve">Evaluation Consultant, as </w:t>
                        </w:r>
                      </w:p>
                    </w:txbxContent>
                  </v:textbox>
                </v:rect>
                <v:rect id="Rectangle 2605" o:spid="_x0000_s1277" style="position:absolute;left:1847;top:17091;width:50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" filled="f" stroked="f">
                  <v:textbox inset="0,0,0,0">
                    <w:txbxContent>
                      <w:p w14:paraId="3FE8E6E9" w14:textId="77777777" w:rsidR="009B4937" w:rsidRDefault="009B4937">
                        <w:pPr>
                          <w:spacing w:after="160" w:line="259" w:lineRule="auto"/>
                          <w:ind w:left="0" w:firstLine="0"/>
                        </w:pPr>
                        <w:r>
                          <w:rPr>
                            <w:sz w:val="18"/>
                          </w:rPr>
                          <w:t>Needed</w:t>
                        </w:r>
                      </w:p>
                    </w:txbxContent>
                  </v:textbox>
                </v:rect>
                <v:rect id="Rectangle 2606" o:spid="_x0000_s1278" style="position:absolute;left:5610;top:1709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" filled="f" stroked="f">
                  <v:textbox inset="0,0,0,0">
                    <w:txbxContent>
                      <w:p w14:paraId="4A8FE3FD" w14:textId="77777777" w:rsidR="009B4937" w:rsidRDefault="009B4937">
                        <w:pPr>
                          <w:spacing w:after="160" w:line="259" w:lineRule="auto"/>
                          <w:ind w:left="0" w:firstLine="0"/>
                        </w:pPr>
                        <w:r>
                          <w:rPr>
                            <w:sz w:val="18"/>
                          </w:rPr>
                          <w:t xml:space="preserve"> </w:t>
                        </w:r>
                      </w:p>
                    </w:txbxContent>
                  </v:textbox>
                </v:rect>
                <v:shape id="Shape 2607" o:spid="_x0000_s1279" style="position:absolute;left:17388;top:6643;width:3851;height:762;visibility:visible;mso-wrap-style:square;v-text-anchor:top" coordsize="38506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" path="m308864,r76200,38227l308737,76200r53,-31765l,44069,,31369r308811,366l308864,xe" fillcolor="black" stroked="f" strokeweight="0">
                  <v:stroke miterlimit="83231f" joinstyle="miter"/>
                  <v:path arrowok="t" textboxrect="0,0,385064,76200"/>
                </v:shape>
                <v:shape id="Shape 2609" o:spid="_x0000_s1280" style="position:absolute;left:21055;top:10961;width:8845;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" path="m73279,l884555,r,12827l73914,12827r-5969,127l61595,13716r-5588,1270l50673,16764r-5461,2413l40259,22098r-4572,3175l31242,29210r-3810,3937l23749,37719r-3175,4953l18034,47498r-2032,5334l14351,58928r-1143,5588l12827,72263r,364109l12954,442468r762,6223l14986,454278r1778,5335l19177,465074r2921,4953l25273,474599r3937,4445l33147,482853r4572,3684l42672,489712r4826,2540l53213,494411r5334,1524l64516,497077r7747,382l884555,497459r,12827l72263,510286r-8382,-509l56642,508635r-6731,-1905l43180,504190r-6096,-3048l31115,497459r-5588,-4318l20574,488569r-4699,-5334l11811,477774,8255,471677,5207,465201,2921,458724,1397,451866,254,444373,,437007,,72263,508,63881,1651,56896,3556,49784,6096,43180,9144,37084r3683,-5969l17145,25527r4572,-4953l27051,15875r5461,-4064l38608,8255,45085,5207,51562,3048,58547,1397,65913,254,73279,xe" fillcolor="#9bba58" stroked="f" strokeweight="0">
                  <v:stroke miterlimit="83231f" joinstyle="miter"/>
                  <v:path arrowok="t" textboxrect="0,0,884555,510286"/>
                </v:shape>
                <v:shape id="Shape 2610" o:spid="_x0000_s1281" style="position:absolute;left:20543;top:10449;width:9357;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" path="m121793,l935736,r,38354l123825,38354r-8763,508l106553,40132r-8128,2032l90678,44958r-7493,3556l76073,52705r-6477,4826l63500,63119r-5461,5969l53086,75565r-4318,7112l45212,90043r-2921,7747l40259,106045r-1397,8382l38354,123444r,365379l38862,497586r1270,8509l42164,514223r2794,7747l48514,529463r4191,7112l57531,543053r5588,6095l69088,554608r6477,4954l82677,563880r7366,3556l97917,570357r8128,2159l114427,573786r9017,508l935736,574294r,38354l123444,612648r-10922,-508l100457,610489,88265,607568,76962,603631,65786,598297,55626,592328r-9525,-6858l37211,577469r-8001,-8510l21971,559434,15748,549403,10414,538861,5969,527431,2921,515493,889,503428,,490855,,123444,508,112522,2286,100076,5080,88519,9017,76962,14351,65786,20320,55626r6858,-9525l35179,37211r8509,-8001l53213,21971,63246,15748,73787,10414,85471,5969,97282,2921,109093,889,121793,xe" fillcolor="#9bba58" stroked="f" strokeweight="0">
                  <v:stroke miterlimit="83231f" joinstyle="miter"/>
                  <v:path arrowok="t" textboxrect="0,0,935736,612648"/>
                </v:shape>
                <v:shape id="Shape 2611" o:spid="_x0000_s1282" style="position:absolute;left:29900;top:10961;width:8846;height:5103;visibility:visible;mso-wrap-style:square;v-text-anchor:top" coordsize="884555,51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" path="m,l812292,r8382,508l827786,1651r7112,1905l841375,5969r6096,3175l853440,12827r5588,4318l863981,21717r4699,5334l872744,32512r3556,6096l879348,45085r2159,6477l883285,58674r1016,7112l884555,73279r,364744l884047,446405r-1143,7367l880999,460375r-2413,6731l875411,473202r-3683,5970l867410,484759r-4572,4953l857504,494411r-5461,4064l845947,502031r-6477,3047l832993,507365r-7112,1651l818896,510032r-7620,254l,510286,,497459r810641,l816991,497332r5715,-635l828548,495300r5334,-1778l839343,491109r4953,-2921l848868,485013r4445,-3937l857123,477139r3683,-4572l863981,467614r2540,-4953l868680,457200r1524,-5334l871347,445770r381,-7747l871728,73914r-127,-6350l870966,61976r-1397,-5969l867791,50673r-2413,-5461l862457,40259r-3175,-4572l855345,31242r-3937,-3937l846836,23749r-4953,-3175l836930,18034r-5207,-2032l825881,14351r-5842,-1143l812292,12827,,12827,,xe" fillcolor="#9bba58" stroked="f" strokeweight="0">
                  <v:stroke miterlimit="83231f" joinstyle="miter"/>
                  <v:path arrowok="t" textboxrect="0,0,884555,510286"/>
                </v:shape>
                <v:shape id="Shape 2612" o:spid="_x0000_s1283" style="position:absolute;left:29900;top:10449;width:9358;height:6126;visibility:visible;mso-wrap-style:square;v-text-anchor:top" coordsize="935736,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" path="m,l812292,r10922,508l835660,2286r11684,2794l858901,9017r11049,5334l880110,20320r9525,6858l898525,35179r8001,8509l913765,53213r6223,10033l925322,73787r4445,11684l932942,97028r2032,12446l935736,121793r,367411l935228,500126r-1651,12192l930656,524509r-3937,11304l921385,546862r-5969,10160l908558,566547r-8001,8890l892048,583438r-9525,7240l872490,596900r-10541,5333l850519,606679r-11684,3175l826262,611886r-12319,762l,612648,,574294r811911,l820674,573786r8509,-1143l837311,570483r7747,-2793l852551,564133r7112,-4190l866140,554990r6096,-5461l877697,543559r4953,-6476l886968,529971r3556,-7366l893445,514858r2159,-8128l896874,498221r508,-9017l897382,123825r-508,-8763l895731,106680r-2159,-8255l890778,90678r-3556,-7493l883031,76073r-4953,-6477l872617,63500r-5969,-5461l860171,53086r-7112,-4318l845693,45212r-7747,-2921l829818,40259r-8509,-1397l812292,38354,,38354,,xe" fillcolor="#9bba58" stroked="f" strokeweight="0">
                  <v:stroke miterlimit="83231f" joinstyle="miter"/>
                  <v:path arrowok="t" textboxrect="0,0,935736,612648"/>
                </v:shape>
                <v:shape id="Picture 2614" o:spid="_x0000_s1284" type="#_x0000_t75" style="position:absolute;left:21457;top:11699;width:16902;height:3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">
                  <v:imagedata r:id="rId92" o:title=""/>
                </v:shape>
                <v:rect id="Rectangle 2615" o:spid="_x0000_s1285" style="position:absolute;left:25594;top:11600;width:11462;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" filled="f" stroked="f">
                  <v:textbox inset="0,0,0,0">
                    <w:txbxContent>
                      <w:p w14:paraId="281409D0" w14:textId="77777777" w:rsidR="009B4937" w:rsidRDefault="009B4937">
                        <w:pPr>
                          <w:spacing w:after="160" w:line="259" w:lineRule="auto"/>
                          <w:ind w:left="0" w:firstLine="0"/>
                        </w:pPr>
                        <w:r>
                          <w:t>Final Work Plan</w:t>
                        </w:r>
                      </w:p>
                    </w:txbxContent>
                  </v:textbox>
                </v:rect>
                <v:rect id="Rectangle 2616" o:spid="_x0000_s1286" style="position:absolute;left:34222;top:1160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" filled="f" stroked="f">
                  <v:textbox inset="0,0,0,0">
                    <w:txbxContent>
                      <w:p w14:paraId="784170BD" w14:textId="77777777" w:rsidR="009B4937" w:rsidRDefault="009B4937">
                        <w:pPr>
                          <w:spacing w:after="160" w:line="259" w:lineRule="auto"/>
                          <w:ind w:left="0" w:firstLine="0"/>
                        </w:pPr>
                        <w:r>
                          <w:t xml:space="preserve"> </w:t>
                        </w:r>
                      </w:p>
                    </w:txbxContent>
                  </v:textbox>
                </v:rect>
                <v:rect id="Rectangle 2617" o:spid="_x0000_s1287" style="position:absolute;left:26264;top:13398;width:9657;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" filled="f" stroked="f">
                  <v:textbox inset="0,0,0,0">
                    <w:txbxContent>
                      <w:p w14:paraId="65E69009" w14:textId="77777777" w:rsidR="009B4937" w:rsidRDefault="009B4937">
                        <w:pPr>
                          <w:spacing w:after="160" w:line="259" w:lineRule="auto"/>
                          <w:ind w:left="0" w:firstLine="0"/>
                        </w:pPr>
                        <w:r>
                          <w:t>Development</w:t>
                        </w:r>
                      </w:p>
                    </w:txbxContent>
                  </v:textbox>
                </v:rect>
                <v:rect id="Rectangle 2618" o:spid="_x0000_s1288" style="position:absolute;left:33536;top:13398;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" filled="f" stroked="f">
                  <v:textbox inset="0,0,0,0">
                    <w:txbxContent>
                      <w:p w14:paraId="355943DA" w14:textId="77777777" w:rsidR="009B4937" w:rsidRDefault="009B4937">
                        <w:pPr>
                          <w:spacing w:after="160" w:line="259" w:lineRule="auto"/>
                          <w:ind w:left="0" w:firstLine="0"/>
                        </w:pPr>
                        <w:r>
                          <w:t xml:space="preserve"> </w:t>
                        </w:r>
                      </w:p>
                    </w:txbxContent>
                  </v:textbox>
                </v:rect>
                <v:shape id="Shape 2620" o:spid="_x0000_s1289" style="position:absolute;left:21907;top:23670;width:18059;height:7086;visibility:visible;mso-wrap-style:square;v-text-anchor:top" coordsize="1805940,70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" path="m,708660r1805940,l1805940,,,,,708660xe" filled="f" strokecolor="#9bba58" strokeweight="2.52pt">
                  <v:stroke miterlimit="83231f" joinstyle="miter"/>
                  <v:path arrowok="t" textboxrect="0,0,1805940,708660"/>
                </v:shape>
                <v:shape id="Picture 2622" o:spid="_x0000_s1290" type="#_x0000_t75" style="position:absolute;left:22067;top:24165;width:17739;height:60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">
                  <v:imagedata r:id="rId93" o:title=""/>
                </v:shape>
                <v:rect id="Rectangle 2623" o:spid="_x0000_s1291" style="position:absolute;left:22759;top:24075;width:1560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dd3xwAAAN0AAAAPAAAAZHJzL2Rvd25yZXYueG1sRI9Ba8JA&#10;FITvgv9heUJvujEF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N3t13fHAAAA3QAA&#10;AA8AAAAAAAAAAAAAAAAABwIAAGRycy9kb3ducmV2LnhtbFBLBQYAAAAAAwADALcAAAD7AgAAAAA=&#10;" filled="f" stroked="f">
                  <v:textbox inset="0,0,0,0">
                    <w:txbxContent>
                      <w:p w14:paraId="0160E846" w14:textId="77777777" w:rsidR="009B4937" w:rsidRDefault="009B4937">
                        <w:pPr>
                          <w:spacing w:after="160" w:line="259" w:lineRule="auto"/>
                          <w:ind w:left="0" w:firstLine="0"/>
                        </w:pPr>
                        <w:r>
                          <w:rPr>
                            <w:sz w:val="18"/>
                          </w:rPr>
                          <w:t xml:space="preserve">Finalize Work Plan with </w:t>
                        </w:r>
                      </w:p>
                    </w:txbxContent>
                  </v:textbox>
                </v:rect>
                <v:rect id="Rectangle 2624" o:spid="_x0000_s1292" style="position:absolute;left:22759;top:25370;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8DxwAAAN0AAAAPAAAAZHJzL2Rvd25yZXYueG1sRI9Ba8JA&#10;FITvgv9heUJvujEU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FIETwPHAAAA3QAA&#10;AA8AAAAAAAAAAAAAAAAABwIAAGRycy9kb3ducmV2LnhtbFBLBQYAAAAAAwADALcAAAD7AgAAAAA=&#10;" filled="f" stroked="f">
                  <v:textbox inset="0,0,0,0">
                    <w:txbxContent>
                      <w:p w14:paraId="1E4D949C" w14:textId="77777777" w:rsidR="009B4937" w:rsidRDefault="009B4937">
                        <w:pPr>
                          <w:spacing w:after="160" w:line="259" w:lineRule="auto"/>
                          <w:ind w:left="0" w:firstLine="0"/>
                        </w:pPr>
                        <w:r>
                          <w:rPr>
                            <w:sz w:val="18"/>
                          </w:rPr>
                          <w:t>Contractor</w:t>
                        </w:r>
                      </w:p>
                    </w:txbxContent>
                  </v:textbox>
                </v:rect>
                <v:rect id="Rectangle 2625" o:spid="_x0000_s1293" style="position:absolute;left:27910;top:25370;width:1419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" filled="f" stroked="f">
                  <v:textbox inset="0,0,0,0">
                    <w:txbxContent>
                      <w:p w14:paraId="50ABEBF5" w14:textId="77777777" w:rsidR="009B4937" w:rsidRDefault="009B4937">
                        <w:pPr>
                          <w:spacing w:after="160" w:line="259" w:lineRule="auto"/>
                          <w:ind w:left="0" w:firstLine="0"/>
                        </w:pPr>
                        <w:r>
                          <w:rPr>
                            <w:sz w:val="18"/>
                          </w:rPr>
                          <w:t xml:space="preserve">, which may separate </w:t>
                        </w:r>
                      </w:p>
                    </w:txbxContent>
                  </v:textbox>
                </v:rect>
                <v:rect id="Rectangle 2626" o:spid="_x0000_s1294" style="position:absolute;left:22759;top:26666;width:1818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" filled="f" stroked="f">
                  <v:textbox inset="0,0,0,0">
                    <w:txbxContent>
                      <w:p w14:paraId="7098BCAC" w14:textId="77777777" w:rsidR="009B4937" w:rsidRDefault="009B4937">
                        <w:pPr>
                          <w:spacing w:after="160" w:line="259" w:lineRule="auto"/>
                          <w:ind w:left="0" w:firstLine="0"/>
                        </w:pPr>
                        <w:r>
                          <w:rPr>
                            <w:sz w:val="18"/>
                          </w:rPr>
                          <w:t xml:space="preserve">a single project into several </w:t>
                        </w:r>
                      </w:p>
                    </w:txbxContent>
                  </v:textbox>
                </v:rect>
                <v:rect id="Rectangle 2627" o:spid="_x0000_s1295" style="position:absolute;left:22759;top:27961;width:1272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" filled="f" stroked="f">
                  <v:textbox inset="0,0,0,0">
                    <w:txbxContent>
                      <w:p w14:paraId="26255509" w14:textId="77777777" w:rsidR="009B4937" w:rsidRDefault="009B4937">
                        <w:pPr>
                          <w:spacing w:after="160" w:line="259" w:lineRule="auto"/>
                          <w:ind w:left="0" w:firstLine="0"/>
                        </w:pPr>
                        <w:r>
                          <w:rPr>
                            <w:sz w:val="18"/>
                          </w:rPr>
                          <w:t>independent pieces</w:t>
                        </w:r>
                      </w:p>
                    </w:txbxContent>
                  </v:textbox>
                </v:rect>
                <v:rect id="Rectangle 2628" o:spid="_x0000_s1296" style="position:absolute;left:32330;top:2796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" filled="f" stroked="f">
                  <v:textbox inset="0,0,0,0">
                    <w:txbxContent>
                      <w:p w14:paraId="74671B2F" w14:textId="77777777" w:rsidR="009B4937" w:rsidRDefault="009B4937">
                        <w:pPr>
                          <w:spacing w:after="160" w:line="259" w:lineRule="auto"/>
                          <w:ind w:left="0" w:firstLine="0"/>
                        </w:pPr>
                        <w:r>
                          <w:rPr>
                            <w:sz w:val="18"/>
                          </w:rPr>
                          <w:t xml:space="preserve"> </w:t>
                        </w:r>
                      </w:p>
                    </w:txbxContent>
                  </v:textbox>
                </v:rect>
                <v:shape id="Shape 2629" o:spid="_x0000_s1297" style="position:absolute;left:3489;top:21902;width:1098;height:4111;visibility:visible;mso-wrap-style:square;v-text-anchor:top" coordsize="109728,41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" path="m,c,110110,29337,208280,73152,244984r,-71502l109728,307087,73152,411100r,-71501c29337,302895,,204725,,94615l,xe" fillcolor="#d5e2bb" stroked="f" strokeweight="0">
                  <v:stroke miterlimit="83231f" joinstyle="miter"/>
                  <v:path arrowok="t" textboxrect="0,0,109728,411100"/>
                </v:shape>
                <v:shape id="Shape 2630" o:spid="_x0000_s1298" style="position:absolute;left:3398;top:19303;width:1189;height:3071;visibility:visible;mso-wrap-style:square;v-text-anchor:top" coordsize="118923,307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" path="m118923,r,94615c65964,94615,20625,183896,10973,307086,,165989,39421,30480,98984,4318,105588,1397,112192,,118923,xe" fillcolor="#acb696" stroked="f" strokeweight="0">
                  <v:stroke miterlimit="83231f" joinstyle="miter"/>
                  <v:path arrowok="t" textboxrect="0,0,118923,307086"/>
                </v:shape>
                <v:shape id="Shape 2631" o:spid="_x0000_s1299" style="position:absolute;left:3489;top:19303;width:1098;height:6710;visibility:visible;mso-wrap-style:square;v-text-anchor:top" coordsize="109728,670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" path="m,259842c,369951,29337,468122,73152,504825r,-71501l109728,566928,73152,670941r,-71501c29337,562737,,464566,,354457l,259842c,116332,49149,,109728,r,94615c56769,94615,11430,183896,1778,307086e" filled="f" strokeweight=".72pt">
                  <v:stroke miterlimit="83231f" joinstyle="miter"/>
                  <v:path arrowok="t" textboxrect="0,0,109728,670941"/>
                </v:shape>
                <v:shape id="Shape 2632" o:spid="_x0000_s1300" style="position:absolute;left:12374;top:18639;width:1174;height:4237;visibility:visible;mso-wrap-style:square;v-text-anchor:top" coordsize="117348,423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" path="m39116,r,43814c85979,83185,117348,188340,117348,306197r,117475c117348,305688,85979,200533,39116,161289r,43816l,86613,39116,xe" fillcolor="#b8cce3" stroked="f" strokeweight="0">
                  <v:stroke miterlimit="83231f" joinstyle="miter"/>
                  <v:path arrowok="t" textboxrect="0,0,117348,423672"/>
                </v:shape>
                <v:shape id="Shape 2633" o:spid="_x0000_s1301" style="position:absolute;left:12374;top:22289;width:1284;height:3369;visibility:visible;mso-wrap-style:square;v-text-anchor:top" coordsize="128397,336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" path="m114681,c128397,150240,88138,298196,24765,330708,16637,334772,8382,336931,,336931l,219583c55245,219583,102997,128015,114681,xe" fillcolor="#93a3b7" stroked="f" strokeweight="0">
                  <v:stroke miterlimit="83231f" joinstyle="miter"/>
                  <v:path arrowok="t" textboxrect="0,0,128397,336931"/>
                </v:shape>
                <v:shape id="Shape 2634" o:spid="_x0000_s1302" style="position:absolute;left:12374;top:18639;width:1174;height:7019;visibility:visible;mso-wrap-style:square;v-text-anchor:top" coordsize="117348,701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" path="m117348,423672v,-117984,-31369,-223139,-78232,-262383l39116,205105,,86613,39116,r,43814c85979,83185,117348,188340,117348,306197r,117475c117348,577342,64770,701929,,701929l,584581v55245,,102997,-91568,114681,-219583e" filled="f" strokeweight=".72pt">
                  <v:stroke miterlimit="83231f" joinstyle="miter"/>
                  <v:path arrowok="t" textboxrect="0,0,117348,701929"/>
                </v:shape>
                <v:shape id="Picture 2636" o:spid="_x0000_s1303" type="#_x0000_t75" style="position:absolute;left:21275;top:4917;width:17480;height:47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">
                  <v:imagedata r:id="rId94" o:title=""/>
                </v:shape>
                <v:shape id="Picture 2638" o:spid="_x0000_s1304" type="#_x0000_t75" style="position:absolute;left:38557;top:5389;width:7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">
                  <v:imagedata r:id="rId95" o:title=""/>
                </v:shape>
                <v:shape id="Picture 31764" o:spid="_x0000_s1305" type="#_x0000_t75" style="position:absolute;left:21163;top:4668;width:17404;height:4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">
                  <v:imagedata r:id="rId96" o:title=""/>
                </v:shape>
                <v:shape id="Shape 2640" o:spid="_x0000_s1306" style="position:absolute;left:21229;top:4734;width:17328;height:4572;visibility:visible;mso-wrap-style:square;v-text-anchor:top" coordsize="1732788,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" path="m,457200r1732788,l1732788,,,,,457200xe" filled="f" strokecolor="#c2d59b" strokeweight=".96pt">
                  <v:stroke miterlimit="83231f" joinstyle="miter"/>
                  <v:path arrowok="t" textboxrect="0,0,1732788,457200"/>
                </v:shape>
                <v:shape id="Picture 2642" o:spid="_x0000_s1307" type="#_x0000_t75" style="position:absolute;left:21305;top:5145;width:17191;height:3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">
                  <v:imagedata r:id="rId97" o:title=""/>
                </v:shape>
                <v:rect id="Rectangle 2643" o:spid="_x0000_s1308" style="position:absolute;left:25838;top:5046;width:11233;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jLX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AAyMtfHAAAA3QAA&#10;AA8AAAAAAAAAAAAAAAAABwIAAGRycy9kb3ducmV2LnhtbFBLBQYAAAAAAwADALcAAAD7AgAAAAA=&#10;" filled="f" stroked="f">
                  <v:textbox inset="0,0,0,0">
                    <w:txbxContent>
                      <w:p w14:paraId="11CB2B31" w14:textId="77777777" w:rsidR="009B4937" w:rsidRDefault="009B4937">
                        <w:pPr>
                          <w:spacing w:after="160" w:line="259" w:lineRule="auto"/>
                          <w:ind w:left="0" w:firstLine="0"/>
                        </w:pPr>
                        <w:r>
                          <w:t xml:space="preserve">EEB Evaluation </w:t>
                        </w:r>
                      </w:p>
                    </w:txbxContent>
                  </v:textbox>
                </v:rect>
                <v:rect id="Rectangle 2644" o:spid="_x0000_s1309" style="position:absolute;left:26173;top:6692;width:991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" filled="f" stroked="f">
                  <v:textbox inset="0,0,0,0">
                    <w:txbxContent>
                      <w:p w14:paraId="778D143B" w14:textId="77777777" w:rsidR="009B4937" w:rsidRDefault="009B4937">
                        <w:pPr>
                          <w:spacing w:after="160" w:line="259" w:lineRule="auto"/>
                          <w:ind w:left="0" w:firstLine="0"/>
                        </w:pPr>
                        <w:r>
                          <w:t>Administrator</w:t>
                        </w:r>
                      </w:p>
                    </w:txbxContent>
                  </v:textbox>
                </v:rect>
                <v:rect id="Rectangle 2645" o:spid="_x0000_s1310" style="position:absolute;left:33628;top:6692;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w84xwAAAN0AAAAPAAAAZHJzL2Rvd25yZXYueG1sRI9Ba8JA&#10;FITvBf/D8oTe6qbS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OCXDzjHAAAA3QAA&#10;AA8AAAAAAAAAAAAAAAAABwIAAGRycy9kb3ducmV2LnhtbFBLBQYAAAAAAwADALcAAAD7AgAAAAA=&#10;" filled="f" stroked="f">
                  <v:textbox inset="0,0,0,0">
                    <w:txbxContent>
                      <w:p w14:paraId="1D84DC35" w14:textId="77777777" w:rsidR="009B4937" w:rsidRDefault="009B4937">
                        <w:pPr>
                          <w:spacing w:after="160" w:line="259" w:lineRule="auto"/>
                          <w:ind w:left="0" w:firstLine="0"/>
                        </w:pPr>
                        <w:r>
                          <w:t xml:space="preserve"> </w:t>
                        </w:r>
                      </w:p>
                    </w:txbxContent>
                  </v:textbox>
                </v:rect>
                <v:shape id="Shape 2646" o:spid="_x0000_s1311" style="position:absolute;left:38557;top:6643;width:4047;height:762;visibility:visible;mso-wrap-style:square;v-text-anchor:top" coordsize="404749,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" path="m328676,r76073,38227l328549,76200r53,-31764l,44069,,31369r328623,367l328676,xe" fillcolor="black" stroked="f" strokeweight="0">
                  <v:stroke miterlimit="83231f" joinstyle="miter"/>
                  <v:path arrowok="t" textboxrect="0,0,404749,76200"/>
                </v:shape>
                <v:shape id="Shape 32631" o:spid="_x0000_s1312"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" path="m,l1600200,r,499872l,499872,,e" stroked="f" strokeweight="0">
                  <v:stroke miterlimit="83231f" joinstyle="miter"/>
                  <v:path arrowok="t" textboxrect="0,0,1600200,499872"/>
                </v:shape>
                <v:shape id="Shape 2648" o:spid="_x0000_s1313" style="position:absolute;left:21907;top:31366;width:16002;height:4998;visibility:visible;mso-wrap-style:square;v-text-anchor:top" coordsize="1600200,499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" path="m,499872r1600200,l1600200,,,,,499872xe" filled="f" strokecolor="#9bba58" strokeweight="2.52pt">
                  <v:stroke miterlimit="83231f" joinstyle="miter"/>
                  <v:path arrowok="t" textboxrect="0,0,1600200,499872"/>
                </v:shape>
                <v:shape id="Picture 2650" o:spid="_x0000_s1314" type="#_x0000_t75" style="position:absolute;left:22067;top:31861;width:15682;height:39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">
                  <v:imagedata r:id="rId98" o:title=""/>
                </v:shape>
                <v:rect id="Rectangle 2651" o:spid="_x0000_s1315" style="position:absolute;left:22759;top:31893;width:1183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" filled="f" stroked="f">
                  <v:textbox inset="0,0,0,0">
                    <w:txbxContent>
                      <w:p w14:paraId="6DC7F90C" w14:textId="77777777" w:rsidR="009B4937" w:rsidRDefault="009B4937">
                        <w:pPr>
                          <w:spacing w:after="160" w:line="259" w:lineRule="auto"/>
                          <w:ind w:left="0" w:firstLine="0"/>
                        </w:pPr>
                        <w:r>
                          <w:rPr>
                            <w:sz w:val="18"/>
                          </w:rPr>
                          <w:t>Develop Budget[s]</w:t>
                        </w:r>
                      </w:p>
                    </w:txbxContent>
                  </v:textbox>
                </v:rect>
                <v:rect id="Rectangle 2652" o:spid="_x0000_s1316" style="position:absolute;left:31659;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" filled="f" stroked="f">
                  <v:textbox inset="0,0,0,0">
                    <w:txbxContent>
                      <w:p w14:paraId="39B3F053" w14:textId="77777777" w:rsidR="009B4937" w:rsidRDefault="009B4937">
                        <w:pPr>
                          <w:spacing w:after="160" w:line="259" w:lineRule="auto"/>
                          <w:ind w:left="0" w:firstLine="0"/>
                        </w:pPr>
                        <w:r>
                          <w:rPr>
                            <w:sz w:val="18"/>
                          </w:rPr>
                          <w:t xml:space="preserve"> </w:t>
                        </w:r>
                      </w:p>
                    </w:txbxContent>
                  </v:textbox>
                </v:rect>
                <v:rect id="Rectangle 2653" o:spid="_x0000_s1317" style="position:absolute;left:31964;top:3189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6QK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1xe4vQlPQK6vAAAA//8DAFBLAQItABQABgAIAAAAIQDb4fbL7gAAAIUBAAATAAAAAAAA&#10;AAAAAAAAAAAAAABbQ29udGVudF9UeXBlc10ueG1sUEsBAi0AFAAGAAgAAAAhAFr0LFu/AAAAFQEA&#10;AAsAAAAAAAAAAAAAAAAAHwEAAF9yZWxzLy5yZWxzUEsBAi0AFAAGAAgAAAAhAIXrpArHAAAA3QAA&#10;AA8AAAAAAAAAAAAAAAAABwIAAGRycy9kb3ducmV2LnhtbFBLBQYAAAAAAwADALcAAAD7AgAAAAA=&#10;" filled="f" stroked="f">
                  <v:textbox inset="0,0,0,0">
                    <w:txbxContent>
                      <w:p w14:paraId="6959C655" w14:textId="77777777" w:rsidR="009B4937" w:rsidRDefault="009B4937">
                        <w:pPr>
                          <w:spacing w:after="160" w:line="259" w:lineRule="auto"/>
                          <w:ind w:left="0" w:firstLine="0"/>
                        </w:pPr>
                        <w:r>
                          <w:rPr>
                            <w:sz w:val="18"/>
                          </w:rPr>
                          <w:t xml:space="preserve"> </w:t>
                        </w:r>
                      </w:p>
                    </w:txbxContent>
                  </v:textbox>
                </v:rect>
                <v:shape id="Shape 2654" o:spid="_x0000_s1318" style="position:absolute;left:37779;top:19821;width:5247;height:762;visibility:visible;mso-wrap-style:square;v-text-anchor:top" coordsize="52463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" path="m448437,r76200,38100l448437,76200r,-31750l,44450,,31750r448437,l448437,xe" fillcolor="black" stroked="f" strokeweight="0">
                  <v:stroke miterlimit="83231f" joinstyle="miter"/>
                  <v:path arrowok="t" textboxrect="0,0,524637,76200"/>
                </v:shape>
                <v:shape id="Shape 2656" o:spid="_x0000_s1319" style="position:absolute;left:43030;top:24416;width:15986;height:4496;visibility:visible;mso-wrap-style:square;v-text-anchor:top" coordsize="1598676,44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" path="m,449580r1598676,l1598676,,,,,449580xe" filled="f" strokecolor="#c00000" strokeweight="2.52pt">
                  <v:stroke miterlimit="83231f" joinstyle="miter"/>
                  <v:path arrowok="t" textboxrect="0,0,1598676,449580"/>
                </v:shape>
                <v:shape id="Picture 2658" o:spid="_x0000_s1320" type="#_x0000_t75" style="position:absolute;left:43174;top:24912;width:15682;height:3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">
                  <v:imagedata r:id="rId99" o:title=""/>
                </v:shape>
                <v:rect id="Rectangle 2659" o:spid="_x0000_s1321" style="position:absolute;left:43450;top:24495;width:16961;height:4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" filled="f" stroked="f">
                  <v:textbox inset="0,0,0,0">
                    <w:txbxContent>
                      <w:p w14:paraId="7CD1C56E" w14:textId="7B52D1BC" w:rsidR="009B4937" w:rsidRPr="00B93602" w:rsidRDefault="009D3858">
                        <w:pPr>
                          <w:spacing w:after="160" w:line="259" w:lineRule="auto"/>
                          <w:ind w:left="0" w:firstLine="0"/>
                          <w:rPr>
                            <w:sz w:val="18"/>
                          </w:rPr>
                        </w:pPr>
                        <w:r>
                          <w:rPr>
                            <w:sz w:val="18"/>
                          </w:rPr>
                          <w:t xml:space="preserve">Provide information in </w:t>
                        </w:r>
                        <w:r w:rsidR="003D76AA">
                          <w:rPr>
                            <w:sz w:val="18"/>
                          </w:rPr>
                          <w:t xml:space="preserve">up-front </w:t>
                        </w:r>
                        <w:r>
                          <w:rPr>
                            <w:sz w:val="18"/>
                          </w:rPr>
                          <w:t xml:space="preserve">meetings </w:t>
                        </w:r>
                        <w:r w:rsidR="003D76AA">
                          <w:rPr>
                            <w:sz w:val="18"/>
                          </w:rPr>
                          <w:t xml:space="preserve">(TC also) </w:t>
                        </w:r>
                        <w:r>
                          <w:rPr>
                            <w:sz w:val="18"/>
                          </w:rPr>
                          <w:t>&amp; data to support work plan</w:t>
                        </w:r>
                        <w:r w:rsidR="003D76AA">
                          <w:rPr>
                            <w:sz w:val="18"/>
                          </w:rPr>
                          <w:t xml:space="preserve"> refinement</w:t>
                        </w:r>
                      </w:p>
                    </w:txbxContent>
                  </v:textbox>
                </v:rect>
                <v:rect id="Rectangle 2660" o:spid="_x0000_s1322" style="position:absolute;left:55989;top:2540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" filled="f" stroked="f">
                  <v:textbox inset="0,0,0,0">
                    <w:txbxContent>
                      <w:p w14:paraId="2CC9534A" w14:textId="77777777" w:rsidR="009B4937" w:rsidRDefault="009B4937">
                        <w:pPr>
                          <w:spacing w:after="160" w:line="259" w:lineRule="auto"/>
                          <w:ind w:left="0" w:firstLine="0"/>
                        </w:pPr>
                        <w:r>
                          <w:rPr>
                            <w:sz w:val="18"/>
                          </w:rPr>
                          <w:t xml:space="preserve"> </w:t>
                        </w:r>
                      </w:p>
                    </w:txbxContent>
                  </v:textbox>
                </v:rect>
                <v:shape id="Shape 2662" o:spid="_x0000_s1323" style="position:absolute;left:43030;top:17924;width:15986;height:4557;visibility:visible;mso-wrap-style:square;v-text-anchor:top" coordsize="1598676,45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" path="m,455676r1598676,l1598676,,,,,455676xe" filled="f" strokecolor="#c00000" strokeweight="2.52pt">
                  <v:stroke miterlimit="83231f" joinstyle="miter"/>
                  <v:path arrowok="t" textboxrect="0,0,1598676,455676"/>
                </v:shape>
                <v:shape id="Picture 2664" o:spid="_x0000_s1324" type="#_x0000_t75" style="position:absolute;left:43174;top:18419;width:15682;height:35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">
                  <v:imagedata r:id="rId100" o:title=""/>
                </v:shape>
                <v:rect id="Rectangle 2665" o:spid="_x0000_s1325" style="position:absolute;left:43450;top:17955;width:15465;height:3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" filled="f" stroked="f">
                  <v:textbox inset="0,0,0,0">
                    <w:txbxContent>
                      <w:p w14:paraId="36392F65" w14:textId="7CD35689" w:rsidR="009B4937" w:rsidRDefault="003D76AA">
                        <w:pPr>
                          <w:spacing w:after="160" w:line="259" w:lineRule="auto"/>
                          <w:ind w:left="0" w:firstLine="0"/>
                        </w:pPr>
                        <w:r>
                          <w:rPr>
                            <w:sz w:val="18"/>
                          </w:rPr>
                          <w:t xml:space="preserve">Incorporate Scope &amp; Budget into Purchase Orders </w:t>
                        </w:r>
                        <w:r w:rsidR="009B4937">
                          <w:rPr>
                            <w:sz w:val="18"/>
                          </w:rPr>
                          <w:t xml:space="preserve"> </w:t>
                        </w:r>
                      </w:p>
                    </w:txbxContent>
                  </v:textbox>
                </v:rect>
                <v:rect id="Rectangle 2666" o:spid="_x0000_s1326" style="position:absolute;left:43398;top:20772;width:109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" filled="f" stroked="f">
                  <v:textbox inset="0,0,0,0">
                    <w:txbxContent>
                      <w:p w14:paraId="7441A91F" w14:textId="52ABCF56" w:rsidR="009B4937" w:rsidRDefault="009B4937">
                        <w:pPr>
                          <w:spacing w:after="160" w:line="259" w:lineRule="auto"/>
                          <w:ind w:left="0" w:firstLine="0"/>
                        </w:pPr>
                      </w:p>
                    </w:txbxContent>
                  </v:textbox>
                </v:rect>
                <v:rect id="Rectangle 2667" o:spid="_x0000_s1327" style="position:absolute;left:51569;top:1962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" filled="f" stroked="f">
                  <v:textbox inset="0,0,0,0">
                    <w:txbxContent>
                      <w:p w14:paraId="67EAE274" w14:textId="77777777" w:rsidR="009B4937" w:rsidRDefault="009B4937">
                        <w:pPr>
                          <w:spacing w:after="160" w:line="259" w:lineRule="auto"/>
                          <w:ind w:left="0" w:firstLine="0"/>
                        </w:pPr>
                        <w:r>
                          <w:rPr>
                            <w:sz w:val="18"/>
                          </w:rPr>
                          <w:t xml:space="preserve"> </w:t>
                        </w:r>
                      </w:p>
                    </w:txbxContent>
                  </v:textbox>
                </v:rect>
                <w10:anchorlock/>
              </v:group>
            </w:pict>
          </mc:Fallback>
        </mc:AlternateContent>
      </w:r>
    </w:p>
    <w:bookmarkEnd w:id="418"/>
    <w:p w14:paraId="2BB8AA0C" w14:textId="77777777" w:rsidR="00210F29" w:rsidRDefault="00C13714">
      <w:pPr>
        <w:spacing w:after="0" w:line="259" w:lineRule="auto"/>
        <w:ind w:left="0" w:right="46" w:firstLine="0"/>
        <w:jc w:val="right"/>
      </w:pPr>
      <w:r>
        <w:t xml:space="preserve"> </w:t>
      </w:r>
    </w:p>
    <w:p w14:paraId="176B4DAA" w14:textId="02092595" w:rsidR="00210F29" w:rsidRDefault="00C13714" w:rsidP="00B93602">
      <w:pPr>
        <w:ind w:left="-5" w:right="99"/>
      </w:pPr>
      <w:r>
        <w:t>1.</w:t>
      </w:r>
      <w:r w:rsidR="00FB595C">
        <w:t>5</w:t>
      </w:r>
      <w:r>
        <w:t xml:space="preserve">.2.2 For stand-alone projects, the initial work plan is provided in the Contractor’s proposal. Then the kickoff meeting may identify scope changes to improve accuracy, align the plan with data availability, or reduce costs.  </w:t>
      </w:r>
    </w:p>
    <w:p w14:paraId="5EA39724" w14:textId="77777777" w:rsidR="00B93602" w:rsidRDefault="00B93602" w:rsidP="00B93602">
      <w:pPr>
        <w:ind w:left="-5" w:right="99"/>
      </w:pPr>
    </w:p>
    <w:p w14:paraId="0A8F360C" w14:textId="77777777" w:rsidR="00210F29" w:rsidRDefault="00C13714">
      <w:pPr>
        <w:pStyle w:val="Heading2"/>
        <w:spacing w:after="227"/>
        <w:ind w:left="530" w:hanging="545"/>
      </w:pPr>
      <w:bookmarkStart w:id="419" w:name="_Toc71518855"/>
      <w:r>
        <w:rPr>
          <w:sz w:val="28"/>
        </w:rPr>
        <w:t>P</w:t>
      </w:r>
      <w:r>
        <w:t xml:space="preserve">ROJECT </w:t>
      </w:r>
      <w:r>
        <w:rPr>
          <w:sz w:val="28"/>
        </w:rPr>
        <w:t>M</w:t>
      </w:r>
      <w:r>
        <w:t xml:space="preserve">ANAGEMENT AND </w:t>
      </w:r>
      <w:r>
        <w:rPr>
          <w:sz w:val="28"/>
        </w:rPr>
        <w:t>C</w:t>
      </w:r>
      <w:r>
        <w:t>OMPLETION</w:t>
      </w:r>
      <w:bookmarkEnd w:id="419"/>
      <w:r>
        <w:rPr>
          <w:sz w:val="28"/>
        </w:rPr>
        <w:t xml:space="preserve"> </w:t>
      </w:r>
    </w:p>
    <w:p w14:paraId="3319222F" w14:textId="77777777" w:rsidR="00210F29" w:rsidRPr="009D3858" w:rsidRDefault="00C13714">
      <w:pPr>
        <w:pStyle w:val="Heading3"/>
        <w:ind w:left="602" w:hanging="617"/>
      </w:pPr>
      <w:r w:rsidRPr="009D3858">
        <w:rPr>
          <w:sz w:val="24"/>
        </w:rPr>
        <w:t>P</w:t>
      </w:r>
      <w:r w:rsidRPr="009D3858">
        <w:t xml:space="preserve">ROJECT </w:t>
      </w:r>
      <w:r w:rsidRPr="009D3858">
        <w:rPr>
          <w:sz w:val="24"/>
        </w:rPr>
        <w:t>M</w:t>
      </w:r>
      <w:r w:rsidRPr="009D3858">
        <w:t xml:space="preserve">ANAGEMENT </w:t>
      </w:r>
      <w:r w:rsidRPr="009D3858">
        <w:rPr>
          <w:sz w:val="24"/>
        </w:rPr>
        <w:t xml:space="preserve"> </w:t>
      </w:r>
    </w:p>
    <w:p w14:paraId="7EDB3E68" w14:textId="0725416A" w:rsidR="006F2CFB" w:rsidRDefault="00C13714">
      <w:pPr>
        <w:spacing w:after="6"/>
        <w:ind w:left="-5" w:right="222"/>
      </w:pPr>
      <w:r>
        <w:t xml:space="preserve">Once the evaluation contractor team has been selected and the evaluation has begun, the relationship between (1) the </w:t>
      </w:r>
      <w:r w:rsidR="0066368A">
        <w:t>E</w:t>
      </w:r>
      <w:r>
        <w:t xml:space="preserve">valuation Contractor, the Energy Efficiency Board Evaluation Committee and the Evaluation Administrator </w:t>
      </w:r>
      <w:r w:rsidR="00416D58">
        <w:t>and</w:t>
      </w:r>
      <w:r>
        <w:t xml:space="preserve"> (2) the Program Administrators, vendors of the Program Administrators whose products or services are relevant to the evaluation, all other Energy Efficiency Board members, DEEP, and the EEB Technical Consultants will be treated in a similar fashion to a contested proceeding</w:t>
      </w:r>
      <w:r w:rsidR="006F2CFB">
        <w:t>, with the main objective to avoid undue influence on the evaluation</w:t>
      </w:r>
      <w:r>
        <w:t xml:space="preserve">. </w:t>
      </w:r>
    </w:p>
    <w:p w14:paraId="64E46078" w14:textId="77777777" w:rsidR="006F2CFB" w:rsidRDefault="006F2CFB">
      <w:pPr>
        <w:spacing w:after="6"/>
        <w:ind w:left="-5" w:right="222"/>
      </w:pPr>
    </w:p>
    <w:p w14:paraId="51F98EE6" w14:textId="3B4B4352" w:rsidR="00FC6004" w:rsidRPr="00897CD7" w:rsidRDefault="00AC6238">
      <w:pPr>
        <w:spacing w:after="6"/>
        <w:ind w:left="-5" w:right="222"/>
      </w:pPr>
      <w:r>
        <w:t>However,</w:t>
      </w:r>
      <w:r w:rsidR="006F2CFB">
        <w:t xml:space="preserve"> the goal is also to provide Evaluations that are as well-informed about the programs, outputs, issues</w:t>
      </w:r>
      <w:r w:rsidR="006F2CFB" w:rsidRPr="009B4937">
        <w:t xml:space="preserve">, and applications for the Evaluations as possible.  This is partly facilitated by the up-front interviews with Technical Consultants and PAs that precede development of the refined project designs.  </w:t>
      </w:r>
      <w:r w:rsidR="001920F6">
        <w:t>Generally, t</w:t>
      </w:r>
      <w:r w:rsidR="006F2CFB" w:rsidRPr="009B4937">
        <w:t>o maintain distance, t</w:t>
      </w:r>
      <w:r w:rsidR="00C13714" w:rsidRPr="00660313">
        <w:t xml:space="preserve">here shall be no informal communications regarding </w:t>
      </w:r>
      <w:r w:rsidR="00FC6004" w:rsidRPr="00E01499">
        <w:t xml:space="preserve">any </w:t>
      </w:r>
      <w:r w:rsidR="00C13714" w:rsidRPr="0066368A">
        <w:t xml:space="preserve">design </w:t>
      </w:r>
      <w:r w:rsidR="00FC6004" w:rsidRPr="0066368A">
        <w:t xml:space="preserve">elements </w:t>
      </w:r>
      <w:r w:rsidR="00C13714" w:rsidRPr="0066368A">
        <w:t xml:space="preserve">or outcomes of the evaluation between the </w:t>
      </w:r>
      <w:r w:rsidR="00C13714" w:rsidRPr="00157FB3">
        <w:t>Program Administrators, vendors of the Program Administrators whose products or services are relevant to</w:t>
      </w:r>
      <w:r w:rsidR="00C13714" w:rsidRPr="00897CD7">
        <w:t xml:space="preserve"> the evaluation, the Energy Efficiency Board, DEEP, and the Evaluation Administrator or Evaluation Contractor</w:t>
      </w:r>
      <w:r w:rsidR="00FC6004" w:rsidRPr="00933FF3">
        <w:t xml:space="preserve">.  </w:t>
      </w:r>
      <w:r w:rsidR="00FC6004" w:rsidRPr="00B835CF">
        <w:rPr>
          <w:rPrChange w:id="420" w:author="Lisa Skumatz" w:date="2021-06-05T00:52:00Z">
            <w:rPr>
              <w:highlight w:val="yellow"/>
            </w:rPr>
          </w:rPrChange>
        </w:rPr>
        <w:t xml:space="preserve">However, if the </w:t>
      </w:r>
      <w:r w:rsidR="006F2CFB" w:rsidRPr="00B835CF">
        <w:rPr>
          <w:rPrChange w:id="421" w:author="Lisa Skumatz" w:date="2021-06-05T00:52:00Z">
            <w:rPr>
              <w:highlight w:val="yellow"/>
            </w:rPr>
          </w:rPrChange>
        </w:rPr>
        <w:t xml:space="preserve">Evaluation Administrators </w:t>
      </w:r>
      <w:r w:rsidR="00FC6004" w:rsidRPr="00B835CF">
        <w:rPr>
          <w:rPrChange w:id="422" w:author="Lisa Skumatz" w:date="2021-06-05T00:52:00Z">
            <w:rPr>
              <w:highlight w:val="yellow"/>
            </w:rPr>
          </w:rPrChange>
        </w:rPr>
        <w:t>determine at any time that it would be beneficial to the Evaluation’s quality (e.g. to clarify questions about programs, data interpretation, directions, etc.), such meetings may be held – and are encouraged -- if the Evaluation Administrators are in attendance on the call</w:t>
      </w:r>
      <w:r w:rsidR="00C13714" w:rsidRPr="00B835CF">
        <w:rPr>
          <w:rPrChange w:id="423" w:author="Lisa Skumatz" w:date="2021-06-05T00:52:00Z">
            <w:rPr>
              <w:highlight w:val="yellow"/>
            </w:rPr>
          </w:rPrChange>
        </w:rPr>
        <w:t>.</w:t>
      </w:r>
      <w:r w:rsidR="00C13714" w:rsidRPr="00157FB3">
        <w:t xml:space="preserve">  </w:t>
      </w:r>
    </w:p>
    <w:p w14:paraId="06BF2B3E" w14:textId="77777777" w:rsidR="00FC6004" w:rsidRPr="00933FF3" w:rsidRDefault="00FC6004">
      <w:pPr>
        <w:spacing w:after="6"/>
        <w:ind w:left="-5" w:right="222"/>
      </w:pPr>
    </w:p>
    <w:p w14:paraId="53A62C8A" w14:textId="51626306" w:rsidR="00210F29" w:rsidRPr="00897CD7" w:rsidRDefault="00C13714">
      <w:pPr>
        <w:ind w:left="-5" w:right="2"/>
      </w:pPr>
      <w:r w:rsidRPr="00B835CF">
        <w:rPr>
          <w:rPrChange w:id="424" w:author="Lisa Skumatz" w:date="2021-06-05T00:52:00Z">
            <w:rPr/>
          </w:rPrChange>
        </w:rPr>
        <w:t xml:space="preserve"> The EEB Evaluation Administrator le</w:t>
      </w:r>
      <w:r w:rsidRPr="00B835CF">
        <w:rPr>
          <w:rPrChange w:id="425" w:author="Lisa Skumatz" w:date="2021-06-05T00:53:00Z">
            <w:rPr/>
          </w:rPrChange>
        </w:rPr>
        <w:t xml:space="preserve">ads the project management process (Figure 4) and is responsible for determining what information needs to be developed.  In particular the </w:t>
      </w:r>
      <w:r w:rsidR="001920F6" w:rsidRPr="00B835CF">
        <w:rPr>
          <w:rPrChange w:id="426" w:author="Lisa Skumatz" w:date="2021-06-05T00:53:00Z">
            <w:rPr>
              <w:highlight w:val="cyan"/>
            </w:rPr>
          </w:rPrChange>
        </w:rPr>
        <w:t>Evaluation Administrator</w:t>
      </w:r>
      <w:r w:rsidRPr="00157FB3">
        <w:t xml:space="preserve"> will: </w:t>
      </w:r>
    </w:p>
    <w:p w14:paraId="29078FF6" w14:textId="4CF2C5D2" w:rsidR="00210F29" w:rsidRPr="00897CD7" w:rsidRDefault="00C13714">
      <w:pPr>
        <w:numPr>
          <w:ilvl w:val="0"/>
          <w:numId w:val="7"/>
        </w:numPr>
        <w:spacing w:after="128"/>
        <w:ind w:right="2" w:hanging="360"/>
      </w:pPr>
      <w:r w:rsidRPr="00933FF3">
        <w:t xml:space="preserve">Work with the Contractor to resolve issues and expedite solutions.   </w:t>
      </w:r>
      <w:r w:rsidR="00064F5F" w:rsidRPr="00B835CF">
        <w:rPr>
          <w:rPrChange w:id="427" w:author="Lisa Skumatz" w:date="2021-06-05T00:53:00Z">
            <w:rPr>
              <w:highlight w:val="cyan"/>
            </w:rPr>
          </w:rPrChange>
        </w:rPr>
        <w:t xml:space="preserve">Determine if additional communication is needed with PAs or Technical </w:t>
      </w:r>
      <w:ins w:id="428" w:author="WETHERN, MEGAN M" w:date="2021-05-19T11:15:00Z">
        <w:r w:rsidR="00747CFE" w:rsidRPr="00B835CF">
          <w:rPr>
            <w:rPrChange w:id="429" w:author="Lisa Skumatz" w:date="2021-06-05T00:53:00Z">
              <w:rPr>
                <w:highlight w:val="cyan"/>
              </w:rPr>
            </w:rPrChange>
          </w:rPr>
          <w:t>C</w:t>
        </w:r>
      </w:ins>
      <w:del w:id="430" w:author="WETHERN, MEGAN M" w:date="2021-05-19T11:15:00Z">
        <w:r w:rsidR="00064F5F" w:rsidRPr="00B835CF">
          <w:rPr>
            <w:rPrChange w:id="431" w:author="Lisa Skumatz" w:date="2021-06-05T00:53:00Z">
              <w:rPr>
                <w:highlight w:val="cyan"/>
              </w:rPr>
            </w:rPrChange>
          </w:rPr>
          <w:delText>c</w:delText>
        </w:r>
      </w:del>
      <w:r w:rsidR="00064F5F" w:rsidRPr="00B835CF">
        <w:rPr>
          <w:rPrChange w:id="432" w:author="Lisa Skumatz" w:date="2021-06-05T00:53:00Z">
            <w:rPr>
              <w:highlight w:val="cyan"/>
            </w:rPr>
          </w:rPrChange>
        </w:rPr>
        <w:t>onsultants to inform project or processes</w:t>
      </w:r>
      <w:r w:rsidR="00064F5F" w:rsidRPr="00157FB3">
        <w:t>.</w:t>
      </w:r>
    </w:p>
    <w:p w14:paraId="222AA470" w14:textId="77777777" w:rsidR="00210F29" w:rsidRDefault="00C13714">
      <w:pPr>
        <w:numPr>
          <w:ilvl w:val="0"/>
          <w:numId w:val="7"/>
        </w:numPr>
        <w:spacing w:after="130"/>
        <w:ind w:right="2" w:hanging="360"/>
      </w:pPr>
      <w:r w:rsidRPr="00933FF3">
        <w:t>Review and approve all deliv</w:t>
      </w:r>
      <w:r>
        <w:t xml:space="preserve">erables and milestones.  </w:t>
      </w:r>
    </w:p>
    <w:p w14:paraId="1A2730C9" w14:textId="77777777" w:rsidR="001920F6" w:rsidRDefault="00C13714">
      <w:pPr>
        <w:numPr>
          <w:ilvl w:val="0"/>
          <w:numId w:val="7"/>
        </w:numPr>
        <w:spacing w:after="126"/>
        <w:ind w:right="2" w:hanging="360"/>
      </w:pPr>
      <w:r>
        <w:t xml:space="preserve">Review all interim work products and any issues of importance that may impact the results or cost of the evaluation. </w:t>
      </w:r>
    </w:p>
    <w:p w14:paraId="58F32EE2" w14:textId="47505001" w:rsidR="00210F29" w:rsidRDefault="00C13714">
      <w:pPr>
        <w:numPr>
          <w:ilvl w:val="0"/>
          <w:numId w:val="7"/>
        </w:numPr>
        <w:spacing w:after="126"/>
        <w:ind w:right="2" w:hanging="360"/>
      </w:pPr>
      <w:r w:rsidRPr="00157FB3">
        <w:t>Provide Review Draft report</w:t>
      </w:r>
      <w:ins w:id="433" w:author="Lisa Skumatz" w:date="2021-06-05T00:54:00Z">
        <w:r w:rsidR="00B835CF" w:rsidRPr="00157FB3">
          <w:t xml:space="preserve"> of </w:t>
        </w:r>
        <w:r w:rsidR="00B835CF" w:rsidRPr="00897CD7">
          <w:t xml:space="preserve">project </w:t>
        </w:r>
        <w:r w:rsidR="00B835CF" w:rsidRPr="00933FF3">
          <w:t>work products</w:t>
        </w:r>
      </w:ins>
      <w:r w:rsidRPr="002A19F3">
        <w:t xml:space="preserve"> to the </w:t>
      </w:r>
      <w:r w:rsidR="001920F6" w:rsidRPr="00B835CF">
        <w:rPr>
          <w:rPrChange w:id="434" w:author="Lisa Skumatz" w:date="2021-06-05T00:55:00Z">
            <w:rPr>
              <w:highlight w:val="cyan"/>
            </w:rPr>
          </w:rPrChange>
        </w:rPr>
        <w:t>Evaluation Committee, Technical Consultants, and</w:t>
      </w:r>
      <w:r w:rsidR="001920F6">
        <w:t xml:space="preserve"> </w:t>
      </w:r>
      <w:r>
        <w:t xml:space="preserve">Program Administrators for </w:t>
      </w:r>
      <w:commentRangeStart w:id="435"/>
      <w:commentRangeStart w:id="436"/>
      <w:r>
        <w:t>comment</w:t>
      </w:r>
      <w:commentRangeEnd w:id="435"/>
      <w:r w:rsidR="00243DD2">
        <w:rPr>
          <w:rStyle w:val="CommentReference"/>
        </w:rPr>
        <w:commentReference w:id="435"/>
      </w:r>
      <w:commentRangeEnd w:id="436"/>
      <w:r w:rsidR="00B835CF">
        <w:rPr>
          <w:rStyle w:val="CommentReference"/>
        </w:rPr>
        <w:commentReference w:id="436"/>
      </w:r>
      <w:r>
        <w:t xml:space="preserve">.   </w:t>
      </w:r>
    </w:p>
    <w:p w14:paraId="045A77E9" w14:textId="77777777" w:rsidR="00210F29" w:rsidRDefault="00C13714">
      <w:pPr>
        <w:numPr>
          <w:ilvl w:val="0"/>
          <w:numId w:val="7"/>
        </w:numPr>
        <w:spacing w:after="131"/>
        <w:ind w:right="2" w:hanging="360"/>
      </w:pPr>
      <w:r>
        <w:t xml:space="preserve">Retain all communications from the Contractor and from Program Administrator representatives. </w:t>
      </w:r>
    </w:p>
    <w:p w14:paraId="1DB6D706" w14:textId="77777777" w:rsidR="00210F29" w:rsidRDefault="00C13714">
      <w:pPr>
        <w:numPr>
          <w:ilvl w:val="0"/>
          <w:numId w:val="7"/>
        </w:numPr>
        <w:spacing w:after="128"/>
        <w:ind w:right="2" w:hanging="360"/>
      </w:pPr>
      <w:r>
        <w:t xml:space="preserve">Review and approve Contractor invoices for payment by the Program Administrators from the CEEF. </w:t>
      </w:r>
    </w:p>
    <w:p w14:paraId="0A63CF8F" w14:textId="77777777" w:rsidR="00210F29" w:rsidRDefault="00C13714">
      <w:pPr>
        <w:numPr>
          <w:ilvl w:val="0"/>
          <w:numId w:val="7"/>
        </w:numPr>
        <w:ind w:right="2" w:hanging="360"/>
      </w:pPr>
      <w:r>
        <w:t xml:space="preserve">Provide the full EEB with reports on evaluation schedules and internal project deadlines through monthly reports to the Board. </w:t>
      </w:r>
    </w:p>
    <w:p w14:paraId="321E5447" w14:textId="77777777" w:rsidR="00210F29" w:rsidRDefault="00C13714">
      <w:pPr>
        <w:ind w:left="-5" w:right="2"/>
      </w:pPr>
      <w:r>
        <w:t xml:space="preserve">The Program Administrators act as CEEF contract administrators and conduits for program information.  Specifically, the Program Administrators: </w:t>
      </w:r>
    </w:p>
    <w:p w14:paraId="5093EB87" w14:textId="27108D69" w:rsidR="00210F29" w:rsidRDefault="00C13714">
      <w:pPr>
        <w:numPr>
          <w:ilvl w:val="0"/>
          <w:numId w:val="7"/>
        </w:numPr>
        <w:spacing w:after="123"/>
        <w:ind w:right="2" w:hanging="360"/>
      </w:pPr>
      <w:r>
        <w:t xml:space="preserve">Issue payments to the independent evaluation contractors </w:t>
      </w:r>
      <w:ins w:id="437" w:author="Dyke-Redmond, Tracy" w:date="2021-05-22T21:37:00Z">
        <w:r w:rsidR="00FC0B5B">
          <w:t xml:space="preserve">once </w:t>
        </w:r>
      </w:ins>
      <w:del w:id="438" w:author="Dyke-Redmond, Tracy" w:date="2021-05-22T21:37:00Z">
        <w:r w:rsidDel="00FC0B5B">
          <w:delText xml:space="preserve">on approval of </w:delText>
        </w:r>
      </w:del>
      <w:r>
        <w:t>the EEB Evaluation Administrator</w:t>
      </w:r>
      <w:ins w:id="439" w:author="Dyke-Redmond, Tracy" w:date="2021-05-22T21:37:00Z">
        <w:r w:rsidR="00FC0B5B">
          <w:t xml:space="preserve"> has approved them</w:t>
        </w:r>
      </w:ins>
      <w:r>
        <w:t xml:space="preserve">.   </w:t>
      </w:r>
    </w:p>
    <w:p w14:paraId="55BF7BAC" w14:textId="76A45F8C" w:rsidR="00210F29" w:rsidRDefault="00C13714">
      <w:pPr>
        <w:numPr>
          <w:ilvl w:val="0"/>
          <w:numId w:val="7"/>
        </w:numPr>
        <w:spacing w:after="11"/>
        <w:ind w:right="2" w:hanging="360"/>
      </w:pPr>
      <w:r>
        <w:t xml:space="preserve">Provide required program, billing, customer data and any other information needed for the completion of the study.   </w:t>
      </w:r>
    </w:p>
    <w:p w14:paraId="1AF2675C" w14:textId="4845DE5D" w:rsidR="005721A0" w:rsidRDefault="005721A0">
      <w:pPr>
        <w:numPr>
          <w:ilvl w:val="0"/>
          <w:numId w:val="7"/>
        </w:numPr>
        <w:spacing w:after="11"/>
        <w:ind w:right="2" w:hanging="360"/>
      </w:pPr>
      <w:r>
        <w:t>Provide other materials as needed.</w:t>
      </w:r>
    </w:p>
    <w:p w14:paraId="41846DD3" w14:textId="10760EF2" w:rsidR="009B4937" w:rsidRDefault="009B4937" w:rsidP="00DF2EB5">
      <w:pPr>
        <w:spacing w:after="11"/>
        <w:ind w:left="0" w:right="2" w:firstLine="0"/>
      </w:pPr>
    </w:p>
    <w:p w14:paraId="6DA34988" w14:textId="77777777" w:rsidR="009B4937" w:rsidRDefault="009B4937" w:rsidP="009B4937">
      <w:pPr>
        <w:spacing w:after="0" w:line="259" w:lineRule="auto"/>
        <w:ind w:left="28" w:firstLine="0"/>
      </w:pPr>
      <w:r>
        <w:rPr>
          <w:rFonts w:ascii="Calibri" w:eastAsia="Calibri" w:hAnsi="Calibri" w:cs="Calibri"/>
          <w:noProof/>
          <w:sz w:val="22"/>
        </w:rPr>
        <mc:AlternateContent>
          <mc:Choice Requires="wpg">
            <w:drawing>
              <wp:inline distT="0" distB="0" distL="0" distR="0" wp14:anchorId="022E72BC" wp14:editId="0E4A3895">
                <wp:extent cx="6436409" cy="3310742"/>
                <wp:effectExtent l="19050" t="0" r="0" b="23495"/>
                <wp:docPr id="31146" name="Group 31146"/>
                <wp:cNvGraphicFramePr/>
                <a:graphic xmlns:a="http://schemas.openxmlformats.org/drawingml/2006/main">
                  <a:graphicData uri="http://schemas.microsoft.com/office/word/2010/wordprocessingGroup">
                    <wpg:wgp>
                      <wpg:cNvGrpSpPr/>
                      <wpg:grpSpPr>
                        <a:xfrm>
                          <a:off x="0" y="0"/>
                          <a:ext cx="6436409" cy="3310742"/>
                          <a:chOff x="-4063" y="0"/>
                          <a:chExt cx="6436409" cy="3310742"/>
                        </a:xfrm>
                      </wpg:grpSpPr>
                      <wps:wsp>
                        <wps:cNvPr id="2907" name="Rectangle 2907"/>
                        <wps:cNvSpPr/>
                        <wps:spPr>
                          <a:xfrm>
                            <a:off x="897890" y="0"/>
                            <a:ext cx="422437" cy="190742"/>
                          </a:xfrm>
                          <a:prstGeom prst="rect">
                            <a:avLst/>
                          </a:prstGeom>
                          <a:ln>
                            <a:noFill/>
                          </a:ln>
                        </wps:spPr>
                        <wps:txbx>
                          <w:txbxContent>
                            <w:p w14:paraId="1391CBD6" w14:textId="243E02F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2908" name="Rectangle 2908"/>
                        <wps:cNvSpPr/>
                        <wps:spPr>
                          <a:xfrm>
                            <a:off x="1216406" y="0"/>
                            <a:ext cx="1518483" cy="190742"/>
                          </a:xfrm>
                          <a:prstGeom prst="rect">
                            <a:avLst/>
                          </a:prstGeom>
                          <a:ln>
                            <a:noFill/>
                          </a:ln>
                        </wps:spPr>
                        <wps:txbx>
                          <w:txbxContent>
                            <w:p w14:paraId="5B45984C" w14:textId="7A0486B5" w:rsidR="009B4937" w:rsidRDefault="009B4937" w:rsidP="009B4937">
                              <w:pPr>
                                <w:spacing w:after="160" w:line="259" w:lineRule="auto"/>
                                <w:ind w:left="0" w:firstLine="0"/>
                              </w:pPr>
                            </w:p>
                          </w:txbxContent>
                        </wps:txbx>
                        <wps:bodyPr horzOverflow="overflow" vert="horz" lIns="0" tIns="0" rIns="0" bIns="0" rtlCol="0">
                          <a:noAutofit/>
                        </wps:bodyPr>
                      </wps:wsp>
                      <wps:wsp>
                        <wps:cNvPr id="2909" name="Rectangle 2909"/>
                        <wps:cNvSpPr/>
                        <wps:spPr>
                          <a:xfrm>
                            <a:off x="2358263" y="0"/>
                            <a:ext cx="42058" cy="190742"/>
                          </a:xfrm>
                          <a:prstGeom prst="rect">
                            <a:avLst/>
                          </a:prstGeom>
                          <a:ln>
                            <a:noFill/>
                          </a:ln>
                        </wps:spPr>
                        <wps:txbx>
                          <w:txbxContent>
                            <w:p w14:paraId="17F0875C"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wps:wsp>
                        <wps:cNvPr id="3060" name="Shape 3060"/>
                        <wps:cNvSpPr/>
                        <wps:spPr>
                          <a:xfrm>
                            <a:off x="3095244" y="1629008"/>
                            <a:ext cx="7620" cy="1411732"/>
                          </a:xfrm>
                          <a:custGeom>
                            <a:avLst/>
                            <a:gdLst/>
                            <a:ahLst/>
                            <a:cxnLst/>
                            <a:rect l="0" t="0" r="0" b="0"/>
                            <a:pathLst>
                              <a:path w="7620" h="1411732">
                                <a:moveTo>
                                  <a:pt x="0" y="0"/>
                                </a:moveTo>
                                <a:lnTo>
                                  <a:pt x="7620" y="1411732"/>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062" name="Picture 3062"/>
                          <pic:cNvPicPr/>
                        </pic:nvPicPr>
                        <pic:blipFill>
                          <a:blip r:embed="rId101"/>
                          <a:stretch>
                            <a:fillRect/>
                          </a:stretch>
                        </pic:blipFill>
                        <pic:spPr>
                          <a:xfrm>
                            <a:off x="0" y="289412"/>
                            <a:ext cx="5274564" cy="272796"/>
                          </a:xfrm>
                          <a:prstGeom prst="rect">
                            <a:avLst/>
                          </a:prstGeom>
                        </pic:spPr>
                      </pic:pic>
                      <wps:wsp>
                        <wps:cNvPr id="3063" name="Rectangle 3063"/>
                        <wps:cNvSpPr/>
                        <wps:spPr>
                          <a:xfrm>
                            <a:off x="1811147" y="278892"/>
                            <a:ext cx="128363" cy="190742"/>
                          </a:xfrm>
                          <a:prstGeom prst="rect">
                            <a:avLst/>
                          </a:prstGeom>
                          <a:ln>
                            <a:noFill/>
                          </a:ln>
                        </wps:spPr>
                        <wps:txbx>
                          <w:txbxContent>
                            <w:p w14:paraId="01858F8B" w14:textId="77777777" w:rsidR="009B4937" w:rsidRDefault="009B4937" w:rsidP="009B4937">
                              <w:pPr>
                                <w:spacing w:after="160" w:line="259" w:lineRule="auto"/>
                                <w:ind w:left="0" w:firstLine="0"/>
                              </w:pPr>
                              <w:r>
                                <w:t>Fi</w:t>
                              </w:r>
                            </w:p>
                          </w:txbxContent>
                        </wps:txbx>
                        <wps:bodyPr horzOverflow="overflow" vert="horz" lIns="0" tIns="0" rIns="0" bIns="0" rtlCol="0">
                          <a:noAutofit/>
                        </wps:bodyPr>
                      </wps:wsp>
                      <wps:wsp>
                        <wps:cNvPr id="3064" name="Rectangle 3064"/>
                        <wps:cNvSpPr/>
                        <wps:spPr>
                          <a:xfrm>
                            <a:off x="1907159" y="278892"/>
                            <a:ext cx="465000" cy="190742"/>
                          </a:xfrm>
                          <a:prstGeom prst="rect">
                            <a:avLst/>
                          </a:prstGeom>
                          <a:ln>
                            <a:noFill/>
                          </a:ln>
                        </wps:spPr>
                        <wps:txbx>
                          <w:txbxContent>
                            <w:p w14:paraId="7BE08708" w14:textId="77777777" w:rsidR="009B4937" w:rsidRDefault="009B4937" w:rsidP="009B4937">
                              <w:pPr>
                                <w:spacing w:after="160" w:line="259" w:lineRule="auto"/>
                                <w:ind w:left="0" w:firstLine="0"/>
                              </w:pPr>
                              <w:r>
                                <w:t>gure 4</w:t>
                              </w:r>
                            </w:p>
                          </w:txbxContent>
                        </wps:txbx>
                        <wps:bodyPr horzOverflow="overflow" vert="horz" lIns="0" tIns="0" rIns="0" bIns="0" rtlCol="0">
                          <a:noAutofit/>
                        </wps:bodyPr>
                      </wps:wsp>
                      <wps:wsp>
                        <wps:cNvPr id="30312" name="Rectangle 30312"/>
                        <wps:cNvSpPr/>
                        <wps:spPr>
                          <a:xfrm>
                            <a:off x="2257679" y="278892"/>
                            <a:ext cx="40544" cy="190742"/>
                          </a:xfrm>
                          <a:prstGeom prst="rect">
                            <a:avLst/>
                          </a:prstGeom>
                          <a:ln>
                            <a:noFill/>
                          </a:ln>
                        </wps:spPr>
                        <wps:txbx>
                          <w:txbxContent>
                            <w:p w14:paraId="6FA93F4E" w14:textId="77777777" w:rsidR="009B4937" w:rsidRDefault="009B4937" w:rsidP="009B4937">
                              <w:pPr>
                                <w:spacing w:after="160" w:line="259" w:lineRule="auto"/>
                                <w:ind w:left="0" w:firstLine="0"/>
                              </w:pPr>
                              <w:r>
                                <w:t>:</w:t>
                              </w:r>
                            </w:p>
                          </w:txbxContent>
                        </wps:txbx>
                        <wps:bodyPr horzOverflow="overflow" vert="horz" lIns="0" tIns="0" rIns="0" bIns="0" rtlCol="0">
                          <a:noAutofit/>
                        </wps:bodyPr>
                      </wps:wsp>
                      <wps:wsp>
                        <wps:cNvPr id="30313" name="Rectangle 30313"/>
                        <wps:cNvSpPr/>
                        <wps:spPr>
                          <a:xfrm>
                            <a:off x="2288164" y="278892"/>
                            <a:ext cx="1558692" cy="190742"/>
                          </a:xfrm>
                          <a:prstGeom prst="rect">
                            <a:avLst/>
                          </a:prstGeom>
                          <a:ln>
                            <a:noFill/>
                          </a:ln>
                        </wps:spPr>
                        <wps:txbx>
                          <w:txbxContent>
                            <w:p w14:paraId="4AEE9363" w14:textId="77777777" w:rsidR="009B4937" w:rsidRDefault="009B4937" w:rsidP="009B4937">
                              <w:pPr>
                                <w:spacing w:after="160" w:line="259" w:lineRule="auto"/>
                                <w:ind w:left="0" w:firstLine="0"/>
                              </w:pPr>
                              <w:r>
                                <w:t xml:space="preserve"> Project Management</w:t>
                              </w:r>
                            </w:p>
                          </w:txbxContent>
                        </wps:txbx>
                        <wps:bodyPr horzOverflow="overflow" vert="horz" lIns="0" tIns="0" rIns="0" bIns="0" rtlCol="0">
                          <a:noAutofit/>
                        </wps:bodyPr>
                      </wps:wsp>
                      <wps:wsp>
                        <wps:cNvPr id="3066" name="Rectangle 3066"/>
                        <wps:cNvSpPr/>
                        <wps:spPr>
                          <a:xfrm>
                            <a:off x="3461893" y="278892"/>
                            <a:ext cx="42058" cy="190742"/>
                          </a:xfrm>
                          <a:prstGeom prst="rect">
                            <a:avLst/>
                          </a:prstGeom>
                          <a:ln>
                            <a:noFill/>
                          </a:ln>
                        </wps:spPr>
                        <wps:txbx>
                          <w:txbxContent>
                            <w:p w14:paraId="3D992724" w14:textId="77777777" w:rsidR="009B4937" w:rsidRDefault="009B4937" w:rsidP="009B4937">
                              <w:pPr>
                                <w:spacing w:after="160" w:line="259" w:lineRule="auto"/>
                                <w:ind w:left="0" w:firstLine="0"/>
                              </w:pPr>
                              <w:r>
                                <w:t xml:space="preserve"> </w:t>
                              </w:r>
                            </w:p>
                          </w:txbxContent>
                        </wps:txbx>
                        <wps:bodyPr horzOverflow="overflow" vert="horz" lIns="0" tIns="0" rIns="0" bIns="0" rtlCol="0">
                          <a:noAutofit/>
                        </wps:bodyPr>
                      </wps:wsp>
                      <pic:pic xmlns:pic="http://schemas.openxmlformats.org/drawingml/2006/picture">
                        <pic:nvPicPr>
                          <pic:cNvPr id="3068" name="Picture 3068"/>
                          <pic:cNvPicPr/>
                        </pic:nvPicPr>
                        <pic:blipFill>
                          <a:blip r:embed="rId102"/>
                          <a:stretch>
                            <a:fillRect/>
                          </a:stretch>
                        </pic:blipFill>
                        <pic:spPr>
                          <a:xfrm>
                            <a:off x="6096" y="618596"/>
                            <a:ext cx="1804416" cy="445008"/>
                          </a:xfrm>
                          <a:prstGeom prst="rect">
                            <a:avLst/>
                          </a:prstGeom>
                        </pic:spPr>
                      </pic:pic>
                      <pic:pic xmlns:pic="http://schemas.openxmlformats.org/drawingml/2006/picture">
                        <pic:nvPicPr>
                          <pic:cNvPr id="3070" name="Picture 3070"/>
                          <pic:cNvPicPr/>
                        </pic:nvPicPr>
                        <pic:blipFill>
                          <a:blip r:embed="rId103"/>
                          <a:stretch>
                            <a:fillRect/>
                          </a:stretch>
                        </pic:blipFill>
                        <pic:spPr>
                          <a:xfrm>
                            <a:off x="1790700" y="671936"/>
                            <a:ext cx="7620" cy="338328"/>
                          </a:xfrm>
                          <a:prstGeom prst="rect">
                            <a:avLst/>
                          </a:prstGeom>
                        </pic:spPr>
                      </pic:pic>
                      <pic:pic xmlns:pic="http://schemas.openxmlformats.org/drawingml/2006/picture">
                        <pic:nvPicPr>
                          <pic:cNvPr id="31767" name="Picture 31767"/>
                          <pic:cNvPicPr/>
                        </pic:nvPicPr>
                        <pic:blipFill>
                          <a:blip r:embed="rId104"/>
                          <a:stretch>
                            <a:fillRect/>
                          </a:stretch>
                        </pic:blipFill>
                        <pic:spPr>
                          <a:xfrm>
                            <a:off x="-4063" y="594212"/>
                            <a:ext cx="1795272" cy="432816"/>
                          </a:xfrm>
                          <a:prstGeom prst="rect">
                            <a:avLst/>
                          </a:prstGeom>
                        </pic:spPr>
                      </pic:pic>
                      <wps:wsp>
                        <wps:cNvPr id="3072" name="Shape 3072"/>
                        <wps:cNvSpPr/>
                        <wps:spPr>
                          <a:xfrm>
                            <a:off x="1524" y="600308"/>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074" name="Picture 3074"/>
                          <pic:cNvPicPr/>
                        </pic:nvPicPr>
                        <pic:blipFill>
                          <a:blip r:embed="rId105"/>
                          <a:stretch>
                            <a:fillRect/>
                          </a:stretch>
                        </pic:blipFill>
                        <pic:spPr>
                          <a:xfrm>
                            <a:off x="7620" y="647552"/>
                            <a:ext cx="1776984" cy="335280"/>
                          </a:xfrm>
                          <a:prstGeom prst="rect">
                            <a:avLst/>
                          </a:prstGeom>
                        </pic:spPr>
                      </pic:pic>
                      <wps:wsp>
                        <wps:cNvPr id="3075" name="Rectangle 3075"/>
                        <wps:cNvSpPr/>
                        <wps:spPr>
                          <a:xfrm>
                            <a:off x="167945" y="646486"/>
                            <a:ext cx="1934864" cy="197231"/>
                          </a:xfrm>
                          <a:prstGeom prst="rect">
                            <a:avLst/>
                          </a:prstGeom>
                          <a:ln>
                            <a:noFill/>
                          </a:ln>
                        </wps:spPr>
                        <wps:txbx>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wps:txbx>
                        <wps:bodyPr horzOverflow="overflow" vert="horz" lIns="0" tIns="0" rIns="0" bIns="0" rtlCol="0">
                          <a:noAutofit/>
                        </wps:bodyPr>
                      </wps:wsp>
                      <wps:wsp>
                        <wps:cNvPr id="3076" name="Rectangle 3076"/>
                        <wps:cNvSpPr/>
                        <wps:spPr>
                          <a:xfrm>
                            <a:off x="1625219" y="646486"/>
                            <a:ext cx="37011" cy="197231"/>
                          </a:xfrm>
                          <a:prstGeom prst="rect">
                            <a:avLst/>
                          </a:prstGeom>
                          <a:ln>
                            <a:noFill/>
                          </a:ln>
                        </wps:spPr>
                        <wps:txbx>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78" name="Picture 3078"/>
                          <pic:cNvPicPr/>
                        </pic:nvPicPr>
                        <pic:blipFill>
                          <a:blip r:embed="rId106"/>
                          <a:stretch>
                            <a:fillRect/>
                          </a:stretch>
                        </pic:blipFill>
                        <pic:spPr>
                          <a:xfrm>
                            <a:off x="2206752" y="609452"/>
                            <a:ext cx="1807464" cy="445008"/>
                          </a:xfrm>
                          <a:prstGeom prst="rect">
                            <a:avLst/>
                          </a:prstGeom>
                        </pic:spPr>
                      </pic:pic>
                      <pic:pic xmlns:pic="http://schemas.openxmlformats.org/drawingml/2006/picture">
                        <pic:nvPicPr>
                          <pic:cNvPr id="3080" name="Picture 3080"/>
                          <pic:cNvPicPr/>
                        </pic:nvPicPr>
                        <pic:blipFill>
                          <a:blip r:embed="rId107"/>
                          <a:stretch>
                            <a:fillRect/>
                          </a:stretch>
                        </pic:blipFill>
                        <pic:spPr>
                          <a:xfrm>
                            <a:off x="3994404" y="662792"/>
                            <a:ext cx="7620" cy="338328"/>
                          </a:xfrm>
                          <a:prstGeom prst="rect">
                            <a:avLst/>
                          </a:prstGeom>
                        </pic:spPr>
                      </pic:pic>
                      <pic:pic xmlns:pic="http://schemas.openxmlformats.org/drawingml/2006/picture">
                        <pic:nvPicPr>
                          <pic:cNvPr id="31768" name="Picture 31768"/>
                          <pic:cNvPicPr/>
                        </pic:nvPicPr>
                        <pic:blipFill>
                          <a:blip r:embed="rId108"/>
                          <a:stretch>
                            <a:fillRect/>
                          </a:stretch>
                        </pic:blipFill>
                        <pic:spPr>
                          <a:xfrm>
                            <a:off x="2196592" y="584052"/>
                            <a:ext cx="1798320" cy="438912"/>
                          </a:xfrm>
                          <a:prstGeom prst="rect">
                            <a:avLst/>
                          </a:prstGeom>
                        </pic:spPr>
                      </pic:pic>
                      <wps:wsp>
                        <wps:cNvPr id="3082" name="Shape 3082"/>
                        <wps:cNvSpPr/>
                        <wps:spPr>
                          <a:xfrm>
                            <a:off x="2202180" y="591164"/>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084" name="Picture 3084"/>
                          <pic:cNvPicPr/>
                        </pic:nvPicPr>
                        <pic:blipFill>
                          <a:blip r:embed="rId105"/>
                          <a:stretch>
                            <a:fillRect/>
                          </a:stretch>
                        </pic:blipFill>
                        <pic:spPr>
                          <a:xfrm>
                            <a:off x="2208276" y="638408"/>
                            <a:ext cx="1780032" cy="335280"/>
                          </a:xfrm>
                          <a:prstGeom prst="rect">
                            <a:avLst/>
                          </a:prstGeom>
                        </pic:spPr>
                      </pic:pic>
                      <wps:wsp>
                        <wps:cNvPr id="3085" name="Rectangle 3085"/>
                        <wps:cNvSpPr/>
                        <wps:spPr>
                          <a:xfrm>
                            <a:off x="2291207" y="638866"/>
                            <a:ext cx="334938" cy="197231"/>
                          </a:xfrm>
                          <a:prstGeom prst="rect">
                            <a:avLst/>
                          </a:prstGeom>
                          <a:ln>
                            <a:noFill/>
                          </a:ln>
                        </wps:spPr>
                        <wps:txbx>
                          <w:txbxContent>
                            <w:p w14:paraId="66C1E9D3" w14:textId="77777777" w:rsidR="009B4937" w:rsidRDefault="009B4937" w:rsidP="009B4937">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086" name="Rectangle 3086"/>
                        <wps:cNvSpPr/>
                        <wps:spPr>
                          <a:xfrm>
                            <a:off x="2542667" y="638866"/>
                            <a:ext cx="810553" cy="197231"/>
                          </a:xfrm>
                          <a:prstGeom prst="rect">
                            <a:avLst/>
                          </a:prstGeom>
                          <a:ln>
                            <a:noFill/>
                          </a:ln>
                        </wps:spPr>
                        <wps:txbx>
                          <w:txbxContent>
                            <w:p w14:paraId="38343552" w14:textId="77777777" w:rsidR="009B4937" w:rsidRDefault="009B4937" w:rsidP="009B4937">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087" name="Rectangle 3087"/>
                        <wps:cNvSpPr/>
                        <wps:spPr>
                          <a:xfrm>
                            <a:off x="2291207" y="809554"/>
                            <a:ext cx="1024211" cy="197231"/>
                          </a:xfrm>
                          <a:prstGeom prst="rect">
                            <a:avLst/>
                          </a:prstGeom>
                          <a:ln>
                            <a:noFill/>
                          </a:ln>
                        </wps:spPr>
                        <wps:txbx>
                          <w:txbxContent>
                            <w:p w14:paraId="45EE5352" w14:textId="77777777" w:rsidR="009B4937" w:rsidRDefault="009B4937" w:rsidP="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088" name="Rectangle 3088"/>
                        <wps:cNvSpPr/>
                        <wps:spPr>
                          <a:xfrm>
                            <a:off x="3060827" y="809554"/>
                            <a:ext cx="37011" cy="197231"/>
                          </a:xfrm>
                          <a:prstGeom prst="rect">
                            <a:avLst/>
                          </a:prstGeom>
                          <a:ln>
                            <a:noFill/>
                          </a:ln>
                        </wps:spPr>
                        <wps:txbx>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090" name="Picture 3090"/>
                          <pic:cNvPicPr/>
                        </pic:nvPicPr>
                        <pic:blipFill>
                          <a:blip r:embed="rId109"/>
                          <a:stretch>
                            <a:fillRect/>
                          </a:stretch>
                        </pic:blipFill>
                        <pic:spPr>
                          <a:xfrm>
                            <a:off x="4303776" y="598784"/>
                            <a:ext cx="1746504" cy="445008"/>
                          </a:xfrm>
                          <a:prstGeom prst="rect">
                            <a:avLst/>
                          </a:prstGeom>
                        </pic:spPr>
                      </pic:pic>
                      <pic:pic xmlns:pic="http://schemas.openxmlformats.org/drawingml/2006/picture">
                        <pic:nvPicPr>
                          <pic:cNvPr id="3092" name="Picture 3092"/>
                          <pic:cNvPicPr/>
                        </pic:nvPicPr>
                        <pic:blipFill>
                          <a:blip r:embed="rId110"/>
                          <a:stretch>
                            <a:fillRect/>
                          </a:stretch>
                        </pic:blipFill>
                        <pic:spPr>
                          <a:xfrm>
                            <a:off x="6030467" y="653648"/>
                            <a:ext cx="6097" cy="336804"/>
                          </a:xfrm>
                          <a:prstGeom prst="rect">
                            <a:avLst/>
                          </a:prstGeom>
                        </pic:spPr>
                      </pic:pic>
                      <pic:pic xmlns:pic="http://schemas.openxmlformats.org/drawingml/2006/picture">
                        <pic:nvPicPr>
                          <pic:cNvPr id="31769" name="Picture 31769"/>
                          <pic:cNvPicPr/>
                        </pic:nvPicPr>
                        <pic:blipFill>
                          <a:blip r:embed="rId111"/>
                          <a:stretch>
                            <a:fillRect/>
                          </a:stretch>
                        </pic:blipFill>
                        <pic:spPr>
                          <a:xfrm>
                            <a:off x="4294632" y="574908"/>
                            <a:ext cx="1737360" cy="435864"/>
                          </a:xfrm>
                          <a:prstGeom prst="rect">
                            <a:avLst/>
                          </a:prstGeom>
                        </pic:spPr>
                      </pic:pic>
                      <wps:wsp>
                        <wps:cNvPr id="3094" name="Shape 3094"/>
                        <wps:cNvSpPr/>
                        <wps:spPr>
                          <a:xfrm>
                            <a:off x="4299204" y="580496"/>
                            <a:ext cx="1731265" cy="429768"/>
                          </a:xfrm>
                          <a:custGeom>
                            <a:avLst/>
                            <a:gdLst/>
                            <a:ahLst/>
                            <a:cxnLst/>
                            <a:rect l="0" t="0" r="0" b="0"/>
                            <a:pathLst>
                              <a:path w="1731265" h="429768">
                                <a:moveTo>
                                  <a:pt x="0" y="429768"/>
                                </a:moveTo>
                                <a:lnTo>
                                  <a:pt x="1731265" y="429768"/>
                                </a:lnTo>
                                <a:lnTo>
                                  <a:pt x="1731265"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096" name="Picture 3096"/>
                          <pic:cNvPicPr/>
                        </pic:nvPicPr>
                        <pic:blipFill>
                          <a:blip r:embed="rId112"/>
                          <a:stretch>
                            <a:fillRect/>
                          </a:stretch>
                        </pic:blipFill>
                        <pic:spPr>
                          <a:xfrm>
                            <a:off x="4303776" y="629264"/>
                            <a:ext cx="1719072" cy="333756"/>
                          </a:xfrm>
                          <a:prstGeom prst="rect">
                            <a:avLst/>
                          </a:prstGeom>
                        </pic:spPr>
                      </pic:pic>
                      <wps:wsp>
                        <wps:cNvPr id="3097" name="Rectangle 3097"/>
                        <wps:cNvSpPr/>
                        <wps:spPr>
                          <a:xfrm>
                            <a:off x="4499737" y="629722"/>
                            <a:ext cx="1763937" cy="197231"/>
                          </a:xfrm>
                          <a:prstGeom prst="rect">
                            <a:avLst/>
                          </a:prstGeom>
                          <a:ln>
                            <a:noFill/>
                          </a:ln>
                        </wps:spPr>
                        <wps:txbx>
                          <w:txbxContent>
                            <w:p w14:paraId="75E1DF8A" w14:textId="77777777" w:rsidR="009B4937" w:rsidRDefault="009B4937" w:rsidP="009B4937">
                              <w:pPr>
                                <w:spacing w:after="160" w:line="259" w:lineRule="auto"/>
                                <w:ind w:left="0" w:firstLine="0"/>
                              </w:pPr>
                              <w:r>
                                <w:rPr>
                                  <w:rFonts w:ascii="Cambria" w:eastAsia="Cambria" w:hAnsi="Cambria" w:cs="Cambria"/>
                                </w:rPr>
                                <w:t>Program Administrators</w:t>
                              </w:r>
                            </w:p>
                          </w:txbxContent>
                        </wps:txbx>
                        <wps:bodyPr horzOverflow="overflow" vert="horz" lIns="0" tIns="0" rIns="0" bIns="0" rtlCol="0">
                          <a:noAutofit/>
                        </wps:bodyPr>
                      </wps:wsp>
                      <wps:wsp>
                        <wps:cNvPr id="3098" name="Rectangle 3098"/>
                        <wps:cNvSpPr/>
                        <wps:spPr>
                          <a:xfrm>
                            <a:off x="5829046" y="629722"/>
                            <a:ext cx="37012" cy="197231"/>
                          </a:xfrm>
                          <a:prstGeom prst="rect">
                            <a:avLst/>
                          </a:prstGeom>
                          <a:ln>
                            <a:noFill/>
                          </a:ln>
                        </wps:spPr>
                        <wps:txbx>
                          <w:txbxContent>
                            <w:p w14:paraId="75499BE7" w14:textId="77777777" w:rsidR="009B4937" w:rsidRDefault="009B4937" w:rsidP="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3" name="Shape 32633"/>
                        <wps:cNvSpPr/>
                        <wps:spPr>
                          <a:xfrm>
                            <a:off x="2295906" y="1172570"/>
                            <a:ext cx="1601724" cy="457200"/>
                          </a:xfrm>
                          <a:custGeom>
                            <a:avLst/>
                            <a:gdLst/>
                            <a:ahLst/>
                            <a:cxnLst/>
                            <a:rect l="0" t="0" r="0" b="0"/>
                            <a:pathLst>
                              <a:path w="1601724" h="457200">
                                <a:moveTo>
                                  <a:pt x="0" y="0"/>
                                </a:moveTo>
                                <a:lnTo>
                                  <a:pt x="1601724" y="0"/>
                                </a:lnTo>
                                <a:lnTo>
                                  <a:pt x="1601724"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0" name="Shape 3100"/>
                        <wps:cNvSpPr/>
                        <wps:spPr>
                          <a:xfrm>
                            <a:off x="2295906" y="1172570"/>
                            <a:ext cx="1601724" cy="457200"/>
                          </a:xfrm>
                          <a:custGeom>
                            <a:avLst/>
                            <a:gdLst/>
                            <a:ahLst/>
                            <a:cxnLst/>
                            <a:rect l="0" t="0" r="0" b="0"/>
                            <a:pathLst>
                              <a:path w="1601724" h="457200">
                                <a:moveTo>
                                  <a:pt x="0" y="457200"/>
                                </a:moveTo>
                                <a:lnTo>
                                  <a:pt x="1601724" y="457200"/>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2" name="Picture 3102"/>
                          <pic:cNvPicPr/>
                        </pic:nvPicPr>
                        <pic:blipFill>
                          <a:blip r:embed="rId78"/>
                          <a:stretch>
                            <a:fillRect/>
                          </a:stretch>
                        </pic:blipFill>
                        <pic:spPr>
                          <a:xfrm>
                            <a:off x="2311908" y="1229720"/>
                            <a:ext cx="1568196" cy="342900"/>
                          </a:xfrm>
                          <a:prstGeom prst="rect">
                            <a:avLst/>
                          </a:prstGeom>
                        </pic:spPr>
                      </pic:pic>
                      <wps:wsp>
                        <wps:cNvPr id="3103" name="Rectangle 3103"/>
                        <wps:cNvSpPr/>
                        <wps:spPr>
                          <a:xfrm>
                            <a:off x="2326388" y="1219169"/>
                            <a:ext cx="1533310" cy="141670"/>
                          </a:xfrm>
                          <a:prstGeom prst="rect">
                            <a:avLst/>
                          </a:prstGeom>
                          <a:ln>
                            <a:noFill/>
                          </a:ln>
                        </wps:spPr>
                        <wps:txbx>
                          <w:txbxContent>
                            <w:p w14:paraId="23EEE6FA" w14:textId="35BE0831" w:rsidR="009B4937" w:rsidRDefault="009B4937" w:rsidP="009B4937">
                              <w:pPr>
                                <w:spacing w:after="160" w:line="259" w:lineRule="auto"/>
                                <w:ind w:left="0" w:firstLine="0"/>
                              </w:pPr>
                              <w:r>
                                <w:rPr>
                                  <w:sz w:val="18"/>
                                </w:rPr>
                                <w:t xml:space="preserve">Manage Contract </w:t>
                              </w:r>
                              <w:r w:rsidR="00064F5F">
                                <w:rPr>
                                  <w:sz w:val="18"/>
                                </w:rPr>
                                <w:t>Performance.</w:t>
                              </w:r>
                            </w:p>
                          </w:txbxContent>
                        </wps:txbx>
                        <wps:bodyPr horzOverflow="overflow" vert="horz" lIns="0" tIns="0" rIns="0" bIns="0" rtlCol="0">
                          <a:noAutofit/>
                        </wps:bodyPr>
                      </wps:wsp>
                      <wps:wsp>
                        <wps:cNvPr id="3104" name="Rectangle 3104"/>
                        <wps:cNvSpPr/>
                        <wps:spPr>
                          <a:xfrm>
                            <a:off x="2320923" y="1360438"/>
                            <a:ext cx="1621187" cy="401487"/>
                          </a:xfrm>
                          <a:prstGeom prst="rect">
                            <a:avLst/>
                          </a:prstGeom>
                          <a:ln>
                            <a:noFill/>
                          </a:ln>
                        </wps:spPr>
                        <wps:txbx>
                          <w:txbxContent>
                            <w:p w14:paraId="1F1FDA9E" w14:textId="1AB0CAD0" w:rsidR="009B4937" w:rsidRDefault="00064F5F" w:rsidP="009B4937">
                              <w:pPr>
                                <w:spacing w:after="160" w:line="259" w:lineRule="auto"/>
                                <w:ind w:left="0" w:firstLine="0"/>
                              </w:pPr>
                              <w:r>
                                <w:rPr>
                                  <w:sz w:val="18"/>
                                </w:rPr>
                                <w:t>Determine if interim communications needed</w:t>
                              </w:r>
                            </w:p>
                          </w:txbxContent>
                        </wps:txbx>
                        <wps:bodyPr horzOverflow="overflow" vert="horz" lIns="0" tIns="0" rIns="0" bIns="0" rtlCol="0">
                          <a:noAutofit/>
                        </wps:bodyPr>
                      </wps:wsp>
                      <wps:wsp>
                        <wps:cNvPr id="3105" name="Rectangle 3105"/>
                        <wps:cNvSpPr/>
                        <wps:spPr>
                          <a:xfrm>
                            <a:off x="3031871" y="1361438"/>
                            <a:ext cx="38005" cy="172357"/>
                          </a:xfrm>
                          <a:prstGeom prst="rect">
                            <a:avLst/>
                          </a:prstGeom>
                          <a:ln>
                            <a:noFill/>
                          </a:ln>
                        </wps:spPr>
                        <wps:txbx>
                          <w:txbxContent>
                            <w:p w14:paraId="2412920D"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4" name="Shape 32634"/>
                        <wps:cNvSpPr/>
                        <wps:spPr>
                          <a:xfrm>
                            <a:off x="2306574" y="2498450"/>
                            <a:ext cx="1595628" cy="661416"/>
                          </a:xfrm>
                          <a:custGeom>
                            <a:avLst/>
                            <a:gdLst/>
                            <a:ahLst/>
                            <a:cxnLst/>
                            <a:rect l="0" t="0" r="0" b="0"/>
                            <a:pathLst>
                              <a:path w="1595628" h="661416">
                                <a:moveTo>
                                  <a:pt x="0" y="0"/>
                                </a:moveTo>
                                <a:lnTo>
                                  <a:pt x="1595628" y="0"/>
                                </a:lnTo>
                                <a:lnTo>
                                  <a:pt x="1595628" y="661416"/>
                                </a:lnTo>
                                <a:lnTo>
                                  <a:pt x="0" y="6614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07" name="Shape 3107"/>
                        <wps:cNvSpPr/>
                        <wps:spPr>
                          <a:xfrm>
                            <a:off x="2306574" y="2498450"/>
                            <a:ext cx="1595628" cy="661416"/>
                          </a:xfrm>
                          <a:custGeom>
                            <a:avLst/>
                            <a:gdLst/>
                            <a:ahLst/>
                            <a:cxnLst/>
                            <a:rect l="0" t="0" r="0" b="0"/>
                            <a:pathLst>
                              <a:path w="1595628" h="661416">
                                <a:moveTo>
                                  <a:pt x="0" y="661416"/>
                                </a:moveTo>
                                <a:lnTo>
                                  <a:pt x="1595628" y="661416"/>
                                </a:lnTo>
                                <a:lnTo>
                                  <a:pt x="1595628"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09" name="Picture 3109"/>
                          <pic:cNvPicPr/>
                        </pic:nvPicPr>
                        <pic:blipFill>
                          <a:blip r:embed="rId113"/>
                          <a:stretch>
                            <a:fillRect/>
                          </a:stretch>
                        </pic:blipFill>
                        <pic:spPr>
                          <a:xfrm>
                            <a:off x="2321052" y="2551029"/>
                            <a:ext cx="1565148" cy="556260"/>
                          </a:xfrm>
                          <a:prstGeom prst="rect">
                            <a:avLst/>
                          </a:prstGeom>
                        </pic:spPr>
                      </pic:pic>
                      <wps:wsp>
                        <wps:cNvPr id="3110" name="Rectangle 3110"/>
                        <wps:cNvSpPr/>
                        <wps:spPr>
                          <a:xfrm>
                            <a:off x="2413127" y="2625215"/>
                            <a:ext cx="1358442" cy="172357"/>
                          </a:xfrm>
                          <a:prstGeom prst="rect">
                            <a:avLst/>
                          </a:prstGeom>
                          <a:ln>
                            <a:noFill/>
                          </a:ln>
                        </wps:spPr>
                        <wps:txbx>
                          <w:txbxContent>
                            <w:p w14:paraId="7779CE77" w14:textId="77777777" w:rsidR="009B4937" w:rsidRDefault="009B4937" w:rsidP="009B4937">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11" name="Rectangle 3111"/>
                        <wps:cNvSpPr/>
                        <wps:spPr>
                          <a:xfrm>
                            <a:off x="2413127" y="2754755"/>
                            <a:ext cx="1573245" cy="172357"/>
                          </a:xfrm>
                          <a:prstGeom prst="rect">
                            <a:avLst/>
                          </a:prstGeom>
                          <a:ln>
                            <a:noFill/>
                          </a:ln>
                        </wps:spPr>
                        <wps:txbx>
                          <w:txbxContent>
                            <w:p w14:paraId="16F2B1F4" w14:textId="77777777" w:rsidR="009B4937" w:rsidRDefault="009B4937" w:rsidP="009B4937">
                              <w:pPr>
                                <w:spacing w:after="160" w:line="259" w:lineRule="auto"/>
                                <w:ind w:left="0" w:firstLine="0"/>
                              </w:pPr>
                              <w:r>
                                <w:rPr>
                                  <w:sz w:val="18"/>
                                </w:rPr>
                                <w:t xml:space="preserve">Deliverables. Review all </w:t>
                              </w:r>
                            </w:p>
                          </w:txbxContent>
                        </wps:txbx>
                        <wps:bodyPr horzOverflow="overflow" vert="horz" lIns="0" tIns="0" rIns="0" bIns="0" rtlCol="0">
                          <a:noAutofit/>
                        </wps:bodyPr>
                      </wps:wsp>
                      <wps:wsp>
                        <wps:cNvPr id="3112" name="Rectangle 3112"/>
                        <wps:cNvSpPr/>
                        <wps:spPr>
                          <a:xfrm>
                            <a:off x="2413127" y="2898011"/>
                            <a:ext cx="1579174" cy="172357"/>
                          </a:xfrm>
                          <a:prstGeom prst="rect">
                            <a:avLst/>
                          </a:prstGeom>
                          <a:ln>
                            <a:noFill/>
                          </a:ln>
                        </wps:spPr>
                        <wps:txbx>
                          <w:txbxContent>
                            <w:p w14:paraId="77A1A7E4" w14:textId="77777777" w:rsidR="009B4937" w:rsidRDefault="009B4937" w:rsidP="009B4937">
                              <w:pPr>
                                <w:spacing w:after="160" w:line="259" w:lineRule="auto"/>
                                <w:ind w:left="0" w:firstLine="0"/>
                              </w:pPr>
                              <w:r>
                                <w:rPr>
                                  <w:sz w:val="18"/>
                                </w:rPr>
                                <w:t xml:space="preserve">Interim Work Products.  </w:t>
                              </w:r>
                            </w:p>
                          </w:txbxContent>
                        </wps:txbx>
                        <wps:bodyPr horzOverflow="overflow" vert="horz" lIns="0" tIns="0" rIns="0" bIns="0" rtlCol="0">
                          <a:noAutofit/>
                        </wps:bodyPr>
                      </wps:wsp>
                      <wps:wsp>
                        <wps:cNvPr id="3113" name="Rectangle 3113"/>
                        <wps:cNvSpPr/>
                        <wps:spPr>
                          <a:xfrm>
                            <a:off x="3602101" y="2898011"/>
                            <a:ext cx="38005" cy="172357"/>
                          </a:xfrm>
                          <a:prstGeom prst="rect">
                            <a:avLst/>
                          </a:prstGeom>
                          <a:ln>
                            <a:noFill/>
                          </a:ln>
                        </wps:spPr>
                        <wps:txbx>
                          <w:txbxContent>
                            <w:p w14:paraId="0FB2D642"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15" name="Shape 3115"/>
                        <wps:cNvSpPr/>
                        <wps:spPr>
                          <a:xfrm>
                            <a:off x="2286" y="1189334"/>
                            <a:ext cx="1600200" cy="661416"/>
                          </a:xfrm>
                          <a:custGeom>
                            <a:avLst/>
                            <a:gdLst/>
                            <a:ahLst/>
                            <a:cxnLst/>
                            <a:rect l="0" t="0" r="0" b="0"/>
                            <a:pathLst>
                              <a:path w="1600200" h="661416">
                                <a:moveTo>
                                  <a:pt x="0" y="661416"/>
                                </a:moveTo>
                                <a:lnTo>
                                  <a:pt x="1600200" y="66141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17" name="Picture 3117"/>
                          <pic:cNvPicPr/>
                        </pic:nvPicPr>
                        <pic:blipFill>
                          <a:blip r:embed="rId113"/>
                          <a:stretch>
                            <a:fillRect/>
                          </a:stretch>
                        </pic:blipFill>
                        <pic:spPr>
                          <a:xfrm>
                            <a:off x="16764" y="1240388"/>
                            <a:ext cx="1568196" cy="557784"/>
                          </a:xfrm>
                          <a:prstGeom prst="rect">
                            <a:avLst/>
                          </a:prstGeom>
                        </pic:spPr>
                      </pic:pic>
                      <wps:wsp>
                        <wps:cNvPr id="3118" name="Rectangle 3118"/>
                        <wps:cNvSpPr/>
                        <wps:spPr>
                          <a:xfrm>
                            <a:off x="108509" y="1250186"/>
                            <a:ext cx="1514870" cy="172357"/>
                          </a:xfrm>
                          <a:prstGeom prst="rect">
                            <a:avLst/>
                          </a:prstGeom>
                          <a:ln>
                            <a:noFill/>
                          </a:ln>
                        </wps:spPr>
                        <wps:txbx>
                          <w:txbxContent>
                            <w:p w14:paraId="5AD26257" w14:textId="77777777" w:rsidR="009B4937" w:rsidRDefault="009B4937" w:rsidP="009B4937">
                              <w:pPr>
                                <w:spacing w:after="160" w:line="259" w:lineRule="auto"/>
                                <w:ind w:left="0" w:firstLine="0"/>
                              </w:pPr>
                              <w:r>
                                <w:rPr>
                                  <w:sz w:val="18"/>
                                </w:rPr>
                                <w:t xml:space="preserve">Receives Reports from </w:t>
                              </w:r>
                            </w:p>
                          </w:txbxContent>
                        </wps:txbx>
                        <wps:bodyPr horzOverflow="overflow" vert="horz" lIns="0" tIns="0" rIns="0" bIns="0" rtlCol="0">
                          <a:noAutofit/>
                        </wps:bodyPr>
                      </wps:wsp>
                      <wps:wsp>
                        <wps:cNvPr id="3119" name="Rectangle 3119"/>
                        <wps:cNvSpPr/>
                        <wps:spPr>
                          <a:xfrm>
                            <a:off x="108509" y="1379726"/>
                            <a:ext cx="1648038" cy="172357"/>
                          </a:xfrm>
                          <a:prstGeom prst="rect">
                            <a:avLst/>
                          </a:prstGeom>
                          <a:ln>
                            <a:noFill/>
                          </a:ln>
                        </wps:spPr>
                        <wps:txbx>
                          <w:txbxContent>
                            <w:p w14:paraId="54137E91" w14:textId="77777777" w:rsidR="009B4937" w:rsidRDefault="009B4937" w:rsidP="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0" name="Rectangle 3120"/>
                        <wps:cNvSpPr/>
                        <wps:spPr>
                          <a:xfrm>
                            <a:off x="108508" y="1479550"/>
                            <a:ext cx="1455880" cy="201985"/>
                          </a:xfrm>
                          <a:prstGeom prst="rect">
                            <a:avLst/>
                          </a:prstGeom>
                          <a:ln>
                            <a:noFill/>
                          </a:ln>
                        </wps:spPr>
                        <wps:txbx>
                          <w:txbxContent>
                            <w:p w14:paraId="0AEB6E26" w14:textId="77777777" w:rsidR="009B4937" w:rsidRDefault="009B4937" w:rsidP="009B4937">
                              <w:pPr>
                                <w:spacing w:after="160" w:line="259" w:lineRule="auto"/>
                                <w:ind w:left="0" w:firstLine="0"/>
                              </w:pPr>
                              <w:r>
                                <w:rPr>
                                  <w:sz w:val="18"/>
                                </w:rPr>
                                <w:t xml:space="preserve">Needed, Including Monthly </w:t>
                              </w:r>
                            </w:p>
                          </w:txbxContent>
                        </wps:txbx>
                        <wps:bodyPr horzOverflow="overflow" vert="horz" lIns="0" tIns="0" rIns="0" bIns="0" rtlCol="0">
                          <a:noAutofit/>
                        </wps:bodyPr>
                      </wps:wsp>
                      <wps:wsp>
                        <wps:cNvPr id="3121" name="Rectangle 3121"/>
                        <wps:cNvSpPr/>
                        <wps:spPr>
                          <a:xfrm>
                            <a:off x="108509" y="1651379"/>
                            <a:ext cx="437663" cy="172357"/>
                          </a:xfrm>
                          <a:prstGeom prst="rect">
                            <a:avLst/>
                          </a:prstGeom>
                          <a:ln>
                            <a:noFill/>
                          </a:ln>
                        </wps:spPr>
                        <wps:txbx>
                          <w:txbxContent>
                            <w:p w14:paraId="04ED69BF" w14:textId="77777777" w:rsidR="009B4937" w:rsidRDefault="009B4937" w:rsidP="009B4937">
                              <w:pPr>
                                <w:spacing w:after="160" w:line="259" w:lineRule="auto"/>
                                <w:ind w:left="0" w:firstLine="0"/>
                              </w:pPr>
                              <w:r>
                                <w:rPr>
                                  <w:sz w:val="18"/>
                                </w:rPr>
                                <w:t>Report</w:t>
                              </w:r>
                            </w:p>
                          </w:txbxContent>
                        </wps:txbx>
                        <wps:bodyPr horzOverflow="overflow" vert="horz" lIns="0" tIns="0" rIns="0" bIns="0" rtlCol="0">
                          <a:noAutofit/>
                        </wps:bodyPr>
                      </wps:wsp>
                      <wps:wsp>
                        <wps:cNvPr id="3122" name="Rectangle 3122"/>
                        <wps:cNvSpPr/>
                        <wps:spPr>
                          <a:xfrm>
                            <a:off x="437642" y="1651379"/>
                            <a:ext cx="38005" cy="172357"/>
                          </a:xfrm>
                          <a:prstGeom prst="rect">
                            <a:avLst/>
                          </a:prstGeom>
                          <a:ln>
                            <a:noFill/>
                          </a:ln>
                        </wps:spPr>
                        <wps:txbx>
                          <w:txbxContent>
                            <w:p w14:paraId="22FE71DF"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24" name="Shape 3124"/>
                        <wps:cNvSpPr/>
                        <wps:spPr>
                          <a:xfrm>
                            <a:off x="2286" y="2320142"/>
                            <a:ext cx="1600200" cy="516636"/>
                          </a:xfrm>
                          <a:custGeom>
                            <a:avLst/>
                            <a:gdLst/>
                            <a:ahLst/>
                            <a:cxnLst/>
                            <a:rect l="0" t="0" r="0" b="0"/>
                            <a:pathLst>
                              <a:path w="1600200" h="516636">
                                <a:moveTo>
                                  <a:pt x="0" y="516636"/>
                                </a:moveTo>
                                <a:lnTo>
                                  <a:pt x="1600200" y="516636"/>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126" name="Picture 3126"/>
                          <pic:cNvPicPr/>
                        </pic:nvPicPr>
                        <pic:blipFill>
                          <a:blip r:embed="rId114"/>
                          <a:stretch>
                            <a:fillRect/>
                          </a:stretch>
                        </pic:blipFill>
                        <pic:spPr>
                          <a:xfrm>
                            <a:off x="16764" y="2375768"/>
                            <a:ext cx="1568196" cy="402336"/>
                          </a:xfrm>
                          <a:prstGeom prst="rect">
                            <a:avLst/>
                          </a:prstGeom>
                        </pic:spPr>
                      </pic:pic>
                      <wps:wsp>
                        <wps:cNvPr id="3127" name="Rectangle 3127"/>
                        <wps:cNvSpPr/>
                        <wps:spPr>
                          <a:xfrm>
                            <a:off x="108509" y="2372231"/>
                            <a:ext cx="1386717" cy="172357"/>
                          </a:xfrm>
                          <a:prstGeom prst="rect">
                            <a:avLst/>
                          </a:prstGeom>
                          <a:ln>
                            <a:noFill/>
                          </a:ln>
                        </wps:spPr>
                        <wps:txbx>
                          <w:txbxContent>
                            <w:p w14:paraId="1663354E" w14:textId="77777777" w:rsidR="009B4937" w:rsidRDefault="009B4937" w:rsidP="009B4937">
                              <w:pPr>
                                <w:spacing w:after="160" w:line="259" w:lineRule="auto"/>
                                <w:ind w:left="0" w:firstLine="0"/>
                              </w:pPr>
                              <w:r>
                                <w:rPr>
                                  <w:sz w:val="18"/>
                                </w:rPr>
                                <w:t xml:space="preserve">Provides Direction to </w:t>
                              </w:r>
                            </w:p>
                          </w:txbxContent>
                        </wps:txbx>
                        <wps:bodyPr horzOverflow="overflow" vert="horz" lIns="0" tIns="0" rIns="0" bIns="0" rtlCol="0">
                          <a:noAutofit/>
                        </wps:bodyPr>
                      </wps:wsp>
                      <wps:wsp>
                        <wps:cNvPr id="3128" name="Rectangle 3128"/>
                        <wps:cNvSpPr/>
                        <wps:spPr>
                          <a:xfrm>
                            <a:off x="108509" y="2501771"/>
                            <a:ext cx="1684371" cy="172357"/>
                          </a:xfrm>
                          <a:prstGeom prst="rect">
                            <a:avLst/>
                          </a:prstGeom>
                          <a:ln>
                            <a:noFill/>
                          </a:ln>
                        </wps:spPr>
                        <wps:txbx>
                          <w:txbxContent>
                            <w:p w14:paraId="7700BB23" w14:textId="77777777" w:rsidR="009B4937" w:rsidRDefault="009B4937" w:rsidP="009B4937">
                              <w:pPr>
                                <w:spacing w:after="160" w:line="259" w:lineRule="auto"/>
                                <w:ind w:left="0" w:firstLine="0"/>
                              </w:pPr>
                              <w:r>
                                <w:rPr>
                                  <w:sz w:val="18"/>
                                </w:rPr>
                                <w:t xml:space="preserve">Evaluation Consultant, as </w:t>
                              </w:r>
                            </w:p>
                          </w:txbxContent>
                        </wps:txbx>
                        <wps:bodyPr horzOverflow="overflow" vert="horz" lIns="0" tIns="0" rIns="0" bIns="0" rtlCol="0">
                          <a:noAutofit/>
                        </wps:bodyPr>
                      </wps:wsp>
                      <wps:wsp>
                        <wps:cNvPr id="3129" name="Rectangle 3129"/>
                        <wps:cNvSpPr/>
                        <wps:spPr>
                          <a:xfrm>
                            <a:off x="108509" y="2643503"/>
                            <a:ext cx="501055" cy="172357"/>
                          </a:xfrm>
                          <a:prstGeom prst="rect">
                            <a:avLst/>
                          </a:prstGeom>
                          <a:ln>
                            <a:noFill/>
                          </a:ln>
                        </wps:spPr>
                        <wps:txbx>
                          <w:txbxContent>
                            <w:p w14:paraId="72182AB1" w14:textId="77777777" w:rsidR="009B4937" w:rsidRDefault="009B4937" w:rsidP="009B4937">
                              <w:pPr>
                                <w:spacing w:after="160" w:line="259" w:lineRule="auto"/>
                                <w:ind w:left="0" w:firstLine="0"/>
                              </w:pPr>
                              <w:r>
                                <w:rPr>
                                  <w:sz w:val="18"/>
                                </w:rPr>
                                <w:t>Needed</w:t>
                              </w:r>
                            </w:p>
                          </w:txbxContent>
                        </wps:txbx>
                        <wps:bodyPr horzOverflow="overflow" vert="horz" lIns="0" tIns="0" rIns="0" bIns="0" rtlCol="0">
                          <a:noAutofit/>
                        </wps:bodyPr>
                      </wps:wsp>
                      <wps:wsp>
                        <wps:cNvPr id="3130" name="Rectangle 3130"/>
                        <wps:cNvSpPr/>
                        <wps:spPr>
                          <a:xfrm>
                            <a:off x="484886" y="2643503"/>
                            <a:ext cx="38005" cy="172357"/>
                          </a:xfrm>
                          <a:prstGeom prst="rect">
                            <a:avLst/>
                          </a:prstGeom>
                          <a:ln>
                            <a:noFill/>
                          </a:ln>
                        </wps:spPr>
                        <wps:txbx>
                          <w:txbxContent>
                            <w:p w14:paraId="242AC79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31" name="Shape 3131"/>
                        <wps:cNvSpPr/>
                        <wps:spPr>
                          <a:xfrm>
                            <a:off x="1790573" y="769726"/>
                            <a:ext cx="411226" cy="76073"/>
                          </a:xfrm>
                          <a:custGeom>
                            <a:avLst/>
                            <a:gdLst/>
                            <a:ahLst/>
                            <a:cxnLst/>
                            <a:rect l="0" t="0" r="0" b="0"/>
                            <a:pathLst>
                              <a:path w="411226" h="76073">
                                <a:moveTo>
                                  <a:pt x="334137" y="0"/>
                                </a:moveTo>
                                <a:lnTo>
                                  <a:pt x="411226" y="36323"/>
                                </a:lnTo>
                                <a:lnTo>
                                  <a:pt x="335915" y="76073"/>
                                </a:lnTo>
                                <a:lnTo>
                                  <a:pt x="335174" y="44357"/>
                                </a:lnTo>
                                <a:lnTo>
                                  <a:pt x="254" y="51943"/>
                                </a:lnTo>
                                <a:lnTo>
                                  <a:pt x="0" y="39243"/>
                                </a:lnTo>
                                <a:lnTo>
                                  <a:pt x="334877" y="31658"/>
                                </a:lnTo>
                                <a:lnTo>
                                  <a:pt x="33413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2" name="Shape 3132"/>
                        <wps:cNvSpPr/>
                        <wps:spPr>
                          <a:xfrm>
                            <a:off x="3994150" y="761217"/>
                            <a:ext cx="304165" cy="76200"/>
                          </a:xfrm>
                          <a:custGeom>
                            <a:avLst/>
                            <a:gdLst/>
                            <a:ahLst/>
                            <a:cxnLst/>
                            <a:rect l="0" t="0" r="0" b="0"/>
                            <a:pathLst>
                              <a:path w="304165" h="76200">
                                <a:moveTo>
                                  <a:pt x="226822" y="0"/>
                                </a:moveTo>
                                <a:lnTo>
                                  <a:pt x="304165" y="35687"/>
                                </a:lnTo>
                                <a:lnTo>
                                  <a:pt x="229235" y="76200"/>
                                </a:lnTo>
                                <a:lnTo>
                                  <a:pt x="228230" y="44472"/>
                                </a:lnTo>
                                <a:lnTo>
                                  <a:pt x="508" y="51689"/>
                                </a:lnTo>
                                <a:lnTo>
                                  <a:pt x="0" y="38989"/>
                                </a:lnTo>
                                <a:lnTo>
                                  <a:pt x="227828" y="31772"/>
                                </a:lnTo>
                                <a:lnTo>
                                  <a:pt x="2268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4" name="Shape 3134"/>
                        <wps:cNvSpPr/>
                        <wps:spPr>
                          <a:xfrm>
                            <a:off x="4214622" y="2097638"/>
                            <a:ext cx="1816608" cy="536448"/>
                          </a:xfrm>
                          <a:custGeom>
                            <a:avLst/>
                            <a:gdLst/>
                            <a:ahLst/>
                            <a:cxnLst/>
                            <a:rect l="0" t="0" r="0" b="0"/>
                            <a:pathLst>
                              <a:path w="1816608" h="536448">
                                <a:moveTo>
                                  <a:pt x="0" y="536448"/>
                                </a:moveTo>
                                <a:lnTo>
                                  <a:pt x="1816608" y="536448"/>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36" name="Picture 3136"/>
                          <pic:cNvPicPr/>
                        </pic:nvPicPr>
                        <pic:blipFill>
                          <a:blip r:embed="rId115"/>
                          <a:stretch>
                            <a:fillRect/>
                          </a:stretch>
                        </pic:blipFill>
                        <pic:spPr>
                          <a:xfrm>
                            <a:off x="4230624" y="2154788"/>
                            <a:ext cx="1783080" cy="420624"/>
                          </a:xfrm>
                          <a:prstGeom prst="rect">
                            <a:avLst/>
                          </a:prstGeom>
                        </pic:spPr>
                      </pic:pic>
                      <wps:wsp>
                        <wps:cNvPr id="3137" name="Rectangle 3137"/>
                        <wps:cNvSpPr/>
                        <wps:spPr>
                          <a:xfrm>
                            <a:off x="4294633" y="2145155"/>
                            <a:ext cx="2136627" cy="172357"/>
                          </a:xfrm>
                          <a:prstGeom prst="rect">
                            <a:avLst/>
                          </a:prstGeom>
                          <a:ln>
                            <a:noFill/>
                          </a:ln>
                        </wps:spPr>
                        <wps:txbx>
                          <w:txbxContent>
                            <w:p w14:paraId="1838502A" w14:textId="77777777" w:rsidR="009B4937" w:rsidRDefault="009B4937" w:rsidP="009B4937">
                              <w:pPr>
                                <w:spacing w:after="160" w:line="259" w:lineRule="auto"/>
                                <w:ind w:left="0" w:firstLine="0"/>
                              </w:pPr>
                              <w:r>
                                <w:rPr>
                                  <w:sz w:val="18"/>
                                </w:rPr>
                                <w:t xml:space="preserve">Respond to requests initiated by </w:t>
                              </w:r>
                            </w:p>
                          </w:txbxContent>
                        </wps:txbx>
                        <wps:bodyPr horzOverflow="overflow" vert="horz" lIns="0" tIns="0" rIns="0" bIns="0" rtlCol="0">
                          <a:noAutofit/>
                        </wps:bodyPr>
                      </wps:wsp>
                      <wps:wsp>
                        <wps:cNvPr id="3138" name="Rectangle 3138"/>
                        <wps:cNvSpPr/>
                        <wps:spPr>
                          <a:xfrm>
                            <a:off x="4279012" y="2288073"/>
                            <a:ext cx="577316" cy="197951"/>
                          </a:xfrm>
                          <a:prstGeom prst="rect">
                            <a:avLst/>
                          </a:prstGeom>
                          <a:ln>
                            <a:noFill/>
                          </a:ln>
                        </wps:spPr>
                        <wps:txbx>
                          <w:txbxContent>
                            <w:p w14:paraId="43682058" w14:textId="77777777" w:rsidR="009B4937" w:rsidRDefault="009B4937" w:rsidP="009B4937">
                              <w:pPr>
                                <w:spacing w:after="160" w:line="259" w:lineRule="auto"/>
                                <w:ind w:left="0" w:firstLine="0"/>
                              </w:pPr>
                              <w:r>
                                <w:rPr>
                                  <w:sz w:val="18"/>
                                </w:rPr>
                                <w:t xml:space="preserve">the EEB </w:t>
                              </w:r>
                            </w:p>
                          </w:txbxContent>
                        </wps:txbx>
                        <wps:bodyPr horzOverflow="overflow" vert="horz" lIns="0" tIns="0" rIns="0" bIns="0" rtlCol="0">
                          <a:noAutofit/>
                        </wps:bodyPr>
                      </wps:wsp>
                      <wps:wsp>
                        <wps:cNvPr id="3139" name="Rectangle 3139"/>
                        <wps:cNvSpPr/>
                        <wps:spPr>
                          <a:xfrm>
                            <a:off x="4721942" y="2287737"/>
                            <a:ext cx="1419857" cy="321776"/>
                          </a:xfrm>
                          <a:prstGeom prst="rect">
                            <a:avLst/>
                          </a:prstGeom>
                          <a:ln>
                            <a:noFill/>
                          </a:ln>
                        </wps:spPr>
                        <wps:txbx>
                          <w:txbxContent>
                            <w:p w14:paraId="7A501EC9" w14:textId="19481514" w:rsidR="009B4937" w:rsidRDefault="009B4937" w:rsidP="009B4937">
                              <w:pPr>
                                <w:spacing w:after="160" w:line="259" w:lineRule="auto"/>
                                <w:ind w:left="0" w:firstLine="0"/>
                              </w:pPr>
                              <w:r>
                                <w:rPr>
                                  <w:sz w:val="18"/>
                                </w:rPr>
                                <w:t xml:space="preserve">Evaluation </w:t>
                              </w:r>
                              <w:r w:rsidR="00064F5F">
                                <w:rPr>
                                  <w:sz w:val="18"/>
                                </w:rPr>
                                <w:t>Administrator</w:t>
                              </w:r>
                              <w:del w:id="440" w:author="Lisa Skumatz" w:date="2021-06-07T06:41:00Z">
                                <w:r w:rsidR="00064F5F" w:rsidDel="00DA3B4F">
                                  <w:rPr>
                                    <w:sz w:val="18"/>
                                  </w:rPr>
                                  <w:delText xml:space="preserve">  or</w:delText>
                                </w:r>
                              </w:del>
                              <w:r w:rsidR="00064F5F">
                                <w:rPr>
                                  <w:sz w:val="18"/>
                                </w:rPr>
                                <w:t xml:space="preserve"> </w:t>
                              </w:r>
                              <w:ins w:id="441" w:author="Lisa Skumatz" w:date="2021-06-07T06:41:00Z">
                                <w:r w:rsidR="00DA3B4F">
                                  <w:rPr>
                                    <w:sz w:val="18"/>
                                  </w:rPr>
                                  <w:t xml:space="preserve">or </w:t>
                                </w:r>
                              </w:ins>
                              <w:r w:rsidR="00064F5F">
                                <w:rPr>
                                  <w:sz w:val="18"/>
                                </w:rPr>
                                <w:t>Contractors</w:t>
                              </w:r>
                            </w:p>
                          </w:txbxContent>
                        </wps:txbx>
                        <wps:bodyPr horzOverflow="overflow" vert="horz" lIns="0" tIns="0" rIns="0" bIns="0" rtlCol="0">
                          <a:noAutofit/>
                        </wps:bodyPr>
                      </wps:wsp>
                      <wps:wsp>
                        <wps:cNvPr id="3140" name="Rectangle 3140"/>
                        <wps:cNvSpPr/>
                        <wps:spPr>
                          <a:xfrm>
                            <a:off x="5790946" y="2288411"/>
                            <a:ext cx="38005" cy="172357"/>
                          </a:xfrm>
                          <a:prstGeom prst="rect">
                            <a:avLst/>
                          </a:prstGeom>
                          <a:ln>
                            <a:noFill/>
                          </a:ln>
                        </wps:spPr>
                        <wps:txbx>
                          <w:txbxContent>
                            <w:p w14:paraId="715BADF8"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35" name="Shape 32635"/>
                        <wps:cNvSpPr/>
                        <wps:spPr>
                          <a:xfrm>
                            <a:off x="2297430" y="1773026"/>
                            <a:ext cx="1601724" cy="553212"/>
                          </a:xfrm>
                          <a:custGeom>
                            <a:avLst/>
                            <a:gdLst/>
                            <a:ahLst/>
                            <a:cxnLst/>
                            <a:rect l="0" t="0" r="0" b="0"/>
                            <a:pathLst>
                              <a:path w="1601724" h="553212">
                                <a:moveTo>
                                  <a:pt x="0" y="0"/>
                                </a:moveTo>
                                <a:lnTo>
                                  <a:pt x="1601724" y="0"/>
                                </a:lnTo>
                                <a:lnTo>
                                  <a:pt x="1601724" y="553212"/>
                                </a:lnTo>
                                <a:lnTo>
                                  <a:pt x="0" y="55321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142" name="Shape 3142"/>
                        <wps:cNvSpPr/>
                        <wps:spPr>
                          <a:xfrm>
                            <a:off x="2297430" y="1773026"/>
                            <a:ext cx="1601724" cy="553212"/>
                          </a:xfrm>
                          <a:custGeom>
                            <a:avLst/>
                            <a:gdLst/>
                            <a:ahLst/>
                            <a:cxnLst/>
                            <a:rect l="0" t="0" r="0" b="0"/>
                            <a:pathLst>
                              <a:path w="1601724" h="553212">
                                <a:moveTo>
                                  <a:pt x="0" y="553212"/>
                                </a:moveTo>
                                <a:lnTo>
                                  <a:pt x="1601724" y="553212"/>
                                </a:lnTo>
                                <a:lnTo>
                                  <a:pt x="160172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144" name="Picture 3144"/>
                          <pic:cNvPicPr/>
                        </pic:nvPicPr>
                        <pic:blipFill>
                          <a:blip r:embed="rId116"/>
                          <a:stretch>
                            <a:fillRect/>
                          </a:stretch>
                        </pic:blipFill>
                        <pic:spPr>
                          <a:xfrm>
                            <a:off x="2313432" y="1828652"/>
                            <a:ext cx="1568196" cy="440436"/>
                          </a:xfrm>
                          <a:prstGeom prst="rect">
                            <a:avLst/>
                          </a:prstGeom>
                        </pic:spPr>
                      </pic:pic>
                      <wps:wsp>
                        <wps:cNvPr id="3145" name="Rectangle 3145"/>
                        <wps:cNvSpPr/>
                        <wps:spPr>
                          <a:xfrm>
                            <a:off x="2396363" y="1828651"/>
                            <a:ext cx="1358442" cy="172358"/>
                          </a:xfrm>
                          <a:prstGeom prst="rect">
                            <a:avLst/>
                          </a:prstGeom>
                          <a:ln>
                            <a:noFill/>
                          </a:ln>
                        </wps:spPr>
                        <wps:txbx>
                          <w:txbxContent>
                            <w:p w14:paraId="2EF6E6BD" w14:textId="77777777" w:rsidR="009B4937" w:rsidRDefault="009B4937" w:rsidP="009B4937">
                              <w:pPr>
                                <w:spacing w:after="160" w:line="259" w:lineRule="auto"/>
                                <w:ind w:left="0" w:firstLine="0"/>
                              </w:pPr>
                              <w:r>
                                <w:rPr>
                                  <w:sz w:val="18"/>
                                </w:rPr>
                                <w:t xml:space="preserve">Review and Approve </w:t>
                              </w:r>
                            </w:p>
                          </w:txbxContent>
                        </wps:txbx>
                        <wps:bodyPr horzOverflow="overflow" vert="horz" lIns="0" tIns="0" rIns="0" bIns="0" rtlCol="0">
                          <a:noAutofit/>
                        </wps:bodyPr>
                      </wps:wsp>
                      <wps:wsp>
                        <wps:cNvPr id="3146" name="Rectangle 3146"/>
                        <wps:cNvSpPr/>
                        <wps:spPr>
                          <a:xfrm>
                            <a:off x="2396363" y="1948559"/>
                            <a:ext cx="1287297" cy="172357"/>
                          </a:xfrm>
                          <a:prstGeom prst="rect">
                            <a:avLst/>
                          </a:prstGeom>
                          <a:ln>
                            <a:noFill/>
                          </a:ln>
                        </wps:spPr>
                        <wps:txbx>
                          <w:txbxContent>
                            <w:p w14:paraId="57C12C9C" w14:textId="77777777" w:rsidR="009B4937" w:rsidRDefault="009B4937" w:rsidP="009B4937">
                              <w:pPr>
                                <w:spacing w:after="160" w:line="259" w:lineRule="auto"/>
                                <w:ind w:left="0" w:firstLine="0"/>
                              </w:pPr>
                              <w:r>
                                <w:rPr>
                                  <w:sz w:val="18"/>
                                </w:rPr>
                                <w:t xml:space="preserve">Invoices.  Return to </w:t>
                              </w:r>
                            </w:p>
                          </w:txbxContent>
                        </wps:txbx>
                        <wps:bodyPr horzOverflow="overflow" vert="horz" lIns="0" tIns="0" rIns="0" bIns="0" rtlCol="0">
                          <a:noAutofit/>
                        </wps:bodyPr>
                      </wps:wsp>
                      <wps:wsp>
                        <wps:cNvPr id="3147" name="Rectangle 3147"/>
                        <wps:cNvSpPr/>
                        <wps:spPr>
                          <a:xfrm>
                            <a:off x="2396363" y="2090291"/>
                            <a:ext cx="684238" cy="172357"/>
                          </a:xfrm>
                          <a:prstGeom prst="rect">
                            <a:avLst/>
                          </a:prstGeom>
                          <a:ln>
                            <a:noFill/>
                          </a:ln>
                        </wps:spPr>
                        <wps:txbx>
                          <w:txbxContent>
                            <w:p w14:paraId="322C58D2" w14:textId="77777777" w:rsidR="009B4937" w:rsidRDefault="009B4937" w:rsidP="009B4937">
                              <w:pPr>
                                <w:spacing w:after="160" w:line="259" w:lineRule="auto"/>
                                <w:ind w:left="0" w:firstLine="0"/>
                              </w:pPr>
                              <w:r>
                                <w:rPr>
                                  <w:sz w:val="18"/>
                                </w:rPr>
                                <w:t>Contractor</w:t>
                              </w:r>
                            </w:p>
                          </w:txbxContent>
                        </wps:txbx>
                        <wps:bodyPr horzOverflow="overflow" vert="horz" lIns="0" tIns="0" rIns="0" bIns="0" rtlCol="0">
                          <a:noAutofit/>
                        </wps:bodyPr>
                      </wps:wsp>
                      <wps:wsp>
                        <wps:cNvPr id="3148" name="Rectangle 3148"/>
                        <wps:cNvSpPr/>
                        <wps:spPr>
                          <a:xfrm>
                            <a:off x="2911475" y="2090291"/>
                            <a:ext cx="38005" cy="172357"/>
                          </a:xfrm>
                          <a:prstGeom prst="rect">
                            <a:avLst/>
                          </a:prstGeom>
                          <a:ln>
                            <a:noFill/>
                          </a:ln>
                        </wps:spPr>
                        <wps:txbx>
                          <w:txbxContent>
                            <w:p w14:paraId="5651DA7B"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0" name="Shape 3150"/>
                        <wps:cNvSpPr/>
                        <wps:spPr>
                          <a:xfrm>
                            <a:off x="4214622" y="1187811"/>
                            <a:ext cx="1816608" cy="824484"/>
                          </a:xfrm>
                          <a:custGeom>
                            <a:avLst/>
                            <a:gdLst/>
                            <a:ahLst/>
                            <a:cxnLst/>
                            <a:rect l="0" t="0" r="0" b="0"/>
                            <a:pathLst>
                              <a:path w="1816608" h="824484">
                                <a:moveTo>
                                  <a:pt x="0" y="824484"/>
                                </a:moveTo>
                                <a:lnTo>
                                  <a:pt x="1816608" y="824484"/>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52" name="Picture 3152"/>
                          <pic:cNvPicPr/>
                        </pic:nvPicPr>
                        <pic:blipFill>
                          <a:blip r:embed="rId117"/>
                          <a:stretch>
                            <a:fillRect/>
                          </a:stretch>
                        </pic:blipFill>
                        <pic:spPr>
                          <a:xfrm>
                            <a:off x="4230624" y="1244960"/>
                            <a:ext cx="1783080" cy="708660"/>
                          </a:xfrm>
                          <a:prstGeom prst="rect">
                            <a:avLst/>
                          </a:prstGeom>
                        </pic:spPr>
                      </pic:pic>
                      <wps:wsp>
                        <wps:cNvPr id="3153" name="Rectangle 3153"/>
                        <wps:cNvSpPr/>
                        <wps:spPr>
                          <a:xfrm>
                            <a:off x="4313809" y="1234946"/>
                            <a:ext cx="2118537" cy="172357"/>
                          </a:xfrm>
                          <a:prstGeom prst="rect">
                            <a:avLst/>
                          </a:prstGeom>
                          <a:ln>
                            <a:noFill/>
                          </a:ln>
                        </wps:spPr>
                        <wps:txbx>
                          <w:txbxContent>
                            <w:p w14:paraId="76050599" w14:textId="77777777" w:rsidR="009B4937" w:rsidRDefault="009B4937" w:rsidP="009B4937">
                              <w:pPr>
                                <w:spacing w:after="160" w:line="259" w:lineRule="auto"/>
                                <w:ind w:left="0" w:firstLine="0"/>
                              </w:pPr>
                              <w:r>
                                <w:rPr>
                                  <w:sz w:val="18"/>
                                </w:rPr>
                                <w:t xml:space="preserve">Provide Program, Customer and </w:t>
                              </w:r>
                            </w:p>
                          </w:txbxContent>
                        </wps:txbx>
                        <wps:bodyPr horzOverflow="overflow" vert="horz" lIns="0" tIns="0" rIns="0" bIns="0" rtlCol="0">
                          <a:noAutofit/>
                        </wps:bodyPr>
                      </wps:wsp>
                      <wps:wsp>
                        <wps:cNvPr id="3154" name="Rectangle 3154"/>
                        <wps:cNvSpPr/>
                        <wps:spPr>
                          <a:xfrm>
                            <a:off x="4313809" y="1364486"/>
                            <a:ext cx="2083268" cy="172357"/>
                          </a:xfrm>
                          <a:prstGeom prst="rect">
                            <a:avLst/>
                          </a:prstGeom>
                          <a:ln>
                            <a:noFill/>
                          </a:ln>
                        </wps:spPr>
                        <wps:txbx>
                          <w:txbxContent>
                            <w:p w14:paraId="62A6BDC4" w14:textId="77777777" w:rsidR="009B4937" w:rsidRDefault="009B4937" w:rsidP="009B4937">
                              <w:pPr>
                                <w:spacing w:after="160" w:line="259" w:lineRule="auto"/>
                                <w:ind w:left="0" w:firstLine="0"/>
                              </w:pPr>
                              <w:r>
                                <w:rPr>
                                  <w:sz w:val="18"/>
                                </w:rPr>
                                <w:t xml:space="preserve">Billing data. Provide other data, </w:t>
                              </w:r>
                            </w:p>
                          </w:txbxContent>
                        </wps:txbx>
                        <wps:bodyPr horzOverflow="overflow" vert="horz" lIns="0" tIns="0" rIns="0" bIns="0" rtlCol="0">
                          <a:noAutofit/>
                        </wps:bodyPr>
                      </wps:wsp>
                      <wps:wsp>
                        <wps:cNvPr id="3155" name="Rectangle 3155"/>
                        <wps:cNvSpPr/>
                        <wps:spPr>
                          <a:xfrm>
                            <a:off x="4313809" y="1494407"/>
                            <a:ext cx="2051193" cy="172357"/>
                          </a:xfrm>
                          <a:prstGeom prst="rect">
                            <a:avLst/>
                          </a:prstGeom>
                          <a:ln>
                            <a:noFill/>
                          </a:ln>
                        </wps:spPr>
                        <wps:txbx>
                          <w:txbxContent>
                            <w:p w14:paraId="533F8446" w14:textId="77777777" w:rsidR="009B4937" w:rsidRDefault="009B4937" w:rsidP="009B4937">
                              <w:pPr>
                                <w:spacing w:after="160" w:line="259" w:lineRule="auto"/>
                                <w:ind w:left="0" w:firstLine="0"/>
                              </w:pPr>
                              <w:r>
                                <w:rPr>
                                  <w:sz w:val="18"/>
                                </w:rPr>
                                <w:t xml:space="preserve">materials and funds as needed </w:t>
                              </w:r>
                            </w:p>
                          </w:txbxContent>
                        </wps:txbx>
                        <wps:bodyPr horzOverflow="overflow" vert="horz" lIns="0" tIns="0" rIns="0" bIns="0" rtlCol="0">
                          <a:noAutofit/>
                        </wps:bodyPr>
                      </wps:wsp>
                      <wps:wsp>
                        <wps:cNvPr id="3156" name="Rectangle 3156"/>
                        <wps:cNvSpPr/>
                        <wps:spPr>
                          <a:xfrm>
                            <a:off x="4313809" y="1636139"/>
                            <a:ext cx="1784551" cy="172357"/>
                          </a:xfrm>
                          <a:prstGeom prst="rect">
                            <a:avLst/>
                          </a:prstGeom>
                          <a:ln>
                            <a:noFill/>
                          </a:ln>
                        </wps:spPr>
                        <wps:txbx>
                          <w:txbxContent>
                            <w:p w14:paraId="286F34FD" w14:textId="77777777" w:rsidR="009B4937" w:rsidRDefault="009B4937" w:rsidP="009B4937">
                              <w:pPr>
                                <w:spacing w:after="160" w:line="259" w:lineRule="auto"/>
                                <w:ind w:left="0" w:firstLine="0"/>
                              </w:pPr>
                              <w:r>
                                <w:rPr>
                                  <w:sz w:val="18"/>
                                </w:rPr>
                                <w:t>for the conduct of the study</w:t>
                              </w:r>
                            </w:p>
                          </w:txbxContent>
                        </wps:txbx>
                        <wps:bodyPr horzOverflow="overflow" vert="horz" lIns="0" tIns="0" rIns="0" bIns="0" rtlCol="0">
                          <a:noAutofit/>
                        </wps:bodyPr>
                      </wps:wsp>
                      <wps:wsp>
                        <wps:cNvPr id="3157" name="Rectangle 3157"/>
                        <wps:cNvSpPr/>
                        <wps:spPr>
                          <a:xfrm>
                            <a:off x="5656834" y="1636139"/>
                            <a:ext cx="38005" cy="172357"/>
                          </a:xfrm>
                          <a:prstGeom prst="rect">
                            <a:avLst/>
                          </a:prstGeom>
                          <a:ln>
                            <a:noFill/>
                          </a:ln>
                        </wps:spPr>
                        <wps:txbx>
                          <w:txbxContent>
                            <w:p w14:paraId="26DF095A" w14:textId="77777777" w:rsidR="009B4937" w:rsidRDefault="009B4937" w:rsidP="009B4937">
                              <w:pPr>
                                <w:spacing w:after="160" w:line="259" w:lineRule="auto"/>
                                <w:ind w:left="0" w:firstLine="0"/>
                              </w:pPr>
                              <w:r>
                                <w:rPr>
                                  <w:sz w:val="18"/>
                                </w:rPr>
                                <w:t xml:space="preserve"> </w:t>
                              </w:r>
                            </w:p>
                          </w:txbxContent>
                        </wps:txbx>
                        <wps:bodyPr horzOverflow="overflow" vert="horz" lIns="0" tIns="0" rIns="0" bIns="0" rtlCol="0">
                          <a:noAutofit/>
                        </wps:bodyPr>
                      </wps:wsp>
                      <wps:wsp>
                        <wps:cNvPr id="3158" name="Shape 3158"/>
                        <wps:cNvSpPr/>
                        <wps:spPr>
                          <a:xfrm>
                            <a:off x="237744" y="2030328"/>
                            <a:ext cx="111252" cy="357759"/>
                          </a:xfrm>
                          <a:custGeom>
                            <a:avLst/>
                            <a:gdLst/>
                            <a:ahLst/>
                            <a:cxnLst/>
                            <a:rect l="0" t="0" r="0" b="0"/>
                            <a:pathLst>
                              <a:path w="111252" h="357759">
                                <a:moveTo>
                                  <a:pt x="0" y="0"/>
                                </a:moveTo>
                                <a:cubicBezTo>
                                  <a:pt x="0" y="70358"/>
                                  <a:pt x="25209" y="134239"/>
                                  <a:pt x="64579" y="163830"/>
                                </a:cubicBezTo>
                                <a:lnTo>
                                  <a:pt x="64579" y="80391"/>
                                </a:lnTo>
                                <a:lnTo>
                                  <a:pt x="111252" y="235712"/>
                                </a:lnTo>
                                <a:lnTo>
                                  <a:pt x="64579" y="357759"/>
                                </a:lnTo>
                                <a:lnTo>
                                  <a:pt x="64579" y="274320"/>
                                </a:lnTo>
                                <a:cubicBezTo>
                                  <a:pt x="25209" y="244856"/>
                                  <a:pt x="0" y="180975"/>
                                  <a:pt x="0" y="110617"/>
                                </a:cubicBezTo>
                                <a:lnTo>
                                  <a:pt x="0" y="0"/>
                                </a:lnTo>
                                <a:close/>
                              </a:path>
                            </a:pathLst>
                          </a:custGeom>
                          <a:ln w="0" cap="flat">
                            <a:miter lim="127000"/>
                          </a:ln>
                        </wps:spPr>
                        <wps:style>
                          <a:lnRef idx="0">
                            <a:srgbClr val="000000">
                              <a:alpha val="0"/>
                            </a:srgbClr>
                          </a:lnRef>
                          <a:fillRef idx="1">
                            <a:srgbClr val="D5E2BB"/>
                          </a:fillRef>
                          <a:effectRef idx="0">
                            <a:scrgbClr r="0" g="0" b="0"/>
                          </a:effectRef>
                          <a:fontRef idx="none"/>
                        </wps:style>
                        <wps:bodyPr/>
                      </wps:wsp>
                      <wps:wsp>
                        <wps:cNvPr id="3159" name="Shape 3159"/>
                        <wps:cNvSpPr/>
                        <wps:spPr>
                          <a:xfrm>
                            <a:off x="224269" y="1849988"/>
                            <a:ext cx="124727" cy="235712"/>
                          </a:xfrm>
                          <a:custGeom>
                            <a:avLst/>
                            <a:gdLst/>
                            <a:ahLst/>
                            <a:cxnLst/>
                            <a:rect l="0" t="0" r="0" b="0"/>
                            <a:pathLst>
                              <a:path w="124727" h="235712">
                                <a:moveTo>
                                  <a:pt x="124727" y="0"/>
                                </a:moveTo>
                                <a:lnTo>
                                  <a:pt x="124727" y="110617"/>
                                </a:lnTo>
                                <a:cubicBezTo>
                                  <a:pt x="76416" y="110617"/>
                                  <a:pt x="33630" y="161163"/>
                                  <a:pt x="18834" y="235712"/>
                                </a:cubicBezTo>
                                <a:cubicBezTo>
                                  <a:pt x="0" y="140843"/>
                                  <a:pt x="32144" y="39243"/>
                                  <a:pt x="90627" y="8636"/>
                                </a:cubicBezTo>
                                <a:cubicBezTo>
                                  <a:pt x="101651" y="2921"/>
                                  <a:pt x="113170" y="0"/>
                                  <a:pt x="124727" y="0"/>
                                </a:cubicBezTo>
                                <a:close/>
                              </a:path>
                            </a:pathLst>
                          </a:custGeom>
                          <a:ln w="0" cap="flat">
                            <a:miter lim="127000"/>
                          </a:ln>
                        </wps:spPr>
                        <wps:style>
                          <a:lnRef idx="0">
                            <a:srgbClr val="000000">
                              <a:alpha val="0"/>
                            </a:srgbClr>
                          </a:lnRef>
                          <a:fillRef idx="1">
                            <a:srgbClr val="ACB696"/>
                          </a:fillRef>
                          <a:effectRef idx="0">
                            <a:scrgbClr r="0" g="0" b="0"/>
                          </a:effectRef>
                          <a:fontRef idx="none"/>
                        </wps:style>
                        <wps:bodyPr/>
                      </wps:wsp>
                      <wps:wsp>
                        <wps:cNvPr id="3160" name="Shape 3160"/>
                        <wps:cNvSpPr/>
                        <wps:spPr>
                          <a:xfrm>
                            <a:off x="237744" y="1849988"/>
                            <a:ext cx="111252" cy="538099"/>
                          </a:xfrm>
                          <a:custGeom>
                            <a:avLst/>
                            <a:gdLst/>
                            <a:ahLst/>
                            <a:cxnLst/>
                            <a:rect l="0" t="0" r="0" b="0"/>
                            <a:pathLst>
                              <a:path w="111252" h="538099">
                                <a:moveTo>
                                  <a:pt x="0" y="180340"/>
                                </a:moveTo>
                                <a:cubicBezTo>
                                  <a:pt x="0" y="250698"/>
                                  <a:pt x="25209" y="314579"/>
                                  <a:pt x="64579" y="344170"/>
                                </a:cubicBezTo>
                                <a:lnTo>
                                  <a:pt x="64579" y="260731"/>
                                </a:lnTo>
                                <a:lnTo>
                                  <a:pt x="111252" y="416052"/>
                                </a:lnTo>
                                <a:lnTo>
                                  <a:pt x="64579" y="538099"/>
                                </a:lnTo>
                                <a:lnTo>
                                  <a:pt x="64579" y="454660"/>
                                </a:lnTo>
                                <a:cubicBezTo>
                                  <a:pt x="25209" y="425196"/>
                                  <a:pt x="0" y="361315"/>
                                  <a:pt x="0" y="290957"/>
                                </a:cubicBezTo>
                                <a:lnTo>
                                  <a:pt x="0" y="180340"/>
                                </a:lnTo>
                                <a:cubicBezTo>
                                  <a:pt x="0" y="80772"/>
                                  <a:pt x="49809" y="0"/>
                                  <a:pt x="111252" y="0"/>
                                </a:cubicBezTo>
                                <a:lnTo>
                                  <a:pt x="111252" y="110617"/>
                                </a:lnTo>
                                <a:cubicBezTo>
                                  <a:pt x="62941" y="110617"/>
                                  <a:pt x="20155" y="161163"/>
                                  <a:pt x="5359" y="235712"/>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1" name="Shape 3161"/>
                        <wps:cNvSpPr/>
                        <wps:spPr>
                          <a:xfrm>
                            <a:off x="1162812" y="1780012"/>
                            <a:ext cx="118872" cy="356870"/>
                          </a:xfrm>
                          <a:custGeom>
                            <a:avLst/>
                            <a:gdLst/>
                            <a:ahLst/>
                            <a:cxnLst/>
                            <a:rect l="0" t="0" r="0" b="0"/>
                            <a:pathLst>
                              <a:path w="118872" h="356870">
                                <a:moveTo>
                                  <a:pt x="39624" y="0"/>
                                </a:moveTo>
                                <a:lnTo>
                                  <a:pt x="39624" y="48640"/>
                                </a:lnTo>
                                <a:cubicBezTo>
                                  <a:pt x="87122" y="75311"/>
                                  <a:pt x="118872" y="146558"/>
                                  <a:pt x="118872" y="226440"/>
                                </a:cubicBezTo>
                                <a:lnTo>
                                  <a:pt x="118872" y="356870"/>
                                </a:lnTo>
                                <a:cubicBezTo>
                                  <a:pt x="118872" y="276987"/>
                                  <a:pt x="87122" y="205740"/>
                                  <a:pt x="39624" y="179070"/>
                                </a:cubicBezTo>
                                <a:lnTo>
                                  <a:pt x="39624" y="227838"/>
                                </a:lnTo>
                                <a:lnTo>
                                  <a:pt x="0" y="103124"/>
                                </a:lnTo>
                                <a:lnTo>
                                  <a:pt x="39624" y="0"/>
                                </a:lnTo>
                                <a:close/>
                              </a:path>
                            </a:pathLst>
                          </a:custGeom>
                          <a:ln w="0" cap="flat">
                            <a:miter lim="101600"/>
                          </a:ln>
                        </wps:spPr>
                        <wps:style>
                          <a:lnRef idx="0">
                            <a:srgbClr val="000000">
                              <a:alpha val="0"/>
                            </a:srgbClr>
                          </a:lnRef>
                          <a:fillRef idx="1">
                            <a:srgbClr val="B8CCE3"/>
                          </a:fillRef>
                          <a:effectRef idx="0">
                            <a:scrgbClr r="0" g="0" b="0"/>
                          </a:effectRef>
                          <a:fontRef idx="none"/>
                        </wps:style>
                        <wps:bodyPr/>
                      </wps:wsp>
                      <wps:wsp>
                        <wps:cNvPr id="3162" name="Shape 3162"/>
                        <wps:cNvSpPr/>
                        <wps:spPr>
                          <a:xfrm>
                            <a:off x="1162812" y="2071730"/>
                            <a:ext cx="134239" cy="253746"/>
                          </a:xfrm>
                          <a:custGeom>
                            <a:avLst/>
                            <a:gdLst/>
                            <a:ahLst/>
                            <a:cxnLst/>
                            <a:rect l="0" t="0" r="0" b="0"/>
                            <a:pathLst>
                              <a:path w="134239" h="253746">
                                <a:moveTo>
                                  <a:pt x="111506" y="0"/>
                                </a:moveTo>
                                <a:cubicBezTo>
                                  <a:pt x="134239" y="97663"/>
                                  <a:pt x="102743" y="206121"/>
                                  <a:pt x="41148" y="242062"/>
                                </a:cubicBezTo>
                                <a:cubicBezTo>
                                  <a:pt x="27940" y="249809"/>
                                  <a:pt x="13970" y="253746"/>
                                  <a:pt x="0" y="253746"/>
                                </a:cubicBezTo>
                                <a:lnTo>
                                  <a:pt x="0" y="123317"/>
                                </a:lnTo>
                                <a:cubicBezTo>
                                  <a:pt x="49784" y="123317"/>
                                  <a:pt x="94361" y="74041"/>
                                  <a:pt x="111506" y="0"/>
                                </a:cubicBezTo>
                                <a:close/>
                              </a:path>
                            </a:pathLst>
                          </a:custGeom>
                          <a:ln w="0" cap="flat">
                            <a:miter lim="101600"/>
                          </a:ln>
                        </wps:spPr>
                        <wps:style>
                          <a:lnRef idx="0">
                            <a:srgbClr val="000000">
                              <a:alpha val="0"/>
                            </a:srgbClr>
                          </a:lnRef>
                          <a:fillRef idx="1">
                            <a:srgbClr val="93A3B7"/>
                          </a:fillRef>
                          <a:effectRef idx="0">
                            <a:scrgbClr r="0" g="0" b="0"/>
                          </a:effectRef>
                          <a:fontRef idx="none"/>
                        </wps:style>
                        <wps:bodyPr/>
                      </wps:wsp>
                      <wps:wsp>
                        <wps:cNvPr id="3163" name="Shape 3163"/>
                        <wps:cNvSpPr/>
                        <wps:spPr>
                          <a:xfrm>
                            <a:off x="1162812" y="1780012"/>
                            <a:ext cx="118872" cy="545465"/>
                          </a:xfrm>
                          <a:custGeom>
                            <a:avLst/>
                            <a:gdLst/>
                            <a:ahLst/>
                            <a:cxnLst/>
                            <a:rect l="0" t="0" r="0" b="0"/>
                            <a:pathLst>
                              <a:path w="118872" h="545465">
                                <a:moveTo>
                                  <a:pt x="118872" y="356870"/>
                                </a:moveTo>
                                <a:cubicBezTo>
                                  <a:pt x="118872" y="276987"/>
                                  <a:pt x="87122" y="205740"/>
                                  <a:pt x="39624" y="179070"/>
                                </a:cubicBezTo>
                                <a:lnTo>
                                  <a:pt x="39624" y="227838"/>
                                </a:lnTo>
                                <a:lnTo>
                                  <a:pt x="0" y="103124"/>
                                </a:lnTo>
                                <a:lnTo>
                                  <a:pt x="39624" y="0"/>
                                </a:lnTo>
                                <a:lnTo>
                                  <a:pt x="39624" y="48640"/>
                                </a:lnTo>
                                <a:cubicBezTo>
                                  <a:pt x="87122" y="75311"/>
                                  <a:pt x="118872" y="146558"/>
                                  <a:pt x="118872" y="226440"/>
                                </a:cubicBezTo>
                                <a:lnTo>
                                  <a:pt x="118872" y="356870"/>
                                </a:lnTo>
                                <a:cubicBezTo>
                                  <a:pt x="118872" y="461009"/>
                                  <a:pt x="65659" y="545465"/>
                                  <a:pt x="0" y="545465"/>
                                </a:cubicBezTo>
                                <a:lnTo>
                                  <a:pt x="0" y="415036"/>
                                </a:lnTo>
                                <a:cubicBezTo>
                                  <a:pt x="49784" y="415036"/>
                                  <a:pt x="94361" y="365759"/>
                                  <a:pt x="111506" y="291719"/>
                                </a:cubicBezTo>
                              </a:path>
                            </a:pathLst>
                          </a:custGeom>
                          <a:ln w="9144" cap="flat">
                            <a:miter lim="101600"/>
                          </a:ln>
                        </wps:spPr>
                        <wps:style>
                          <a:lnRef idx="1">
                            <a:srgbClr val="000000"/>
                          </a:lnRef>
                          <a:fillRef idx="0">
                            <a:srgbClr val="000000">
                              <a:alpha val="0"/>
                            </a:srgbClr>
                          </a:fillRef>
                          <a:effectRef idx="0">
                            <a:scrgbClr r="0" g="0" b="0"/>
                          </a:effectRef>
                          <a:fontRef idx="none"/>
                        </wps:style>
                        <wps:bodyPr/>
                      </wps:wsp>
                      <wps:wsp>
                        <wps:cNvPr id="3165" name="Shape 3165"/>
                        <wps:cNvSpPr/>
                        <wps:spPr>
                          <a:xfrm>
                            <a:off x="4214622" y="2765150"/>
                            <a:ext cx="1816608" cy="545592"/>
                          </a:xfrm>
                          <a:custGeom>
                            <a:avLst/>
                            <a:gdLst/>
                            <a:ahLst/>
                            <a:cxnLst/>
                            <a:rect l="0" t="0" r="0" b="0"/>
                            <a:pathLst>
                              <a:path w="1816608" h="545592">
                                <a:moveTo>
                                  <a:pt x="0" y="545592"/>
                                </a:moveTo>
                                <a:lnTo>
                                  <a:pt x="1816608" y="545592"/>
                                </a:lnTo>
                                <a:lnTo>
                                  <a:pt x="1816608"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167" name="Picture 3167"/>
                          <pic:cNvPicPr/>
                        </pic:nvPicPr>
                        <pic:blipFill>
                          <a:blip r:embed="rId118"/>
                          <a:stretch>
                            <a:fillRect/>
                          </a:stretch>
                        </pic:blipFill>
                        <pic:spPr>
                          <a:xfrm>
                            <a:off x="4230624" y="2820776"/>
                            <a:ext cx="1783080" cy="431292"/>
                          </a:xfrm>
                          <a:prstGeom prst="rect">
                            <a:avLst/>
                          </a:prstGeom>
                        </pic:spPr>
                      </pic:pic>
                      <wps:wsp>
                        <wps:cNvPr id="3168" name="Rectangle 3168"/>
                        <wps:cNvSpPr/>
                        <wps:spPr>
                          <a:xfrm>
                            <a:off x="4313809" y="2809619"/>
                            <a:ext cx="2051497" cy="172357"/>
                          </a:xfrm>
                          <a:prstGeom prst="rect">
                            <a:avLst/>
                          </a:prstGeom>
                          <a:ln>
                            <a:noFill/>
                          </a:ln>
                        </wps:spPr>
                        <wps:txbx>
                          <w:txbxContent>
                            <w:p w14:paraId="3E543551" w14:textId="77777777" w:rsidR="009B4937" w:rsidRDefault="009B4937" w:rsidP="009B4937">
                              <w:pPr>
                                <w:spacing w:after="160" w:line="259" w:lineRule="auto"/>
                                <w:ind w:left="0" w:firstLine="0"/>
                              </w:pPr>
                              <w:r>
                                <w:rPr>
                                  <w:sz w:val="18"/>
                                </w:rPr>
                                <w:t xml:space="preserve">Make Payments to Contractors </w:t>
                              </w:r>
                            </w:p>
                          </w:txbxContent>
                        </wps:txbx>
                        <wps:bodyPr horzOverflow="overflow" vert="horz" lIns="0" tIns="0" rIns="0" bIns="0" rtlCol="0">
                          <a:noAutofit/>
                        </wps:bodyPr>
                      </wps:wsp>
                      <wps:wsp>
                        <wps:cNvPr id="3169" name="Rectangle 3169"/>
                        <wps:cNvSpPr/>
                        <wps:spPr>
                          <a:xfrm>
                            <a:off x="4313809" y="2972687"/>
                            <a:ext cx="1676009" cy="172357"/>
                          </a:xfrm>
                          <a:prstGeom prst="rect">
                            <a:avLst/>
                          </a:prstGeom>
                          <a:ln>
                            <a:noFill/>
                          </a:ln>
                        </wps:spPr>
                        <wps:txbx>
                          <w:txbxContent>
                            <w:p w14:paraId="507B96EA" w14:textId="77777777" w:rsidR="009B4937" w:rsidRDefault="009B4937" w:rsidP="009B4937">
                              <w:pPr>
                                <w:spacing w:after="160" w:line="259" w:lineRule="auto"/>
                                <w:ind w:left="0" w:firstLine="0"/>
                              </w:pPr>
                              <w:r>
                                <w:rPr>
                                  <w:sz w:val="18"/>
                                </w:rPr>
                                <w:t>on Receipt of Approved In</w:t>
                              </w:r>
                            </w:p>
                          </w:txbxContent>
                        </wps:txbx>
                        <wps:bodyPr horzOverflow="overflow" vert="horz" lIns="0" tIns="0" rIns="0" bIns="0" rtlCol="0">
                          <a:noAutofit/>
                        </wps:bodyPr>
                      </wps:wsp>
                      <wps:wsp>
                        <wps:cNvPr id="3170" name="Rectangle 3170"/>
                        <wps:cNvSpPr/>
                        <wps:spPr>
                          <a:xfrm>
                            <a:off x="5576062" y="2972687"/>
                            <a:ext cx="334746" cy="172357"/>
                          </a:xfrm>
                          <a:prstGeom prst="rect">
                            <a:avLst/>
                          </a:prstGeom>
                          <a:ln>
                            <a:noFill/>
                          </a:ln>
                        </wps:spPr>
                        <wps:txbx>
                          <w:txbxContent>
                            <w:p w14:paraId="73E3DE4D" w14:textId="77777777" w:rsidR="009B4937" w:rsidRDefault="009B4937" w:rsidP="009B4937">
                              <w:pPr>
                                <w:spacing w:after="160" w:line="259" w:lineRule="auto"/>
                                <w:ind w:left="0" w:firstLine="0"/>
                              </w:pPr>
                              <w:r>
                                <w:rPr>
                                  <w:sz w:val="18"/>
                                </w:rPr>
                                <w:t>voice</w:t>
                              </w:r>
                            </w:p>
                          </w:txbxContent>
                        </wps:txbx>
                        <wps:bodyPr horzOverflow="overflow" vert="horz" lIns="0" tIns="0" rIns="0" bIns="0" rtlCol="0">
                          <a:noAutofit/>
                        </wps:bodyPr>
                      </wps:wsp>
                      <wps:wsp>
                        <wps:cNvPr id="3171" name="Rectangle 3171"/>
                        <wps:cNvSpPr/>
                        <wps:spPr>
                          <a:xfrm>
                            <a:off x="5827522" y="2941638"/>
                            <a:ext cx="50673" cy="224466"/>
                          </a:xfrm>
                          <a:prstGeom prst="rect">
                            <a:avLst/>
                          </a:prstGeom>
                          <a:ln>
                            <a:noFill/>
                          </a:ln>
                        </wps:spPr>
                        <wps:txbx>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022E72BC" id="Group 31146" o:spid="_x0000_s1328" style="width:506.8pt;height:260.7pt;mso-position-horizontal-relative:char;mso-position-vertical-relative:line" coordorigin="-40" coordsize="64364,331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">
                <v:rect id="Rectangle 2907" o:spid="_x0000_s1329" style="position:absolute;left:8978;width:4225;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" filled="f" stroked="f">
                  <v:textbox inset="0,0,0,0">
                    <w:txbxContent>
                      <w:p w14:paraId="1391CBD6" w14:textId="243E02F7" w:rsidR="009B4937" w:rsidRDefault="009B4937" w:rsidP="009B4937">
                        <w:pPr>
                          <w:spacing w:after="160" w:line="259" w:lineRule="auto"/>
                          <w:ind w:left="0" w:firstLine="0"/>
                        </w:pPr>
                        <w:r>
                          <w:t xml:space="preserve"> </w:t>
                        </w:r>
                      </w:p>
                    </w:txbxContent>
                  </v:textbox>
                </v:rect>
                <v:rect id="Rectangle 2908" o:spid="_x0000_s1330" style="position:absolute;left:12164;width:15184;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" filled="f" stroked="f">
                  <v:textbox inset="0,0,0,0">
                    <w:txbxContent>
                      <w:p w14:paraId="5B45984C" w14:textId="7A0486B5" w:rsidR="009B4937" w:rsidRDefault="009B4937" w:rsidP="009B4937">
                        <w:pPr>
                          <w:spacing w:after="160" w:line="259" w:lineRule="auto"/>
                          <w:ind w:left="0" w:firstLine="0"/>
                        </w:pPr>
                      </w:p>
                    </w:txbxContent>
                  </v:textbox>
                </v:rect>
                <v:rect id="Rectangle 2909" o:spid="_x0000_s1331" style="position:absolute;left:23582;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" filled="f" stroked="f">
                  <v:textbox inset="0,0,0,0">
                    <w:txbxContent>
                      <w:p w14:paraId="17F0875C" w14:textId="77777777" w:rsidR="009B4937" w:rsidRDefault="009B4937" w:rsidP="009B4937">
                        <w:pPr>
                          <w:spacing w:after="160" w:line="259" w:lineRule="auto"/>
                          <w:ind w:left="0" w:firstLine="0"/>
                        </w:pPr>
                        <w:r>
                          <w:t xml:space="preserve"> </w:t>
                        </w:r>
                      </w:p>
                    </w:txbxContent>
                  </v:textbox>
                </v:rect>
                <v:shape id="Shape 3060" o:spid="_x0000_s1332" style="position:absolute;left:30952;top:16290;width:76;height:14117;visibility:visible;mso-wrap-style:square;v-text-anchor:top" coordsize="7620,141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" path="m,l7620,1411732e" filled="f" strokeweight=".72pt">
                  <v:path arrowok="t" textboxrect="0,0,7620,1411732"/>
                </v:shape>
                <v:shape id="Picture 3062" o:spid="_x0000_s1333" type="#_x0000_t75" style="position:absolute;top:2894;width:52745;height:2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">
                  <v:imagedata r:id="rId119" o:title=""/>
                </v:shape>
                <v:rect id="Rectangle 3063" o:spid="_x0000_s1334" style="position:absolute;left:18111;top:2788;width:1284;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" filled="f" stroked="f">
                  <v:textbox inset="0,0,0,0">
                    <w:txbxContent>
                      <w:p w14:paraId="01858F8B" w14:textId="77777777" w:rsidR="009B4937" w:rsidRDefault="009B4937" w:rsidP="009B4937">
                        <w:pPr>
                          <w:spacing w:after="160" w:line="259" w:lineRule="auto"/>
                          <w:ind w:left="0" w:firstLine="0"/>
                        </w:pPr>
                        <w:r>
                          <w:t>Fi</w:t>
                        </w:r>
                      </w:p>
                    </w:txbxContent>
                  </v:textbox>
                </v:rect>
                <v:rect id="Rectangle 3064" o:spid="_x0000_s1335" style="position:absolute;left:19071;top:2788;width:465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" filled="f" stroked="f">
                  <v:textbox inset="0,0,0,0">
                    <w:txbxContent>
                      <w:p w14:paraId="7BE08708" w14:textId="77777777" w:rsidR="009B4937" w:rsidRDefault="009B4937" w:rsidP="009B4937">
                        <w:pPr>
                          <w:spacing w:after="160" w:line="259" w:lineRule="auto"/>
                          <w:ind w:left="0" w:firstLine="0"/>
                        </w:pPr>
                        <w:r>
                          <w:t>gure 4</w:t>
                        </w:r>
                      </w:p>
                    </w:txbxContent>
                  </v:textbox>
                </v:rect>
                <v:rect id="Rectangle 30312" o:spid="_x0000_s1336" style="position:absolute;left:22576;top:2788;width:406;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" filled="f" stroked="f">
                  <v:textbox inset="0,0,0,0">
                    <w:txbxContent>
                      <w:p w14:paraId="6FA93F4E" w14:textId="77777777" w:rsidR="009B4937" w:rsidRDefault="009B4937" w:rsidP="009B4937">
                        <w:pPr>
                          <w:spacing w:after="160" w:line="259" w:lineRule="auto"/>
                          <w:ind w:left="0" w:firstLine="0"/>
                        </w:pPr>
                        <w:r>
                          <w:t>:</w:t>
                        </w:r>
                      </w:p>
                    </w:txbxContent>
                  </v:textbox>
                </v:rect>
                <v:rect id="Rectangle 30313" o:spid="_x0000_s1337" style="position:absolute;left:22881;top:2788;width:15587;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" filled="f" stroked="f">
                  <v:textbox inset="0,0,0,0">
                    <w:txbxContent>
                      <w:p w14:paraId="4AEE9363" w14:textId="77777777" w:rsidR="009B4937" w:rsidRDefault="009B4937" w:rsidP="009B4937">
                        <w:pPr>
                          <w:spacing w:after="160" w:line="259" w:lineRule="auto"/>
                          <w:ind w:left="0" w:firstLine="0"/>
                        </w:pPr>
                        <w:r>
                          <w:t xml:space="preserve"> Project Management</w:t>
                        </w:r>
                      </w:p>
                    </w:txbxContent>
                  </v:textbox>
                </v:rect>
                <v:rect id="Rectangle 3066" o:spid="_x0000_s1338" style="position:absolute;left:34618;top:2788;width:421;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" filled="f" stroked="f">
                  <v:textbox inset="0,0,0,0">
                    <w:txbxContent>
                      <w:p w14:paraId="3D992724" w14:textId="77777777" w:rsidR="009B4937" w:rsidRDefault="009B4937" w:rsidP="009B4937">
                        <w:pPr>
                          <w:spacing w:after="160" w:line="259" w:lineRule="auto"/>
                          <w:ind w:left="0" w:firstLine="0"/>
                        </w:pPr>
                        <w:r>
                          <w:t xml:space="preserve"> </w:t>
                        </w:r>
                      </w:p>
                    </w:txbxContent>
                  </v:textbox>
                </v:rect>
                <v:shape id="Picture 3068" o:spid="_x0000_s1339" type="#_x0000_t75" style="position:absolute;left:60;top:6185;width:18045;height:44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">
                  <v:imagedata r:id="rId120" o:title=""/>
                </v:shape>
                <v:shape id="Picture 3070" o:spid="_x0000_s1340" type="#_x0000_t75" style="position:absolute;left:17907;top:6719;width:76;height:3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">
                  <v:imagedata r:id="rId121" o:title=""/>
                </v:shape>
                <v:shape id="Picture 31767" o:spid="_x0000_s1341" type="#_x0000_t75" style="position:absolute;left:-40;top:5942;width:17952;height:4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">
                  <v:imagedata r:id="rId122" o:title=""/>
                </v:shape>
                <v:shape id="Shape 3072" o:spid="_x0000_s1342" style="position:absolute;left:15;top:6003;width:17892;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" path="m,429768r1789176,l1789176,,,,,429768xe" filled="f" strokecolor="#94b3d6" strokeweight=".96pt">
                  <v:stroke miterlimit="66585f" joinstyle="miter"/>
                  <v:path arrowok="t" textboxrect="0,0,1789176,429768"/>
                </v:shape>
                <v:shape id="Picture 3074" o:spid="_x0000_s1343" type="#_x0000_t75" style="position:absolute;left:76;top:6475;width:17770;height:3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">
                  <v:imagedata r:id="rId123" o:title=""/>
                </v:shape>
                <v:rect id="Rectangle 3075" o:spid="_x0000_s1344" style="position:absolute;left:1679;top:6464;width:19349;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" filled="f" stroked="f">
                  <v:textbox inset="0,0,0,0">
                    <w:txbxContent>
                      <w:p w14:paraId="377F5251" w14:textId="77777777" w:rsidR="009B4937" w:rsidRDefault="009B4937" w:rsidP="009B4937">
                        <w:pPr>
                          <w:spacing w:after="160" w:line="259" w:lineRule="auto"/>
                          <w:ind w:left="0" w:firstLine="0"/>
                        </w:pPr>
                        <w:r>
                          <w:rPr>
                            <w:rFonts w:ascii="Cambria" w:eastAsia="Cambria" w:hAnsi="Cambria" w:cs="Cambria"/>
                          </w:rPr>
                          <w:t>EEB Evaluation Committee</w:t>
                        </w:r>
                      </w:p>
                    </w:txbxContent>
                  </v:textbox>
                </v:rect>
                <v:rect id="Rectangle 3076" o:spid="_x0000_s1345" style="position:absolute;left:16252;top:6464;width:370;height:19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" filled="f" stroked="f">
                  <v:textbox inset="0,0,0,0">
                    <w:txbxContent>
                      <w:p w14:paraId="2A85B6C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78" o:spid="_x0000_s1346" type="#_x0000_t75" style="position:absolute;left:22067;top:6094;width:1807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">
                  <v:imagedata r:id="rId124" o:title=""/>
                </v:shape>
                <v:shape id="Picture 3080" o:spid="_x0000_s1347" type="#_x0000_t75" style="position:absolute;left:39944;top:6627;width:76;height:3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">
                  <v:imagedata r:id="rId125" o:title=""/>
                </v:shape>
                <v:shape id="Picture 31768" o:spid="_x0000_s1348" type="#_x0000_t75" style="position:absolute;left:21965;top:5840;width:17984;height:4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">
                  <v:imagedata r:id="rId126" o:title=""/>
                </v:shape>
                <v:shape id="Shape 3082" o:spid="_x0000_s1349" style="position:absolute;left:22021;top:5911;width:17923;height:4298;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" path="m,429768r1792224,l1792224,,,,,429768xe" filled="f" strokecolor="#c2d59b" strokeweight=".96pt">
                  <v:stroke miterlimit="66585f" joinstyle="miter"/>
                  <v:path arrowok="t" textboxrect="0,0,1792224,429768"/>
                </v:shape>
                <v:shape id="Picture 3084" o:spid="_x0000_s1350" type="#_x0000_t75" style="position:absolute;left:22082;top:6384;width:17801;height:3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">
                  <v:imagedata r:id="rId123" o:title=""/>
                </v:shape>
                <v:rect id="Rectangle 3085" o:spid="_x0000_s1351" style="position:absolute;left:22912;top:6388;width:334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" filled="f" stroked="f">
                  <v:textbox inset="0,0,0,0">
                    <w:txbxContent>
                      <w:p w14:paraId="66C1E9D3" w14:textId="77777777" w:rsidR="009B4937" w:rsidRDefault="009B4937" w:rsidP="009B4937">
                        <w:pPr>
                          <w:spacing w:after="160" w:line="259" w:lineRule="auto"/>
                          <w:ind w:left="0" w:firstLine="0"/>
                        </w:pPr>
                        <w:r>
                          <w:rPr>
                            <w:rFonts w:ascii="Cambria" w:eastAsia="Cambria" w:hAnsi="Cambria" w:cs="Cambria"/>
                          </w:rPr>
                          <w:t xml:space="preserve">EEB </w:t>
                        </w:r>
                      </w:p>
                    </w:txbxContent>
                  </v:textbox>
                </v:rect>
                <v:rect id="Rectangle 3086" o:spid="_x0000_s1352" style="position:absolute;left:25426;top:6388;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" filled="f" stroked="f">
                  <v:textbox inset="0,0,0,0">
                    <w:txbxContent>
                      <w:p w14:paraId="38343552" w14:textId="77777777" w:rsidR="009B4937" w:rsidRDefault="009B4937" w:rsidP="009B4937">
                        <w:pPr>
                          <w:spacing w:after="160" w:line="259" w:lineRule="auto"/>
                          <w:ind w:left="0" w:firstLine="0"/>
                        </w:pPr>
                        <w:r>
                          <w:rPr>
                            <w:rFonts w:ascii="Cambria" w:eastAsia="Cambria" w:hAnsi="Cambria" w:cs="Cambria"/>
                          </w:rPr>
                          <w:t xml:space="preserve">Evaluation </w:t>
                        </w:r>
                      </w:p>
                    </w:txbxContent>
                  </v:textbox>
                </v:rect>
                <v:rect id="Rectangle 3087" o:spid="_x0000_s1353" style="position:absolute;left:22912;top:8095;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" filled="f" stroked="f">
                  <v:textbox inset="0,0,0,0">
                    <w:txbxContent>
                      <w:p w14:paraId="45EE5352" w14:textId="77777777" w:rsidR="009B4937" w:rsidRDefault="009B4937" w:rsidP="009B4937">
                        <w:pPr>
                          <w:spacing w:after="160" w:line="259" w:lineRule="auto"/>
                          <w:ind w:left="0" w:firstLine="0"/>
                        </w:pPr>
                        <w:r>
                          <w:rPr>
                            <w:rFonts w:ascii="Cambria" w:eastAsia="Cambria" w:hAnsi="Cambria" w:cs="Cambria"/>
                          </w:rPr>
                          <w:t>Administrator</w:t>
                        </w:r>
                      </w:p>
                    </w:txbxContent>
                  </v:textbox>
                </v:rect>
                <v:rect id="Rectangle 3088" o:spid="_x0000_s1354" style="position:absolute;left:30608;top:8095;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" filled="f" stroked="f">
                  <v:textbox inset="0,0,0,0">
                    <w:txbxContent>
                      <w:p w14:paraId="62FF4408"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Picture 3090" o:spid="_x0000_s1355" type="#_x0000_t75" style="position:absolute;left:43037;top:5987;width:17465;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">
                  <v:imagedata r:id="rId127" o:title=""/>
                </v:shape>
                <v:shape id="Picture 3092" o:spid="_x0000_s1356" type="#_x0000_t75" style="position:absolute;left:60304;top:6536;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">
                  <v:imagedata r:id="rId128" o:title=""/>
                </v:shape>
                <v:shape id="Picture 31769" o:spid="_x0000_s1357" type="#_x0000_t75" style="position:absolute;left:42946;top:5749;width:1737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">
                  <v:imagedata r:id="rId129" o:title=""/>
                </v:shape>
                <v:shape id="Shape 3094" o:spid="_x0000_s1358" style="position:absolute;left:42992;top:5804;width:17312;height:4298;visibility:visible;mso-wrap-style:square;v-text-anchor:top" coordsize="1731265,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" path="m,429768r1731265,l1731265,,,,,429768xe" filled="f" strokecolor="#d99493" strokeweight=".96pt">
                  <v:stroke miterlimit="66585f" joinstyle="miter"/>
                  <v:path arrowok="t" textboxrect="0,0,1731265,429768"/>
                </v:shape>
                <v:shape id="Picture 3096" o:spid="_x0000_s1359" type="#_x0000_t75" style="position:absolute;left:43037;top:6292;width:17191;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">
                  <v:imagedata r:id="rId130" o:title=""/>
                </v:shape>
                <v:rect id="Rectangle 3097" o:spid="_x0000_s1360" style="position:absolute;left:44997;top:6297;width:17639;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" filled="f" stroked="f">
                  <v:textbox inset="0,0,0,0">
                    <w:txbxContent>
                      <w:p w14:paraId="75E1DF8A" w14:textId="77777777" w:rsidR="009B4937" w:rsidRDefault="009B4937" w:rsidP="009B4937">
                        <w:pPr>
                          <w:spacing w:after="160" w:line="259" w:lineRule="auto"/>
                          <w:ind w:left="0" w:firstLine="0"/>
                        </w:pPr>
                        <w:r>
                          <w:rPr>
                            <w:rFonts w:ascii="Cambria" w:eastAsia="Cambria" w:hAnsi="Cambria" w:cs="Cambria"/>
                          </w:rPr>
                          <w:t>Program Administrators</w:t>
                        </w:r>
                      </w:p>
                    </w:txbxContent>
                  </v:textbox>
                </v:rect>
                <v:rect id="Rectangle 3098" o:spid="_x0000_s1361" style="position:absolute;left:58290;top:6297;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" filled="f" stroked="f">
                  <v:textbox inset="0,0,0,0">
                    <w:txbxContent>
                      <w:p w14:paraId="75499BE7" w14:textId="77777777" w:rsidR="009B4937" w:rsidRDefault="009B4937" w:rsidP="009B4937">
                        <w:pPr>
                          <w:spacing w:after="160" w:line="259" w:lineRule="auto"/>
                          <w:ind w:left="0" w:firstLine="0"/>
                        </w:pPr>
                        <w:r>
                          <w:rPr>
                            <w:rFonts w:ascii="Cambria" w:eastAsia="Cambria" w:hAnsi="Cambria" w:cs="Cambria"/>
                          </w:rPr>
                          <w:t xml:space="preserve"> </w:t>
                        </w:r>
                      </w:p>
                    </w:txbxContent>
                  </v:textbox>
                </v:rect>
                <v:shape id="Shape 32633" o:spid="_x0000_s1362"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" path="m,l1601724,r,457200l,457200,,e" stroked="f" strokeweight="0">
                  <v:stroke miterlimit="83231f" joinstyle="miter"/>
                  <v:path arrowok="t" textboxrect="0,0,1601724,457200"/>
                </v:shape>
                <v:shape id="Shape 3100" o:spid="_x0000_s1363" style="position:absolute;left:22959;top:11725;width:16017;height:4572;visibility:visible;mso-wrap-style:square;v-text-anchor:top" coordsize="1601724,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" path="m,457200r1601724,l1601724,,,,,457200xe" filled="f" strokecolor="#9bba58" strokeweight="2.52pt">
                  <v:stroke miterlimit="66585f" joinstyle="miter"/>
                  <v:path arrowok="t" textboxrect="0,0,1601724,457200"/>
                </v:shape>
                <v:shape id="Picture 3102" o:spid="_x0000_s1364" type="#_x0000_t75" style="position:absolute;left:23119;top:12297;width:15682;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">
                  <v:imagedata r:id="rId99" o:title=""/>
                </v:shape>
                <v:rect id="Rectangle 3103" o:spid="_x0000_s1365" style="position:absolute;left:23263;top:12191;width:1533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" filled="f" stroked="f">
                  <v:textbox inset="0,0,0,0">
                    <w:txbxContent>
                      <w:p w14:paraId="23EEE6FA" w14:textId="35BE0831" w:rsidR="009B4937" w:rsidRDefault="009B4937" w:rsidP="009B4937">
                        <w:pPr>
                          <w:spacing w:after="160" w:line="259" w:lineRule="auto"/>
                          <w:ind w:left="0" w:firstLine="0"/>
                        </w:pPr>
                        <w:r>
                          <w:rPr>
                            <w:sz w:val="18"/>
                          </w:rPr>
                          <w:t xml:space="preserve">Manage Contract </w:t>
                        </w:r>
                        <w:r w:rsidR="00064F5F">
                          <w:rPr>
                            <w:sz w:val="18"/>
                          </w:rPr>
                          <w:t>Performance.</w:t>
                        </w:r>
                      </w:p>
                    </w:txbxContent>
                  </v:textbox>
                </v:rect>
                <v:rect id="Rectangle 3104" o:spid="_x0000_s1366" style="position:absolute;left:23209;top:13604;width:16212;height:4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CW/xwAAAN0AAAAPAAAAZHJzL2Rvd25yZXYueG1sRI9Ba8JA&#10;FITvBf/D8gRvdaOW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DHAJb/HAAAA3QAA&#10;AA8AAAAAAAAAAAAAAAAABwIAAGRycy9kb3ducmV2LnhtbFBLBQYAAAAAAwADALcAAAD7AgAAAAA=&#10;" filled="f" stroked="f">
                  <v:textbox inset="0,0,0,0">
                    <w:txbxContent>
                      <w:p w14:paraId="1F1FDA9E" w14:textId="1AB0CAD0" w:rsidR="009B4937" w:rsidRDefault="00064F5F" w:rsidP="009B4937">
                        <w:pPr>
                          <w:spacing w:after="160" w:line="259" w:lineRule="auto"/>
                          <w:ind w:left="0" w:firstLine="0"/>
                        </w:pPr>
                        <w:r>
                          <w:rPr>
                            <w:sz w:val="18"/>
                          </w:rPr>
                          <w:t>Determine if interim communications needed</w:t>
                        </w:r>
                      </w:p>
                    </w:txbxContent>
                  </v:textbox>
                </v:rect>
                <v:rect id="Rectangle 3105" o:spid="_x0000_s1367" style="position:absolute;left:30318;top:1361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" filled="f" stroked="f">
                  <v:textbox inset="0,0,0,0">
                    <w:txbxContent>
                      <w:p w14:paraId="2412920D" w14:textId="77777777" w:rsidR="009B4937" w:rsidRDefault="009B4937" w:rsidP="009B4937">
                        <w:pPr>
                          <w:spacing w:after="160" w:line="259" w:lineRule="auto"/>
                          <w:ind w:left="0" w:firstLine="0"/>
                        </w:pPr>
                        <w:r>
                          <w:rPr>
                            <w:sz w:val="18"/>
                          </w:rPr>
                          <w:t xml:space="preserve"> </w:t>
                        </w:r>
                      </w:p>
                    </w:txbxContent>
                  </v:textbox>
                </v:rect>
                <v:shape id="Shape 32634" o:spid="_x0000_s1368"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" path="m,l1595628,r,661416l,661416,,e" stroked="f" strokeweight="0">
                  <v:stroke miterlimit="83231f" joinstyle="miter"/>
                  <v:path arrowok="t" textboxrect="0,0,1595628,661416"/>
                </v:shape>
                <v:shape id="Shape 3107" o:spid="_x0000_s1369" style="position:absolute;left:23065;top:24984;width:15957;height:6614;visibility:visible;mso-wrap-style:square;v-text-anchor:top" coordsize="1595628,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" path="m,661416r1595628,l1595628,,,,,661416xe" filled="f" strokecolor="#9bba58" strokeweight="2.52pt">
                  <v:stroke miterlimit="66585f" joinstyle="miter"/>
                  <v:path arrowok="t" textboxrect="0,0,1595628,661416"/>
                </v:shape>
                <v:shape id="Picture 3109" o:spid="_x0000_s1370" type="#_x0000_t75" style="position:absolute;left:23210;top:25510;width:15652;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">
                  <v:imagedata r:id="rId131" o:title=""/>
                </v:shape>
                <v:rect id="Rectangle 3110" o:spid="_x0000_s1371" style="position:absolute;left:24131;top:26252;width:135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" filled="f" stroked="f">
                  <v:textbox inset="0,0,0,0">
                    <w:txbxContent>
                      <w:p w14:paraId="7779CE77" w14:textId="77777777" w:rsidR="009B4937" w:rsidRDefault="009B4937" w:rsidP="009B4937">
                        <w:pPr>
                          <w:spacing w:after="160" w:line="259" w:lineRule="auto"/>
                          <w:ind w:left="0" w:firstLine="0"/>
                        </w:pPr>
                        <w:r>
                          <w:rPr>
                            <w:sz w:val="18"/>
                          </w:rPr>
                          <w:t xml:space="preserve">Review and Approve </w:t>
                        </w:r>
                      </w:p>
                    </w:txbxContent>
                  </v:textbox>
                </v:rect>
                <v:rect id="Rectangle 3111" o:spid="_x0000_s1372" style="position:absolute;left:24131;top:27547;width:157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" filled="f" stroked="f">
                  <v:textbox inset="0,0,0,0">
                    <w:txbxContent>
                      <w:p w14:paraId="16F2B1F4" w14:textId="77777777" w:rsidR="009B4937" w:rsidRDefault="009B4937" w:rsidP="009B4937">
                        <w:pPr>
                          <w:spacing w:after="160" w:line="259" w:lineRule="auto"/>
                          <w:ind w:left="0" w:firstLine="0"/>
                        </w:pPr>
                        <w:r>
                          <w:rPr>
                            <w:sz w:val="18"/>
                          </w:rPr>
                          <w:t xml:space="preserve">Deliverables. Review all </w:t>
                        </w:r>
                      </w:p>
                    </w:txbxContent>
                  </v:textbox>
                </v:rect>
                <v:rect id="Rectangle 3112" o:spid="_x0000_s1373" style="position:absolute;left:24131;top:28980;width:157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6N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x3P4fROegNz+AAAA//8DAFBLAQItABQABgAIAAAAIQDb4fbL7gAAAIUBAAATAAAAAAAA&#10;AAAAAAAAAAAAAABbQ29udGVudF9UeXBlc10ueG1sUEsBAi0AFAAGAAgAAAAhAFr0LFu/AAAAFQEA&#10;AAsAAAAAAAAAAAAAAAAAHwEAAF9yZWxzLy5yZWxzUEsBAi0AFAAGAAgAAAAhAFS8jo3HAAAA3QAA&#10;AA8AAAAAAAAAAAAAAAAABwIAAGRycy9kb3ducmV2LnhtbFBLBQYAAAAAAwADALcAAAD7AgAAAAA=&#10;" filled="f" stroked="f">
                  <v:textbox inset="0,0,0,0">
                    <w:txbxContent>
                      <w:p w14:paraId="77A1A7E4" w14:textId="77777777" w:rsidR="009B4937" w:rsidRDefault="009B4937" w:rsidP="009B4937">
                        <w:pPr>
                          <w:spacing w:after="160" w:line="259" w:lineRule="auto"/>
                          <w:ind w:left="0" w:firstLine="0"/>
                        </w:pPr>
                        <w:r>
                          <w:rPr>
                            <w:sz w:val="18"/>
                          </w:rPr>
                          <w:t xml:space="preserve">Interim Work Products.  </w:t>
                        </w:r>
                      </w:p>
                    </w:txbxContent>
                  </v:textbox>
                </v:rect>
                <v:rect id="Rectangle 3113" o:spid="_x0000_s1374" style="position:absolute;left:36021;top:2898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" filled="f" stroked="f">
                  <v:textbox inset="0,0,0,0">
                    <w:txbxContent>
                      <w:p w14:paraId="0FB2D642" w14:textId="77777777" w:rsidR="009B4937" w:rsidRDefault="009B4937" w:rsidP="009B4937">
                        <w:pPr>
                          <w:spacing w:after="160" w:line="259" w:lineRule="auto"/>
                          <w:ind w:left="0" w:firstLine="0"/>
                        </w:pPr>
                        <w:r>
                          <w:rPr>
                            <w:sz w:val="18"/>
                          </w:rPr>
                          <w:t xml:space="preserve"> </w:t>
                        </w:r>
                      </w:p>
                    </w:txbxContent>
                  </v:textbox>
                </v:rect>
                <v:shape id="Shape 3115" o:spid="_x0000_s1375" style="position:absolute;left:22;top:11893;width:16002;height:6614;visibility:visible;mso-wrap-style:square;v-text-anchor:top" coordsize="1600200,66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" path="m,661416r1600200,l1600200,,,,,661416xe" filled="f" strokecolor="#4f81bc" strokeweight="2.52pt">
                  <v:stroke miterlimit="66585f" joinstyle="miter"/>
                  <v:path arrowok="t" textboxrect="0,0,1600200,661416"/>
                </v:shape>
                <v:shape id="Picture 3117" o:spid="_x0000_s1376" type="#_x0000_t75" style="position:absolute;left:167;top:12403;width:15682;height:5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">
                  <v:imagedata r:id="rId131" o:title=""/>
                </v:shape>
                <v:rect id="Rectangle 3118" o:spid="_x0000_s1377" style="position:absolute;left:1085;top:12501;width:151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" filled="f" stroked="f">
                  <v:textbox inset="0,0,0,0">
                    <w:txbxContent>
                      <w:p w14:paraId="5AD26257" w14:textId="77777777" w:rsidR="009B4937" w:rsidRDefault="009B4937" w:rsidP="009B4937">
                        <w:pPr>
                          <w:spacing w:after="160" w:line="259" w:lineRule="auto"/>
                          <w:ind w:left="0" w:firstLine="0"/>
                        </w:pPr>
                        <w:r>
                          <w:rPr>
                            <w:sz w:val="18"/>
                          </w:rPr>
                          <w:t xml:space="preserve">Receives Reports from </w:t>
                        </w:r>
                      </w:p>
                    </w:txbxContent>
                  </v:textbox>
                </v:rect>
                <v:rect id="Rectangle 3119" o:spid="_x0000_s1378" style="position:absolute;left:1085;top:13797;width:164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" filled="f" stroked="f">
                  <v:textbox inset="0,0,0,0">
                    <w:txbxContent>
                      <w:p w14:paraId="54137E91" w14:textId="77777777" w:rsidR="009B4937" w:rsidRDefault="009B4937" w:rsidP="009B4937">
                        <w:pPr>
                          <w:spacing w:after="160" w:line="259" w:lineRule="auto"/>
                          <w:ind w:left="0" w:firstLine="0"/>
                        </w:pPr>
                        <w:r>
                          <w:rPr>
                            <w:sz w:val="18"/>
                          </w:rPr>
                          <w:t xml:space="preserve">Evaluation Consultant as </w:t>
                        </w:r>
                      </w:p>
                    </w:txbxContent>
                  </v:textbox>
                </v:rect>
                <v:rect id="Rectangle 3120" o:spid="_x0000_s1379" style="position:absolute;left:1085;top:14795;width:14558;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" filled="f" stroked="f">
                  <v:textbox inset="0,0,0,0">
                    <w:txbxContent>
                      <w:p w14:paraId="0AEB6E26" w14:textId="77777777" w:rsidR="009B4937" w:rsidRDefault="009B4937" w:rsidP="009B4937">
                        <w:pPr>
                          <w:spacing w:after="160" w:line="259" w:lineRule="auto"/>
                          <w:ind w:left="0" w:firstLine="0"/>
                        </w:pPr>
                        <w:r>
                          <w:rPr>
                            <w:sz w:val="18"/>
                          </w:rPr>
                          <w:t xml:space="preserve">Needed, Including Monthly </w:t>
                        </w:r>
                      </w:p>
                    </w:txbxContent>
                  </v:textbox>
                </v:rect>
                <v:rect id="Rectangle 3121" o:spid="_x0000_s1380" style="position:absolute;left:1085;top:16513;width:437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" filled="f" stroked="f">
                  <v:textbox inset="0,0,0,0">
                    <w:txbxContent>
                      <w:p w14:paraId="04ED69BF" w14:textId="77777777" w:rsidR="009B4937" w:rsidRDefault="009B4937" w:rsidP="009B4937">
                        <w:pPr>
                          <w:spacing w:after="160" w:line="259" w:lineRule="auto"/>
                          <w:ind w:left="0" w:firstLine="0"/>
                        </w:pPr>
                        <w:r>
                          <w:rPr>
                            <w:sz w:val="18"/>
                          </w:rPr>
                          <w:t>Report</w:t>
                        </w:r>
                      </w:p>
                    </w:txbxContent>
                  </v:textbox>
                </v:rect>
                <v:rect id="Rectangle 3122" o:spid="_x0000_s1381" style="position:absolute;left:4376;top:1651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" filled="f" stroked="f">
                  <v:textbox inset="0,0,0,0">
                    <w:txbxContent>
                      <w:p w14:paraId="22FE71DF" w14:textId="77777777" w:rsidR="009B4937" w:rsidRDefault="009B4937" w:rsidP="009B4937">
                        <w:pPr>
                          <w:spacing w:after="160" w:line="259" w:lineRule="auto"/>
                          <w:ind w:left="0" w:firstLine="0"/>
                        </w:pPr>
                        <w:r>
                          <w:rPr>
                            <w:sz w:val="18"/>
                          </w:rPr>
                          <w:t xml:space="preserve"> </w:t>
                        </w:r>
                      </w:p>
                    </w:txbxContent>
                  </v:textbox>
                </v:rect>
                <v:shape id="Shape 3124" o:spid="_x0000_s1382" style="position:absolute;left:22;top:23201;width:16002;height:5166;visibility:visible;mso-wrap-style:square;v-text-anchor:top" coordsize="1600200,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" path="m,516636r1600200,l1600200,,,,,516636xe" filled="f" strokecolor="#4f81bc" strokeweight="2.52pt">
                  <v:stroke miterlimit="66585f" joinstyle="miter"/>
                  <v:path arrowok="t" textboxrect="0,0,1600200,516636"/>
                </v:shape>
                <v:shape id="Picture 3126" o:spid="_x0000_s1383" type="#_x0000_t75" style="position:absolute;left:167;top:23757;width:15682;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">
                  <v:imagedata r:id="rId132" o:title=""/>
                </v:shape>
                <v:rect id="Rectangle 3127" o:spid="_x0000_s1384" style="position:absolute;left:1085;top:23722;width:1386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" filled="f" stroked="f">
                  <v:textbox inset="0,0,0,0">
                    <w:txbxContent>
                      <w:p w14:paraId="1663354E" w14:textId="77777777" w:rsidR="009B4937" w:rsidRDefault="009B4937" w:rsidP="009B4937">
                        <w:pPr>
                          <w:spacing w:after="160" w:line="259" w:lineRule="auto"/>
                          <w:ind w:left="0" w:firstLine="0"/>
                        </w:pPr>
                        <w:r>
                          <w:rPr>
                            <w:sz w:val="18"/>
                          </w:rPr>
                          <w:t xml:space="preserve">Provides Direction to </w:t>
                        </w:r>
                      </w:p>
                    </w:txbxContent>
                  </v:textbox>
                </v:rect>
                <v:rect id="Rectangle 3128" o:spid="_x0000_s1385" style="position:absolute;left:1085;top:25017;width:1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" filled="f" stroked="f">
                  <v:textbox inset="0,0,0,0">
                    <w:txbxContent>
                      <w:p w14:paraId="7700BB23" w14:textId="77777777" w:rsidR="009B4937" w:rsidRDefault="009B4937" w:rsidP="009B4937">
                        <w:pPr>
                          <w:spacing w:after="160" w:line="259" w:lineRule="auto"/>
                          <w:ind w:left="0" w:firstLine="0"/>
                        </w:pPr>
                        <w:r>
                          <w:rPr>
                            <w:sz w:val="18"/>
                          </w:rPr>
                          <w:t xml:space="preserve">Evaluation Consultant, as </w:t>
                        </w:r>
                      </w:p>
                    </w:txbxContent>
                  </v:textbox>
                </v:rect>
                <v:rect id="Rectangle 3129" o:spid="_x0000_s1386" style="position:absolute;left:1085;top:26435;width:501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" filled="f" stroked="f">
                  <v:textbox inset="0,0,0,0">
                    <w:txbxContent>
                      <w:p w14:paraId="72182AB1" w14:textId="77777777" w:rsidR="009B4937" w:rsidRDefault="009B4937" w:rsidP="009B4937">
                        <w:pPr>
                          <w:spacing w:after="160" w:line="259" w:lineRule="auto"/>
                          <w:ind w:left="0" w:firstLine="0"/>
                        </w:pPr>
                        <w:r>
                          <w:rPr>
                            <w:sz w:val="18"/>
                          </w:rPr>
                          <w:t>Needed</w:t>
                        </w:r>
                      </w:p>
                    </w:txbxContent>
                  </v:textbox>
                </v:rect>
                <v:rect id="Rectangle 3130" o:spid="_x0000_s1387" style="position:absolute;left:4848;top:2643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" filled="f" stroked="f">
                  <v:textbox inset="0,0,0,0">
                    <w:txbxContent>
                      <w:p w14:paraId="242AC79B" w14:textId="77777777" w:rsidR="009B4937" w:rsidRDefault="009B4937" w:rsidP="009B4937">
                        <w:pPr>
                          <w:spacing w:after="160" w:line="259" w:lineRule="auto"/>
                          <w:ind w:left="0" w:firstLine="0"/>
                        </w:pPr>
                        <w:r>
                          <w:rPr>
                            <w:sz w:val="18"/>
                          </w:rPr>
                          <w:t xml:space="preserve"> </w:t>
                        </w:r>
                      </w:p>
                    </w:txbxContent>
                  </v:textbox>
                </v:rect>
                <v:shape id="Shape 3131" o:spid="_x0000_s1388" style="position:absolute;left:17905;top:7697;width:4112;height:760;visibility:visible;mso-wrap-style:square;v-text-anchor:top" coordsize="411226,76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" path="m334137,r77089,36323l335915,76073r-741,-31716l254,51943,,39243,334877,31658,334137,xe" fillcolor="black" stroked="f" strokeweight="0">
                  <v:stroke miterlimit="83231f" joinstyle="miter"/>
                  <v:path arrowok="t" textboxrect="0,0,411226,76073"/>
                </v:shape>
                <v:shape id="Shape 3132" o:spid="_x0000_s1389" style="position:absolute;left:39941;top:7612;width:3042;height:762;visibility:visible;mso-wrap-style:square;v-text-anchor:top" coordsize="30416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" path="m226822,r77343,35687l229235,76200,228230,44472,508,51689,,38989,227828,31772,226822,xe" fillcolor="black" stroked="f" strokeweight="0">
                  <v:stroke miterlimit="83231f" joinstyle="miter"/>
                  <v:path arrowok="t" textboxrect="0,0,304165,76200"/>
                </v:shape>
                <v:shape id="Shape 3134" o:spid="_x0000_s1390" style="position:absolute;left:42146;top:20976;width:18166;height:5364;visibility:visible;mso-wrap-style:square;v-text-anchor:top" coordsize="1816608,53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" path="m,536448r1816608,l1816608,,,,,536448xe" filled="f" strokecolor="#c0504d" strokeweight="2.52pt">
                  <v:stroke miterlimit="66585f" joinstyle="miter"/>
                  <v:path arrowok="t" textboxrect="0,0,1816608,536448"/>
                </v:shape>
                <v:shape id="Picture 3136" o:spid="_x0000_s1391" type="#_x0000_t75" style="position:absolute;left:42306;top:21547;width:17831;height:4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">
                  <v:imagedata r:id="rId133" o:title=""/>
                </v:shape>
                <v:rect id="Rectangle 3137" o:spid="_x0000_s1392" style="position:absolute;left:42946;top:21451;width:2136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" filled="f" stroked="f">
                  <v:textbox inset="0,0,0,0">
                    <w:txbxContent>
                      <w:p w14:paraId="1838502A" w14:textId="77777777" w:rsidR="009B4937" w:rsidRDefault="009B4937" w:rsidP="009B4937">
                        <w:pPr>
                          <w:spacing w:after="160" w:line="259" w:lineRule="auto"/>
                          <w:ind w:left="0" w:firstLine="0"/>
                        </w:pPr>
                        <w:r>
                          <w:rPr>
                            <w:sz w:val="18"/>
                          </w:rPr>
                          <w:t xml:space="preserve">Respond to requests initiated by </w:t>
                        </w:r>
                      </w:p>
                    </w:txbxContent>
                  </v:textbox>
                </v:rect>
                <v:rect id="Rectangle 3138" o:spid="_x0000_s1393" style="position:absolute;left:42790;top:22880;width:5773;height:1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" filled="f" stroked="f">
                  <v:textbox inset="0,0,0,0">
                    <w:txbxContent>
                      <w:p w14:paraId="43682058" w14:textId="77777777" w:rsidR="009B4937" w:rsidRDefault="009B4937" w:rsidP="009B4937">
                        <w:pPr>
                          <w:spacing w:after="160" w:line="259" w:lineRule="auto"/>
                          <w:ind w:left="0" w:firstLine="0"/>
                        </w:pPr>
                        <w:r>
                          <w:rPr>
                            <w:sz w:val="18"/>
                          </w:rPr>
                          <w:t xml:space="preserve">the EEB </w:t>
                        </w:r>
                      </w:p>
                    </w:txbxContent>
                  </v:textbox>
                </v:rect>
                <v:rect id="Rectangle 3139" o:spid="_x0000_s1394" style="position:absolute;left:47219;top:22877;width:14198;height:3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" filled="f" stroked="f">
                  <v:textbox inset="0,0,0,0">
                    <w:txbxContent>
                      <w:p w14:paraId="7A501EC9" w14:textId="19481514" w:rsidR="009B4937" w:rsidRDefault="009B4937" w:rsidP="009B4937">
                        <w:pPr>
                          <w:spacing w:after="160" w:line="259" w:lineRule="auto"/>
                          <w:ind w:left="0" w:firstLine="0"/>
                        </w:pPr>
                        <w:r>
                          <w:rPr>
                            <w:sz w:val="18"/>
                          </w:rPr>
                          <w:t xml:space="preserve">Evaluation </w:t>
                        </w:r>
                        <w:r w:rsidR="00064F5F">
                          <w:rPr>
                            <w:sz w:val="18"/>
                          </w:rPr>
                          <w:t>Administrator</w:t>
                        </w:r>
                        <w:del w:id="442" w:author="Lisa Skumatz" w:date="2021-06-07T06:41:00Z">
                          <w:r w:rsidR="00064F5F" w:rsidDel="00DA3B4F">
                            <w:rPr>
                              <w:sz w:val="18"/>
                            </w:rPr>
                            <w:delText xml:space="preserve">  or</w:delText>
                          </w:r>
                        </w:del>
                        <w:r w:rsidR="00064F5F">
                          <w:rPr>
                            <w:sz w:val="18"/>
                          </w:rPr>
                          <w:t xml:space="preserve"> </w:t>
                        </w:r>
                        <w:ins w:id="443" w:author="Lisa Skumatz" w:date="2021-06-07T06:41:00Z">
                          <w:r w:rsidR="00DA3B4F">
                            <w:rPr>
                              <w:sz w:val="18"/>
                            </w:rPr>
                            <w:t xml:space="preserve">or </w:t>
                          </w:r>
                        </w:ins>
                        <w:r w:rsidR="00064F5F">
                          <w:rPr>
                            <w:sz w:val="18"/>
                          </w:rPr>
                          <w:t>Contractors</w:t>
                        </w:r>
                      </w:p>
                    </w:txbxContent>
                  </v:textbox>
                </v:rect>
                <v:rect id="Rectangle 3140" o:spid="_x0000_s1395" style="position:absolute;left:57909;top:22884;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" filled="f" stroked="f">
                  <v:textbox inset="0,0,0,0">
                    <w:txbxContent>
                      <w:p w14:paraId="715BADF8" w14:textId="77777777" w:rsidR="009B4937" w:rsidRDefault="009B4937" w:rsidP="009B4937">
                        <w:pPr>
                          <w:spacing w:after="160" w:line="259" w:lineRule="auto"/>
                          <w:ind w:left="0" w:firstLine="0"/>
                        </w:pPr>
                        <w:r>
                          <w:rPr>
                            <w:sz w:val="18"/>
                          </w:rPr>
                          <w:t xml:space="preserve"> </w:t>
                        </w:r>
                      </w:p>
                    </w:txbxContent>
                  </v:textbox>
                </v:rect>
                <v:shape id="Shape 32635" o:spid="_x0000_s1396"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" path="m,l1601724,r,553212l,553212,,e" stroked="f" strokeweight="0">
                  <v:stroke miterlimit="83231f" joinstyle="miter"/>
                  <v:path arrowok="t" textboxrect="0,0,1601724,553212"/>
                </v:shape>
                <v:shape id="Shape 3142" o:spid="_x0000_s1397" style="position:absolute;left:22974;top:17730;width:16017;height:5532;visibility:visible;mso-wrap-style:square;v-text-anchor:top" coordsize="1601724,553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" path="m,553212r1601724,l1601724,,,,,553212xe" filled="f" strokecolor="#9bba58" strokeweight="2.52pt">
                  <v:stroke miterlimit="66585f" joinstyle="miter"/>
                  <v:path arrowok="t" textboxrect="0,0,1601724,553212"/>
                </v:shape>
                <v:shape id="Picture 3144" o:spid="_x0000_s1398" type="#_x0000_t75" style="position:absolute;left:23134;top:18286;width:15682;height:4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">
                  <v:imagedata r:id="rId134" o:title=""/>
                </v:shape>
                <v:rect id="Rectangle 3145" o:spid="_x0000_s1399" style="position:absolute;left:23963;top:18286;width:135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" filled="f" stroked="f">
                  <v:textbox inset="0,0,0,0">
                    <w:txbxContent>
                      <w:p w14:paraId="2EF6E6BD" w14:textId="77777777" w:rsidR="009B4937" w:rsidRDefault="009B4937" w:rsidP="009B4937">
                        <w:pPr>
                          <w:spacing w:after="160" w:line="259" w:lineRule="auto"/>
                          <w:ind w:left="0" w:firstLine="0"/>
                        </w:pPr>
                        <w:r>
                          <w:rPr>
                            <w:sz w:val="18"/>
                          </w:rPr>
                          <w:t xml:space="preserve">Review and Approve </w:t>
                        </w:r>
                      </w:p>
                    </w:txbxContent>
                  </v:textbox>
                </v:rect>
                <v:rect id="Rectangle 3146" o:spid="_x0000_s1400" style="position:absolute;left:23963;top:19485;width:12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KeTxwAAAN0AAAAPAAAAZHJzL2Rvd25yZXYueG1sRI9Ba8JA&#10;FITvBf/D8gq91Y21SI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Dg0p5PHAAAA3QAA&#10;AA8AAAAAAAAAAAAAAAAABwIAAGRycy9kb3ducmV2LnhtbFBLBQYAAAAAAwADALcAAAD7AgAAAAA=&#10;" filled="f" stroked="f">
                  <v:textbox inset="0,0,0,0">
                    <w:txbxContent>
                      <w:p w14:paraId="57C12C9C" w14:textId="77777777" w:rsidR="009B4937" w:rsidRDefault="009B4937" w:rsidP="009B4937">
                        <w:pPr>
                          <w:spacing w:after="160" w:line="259" w:lineRule="auto"/>
                          <w:ind w:left="0" w:firstLine="0"/>
                        </w:pPr>
                        <w:r>
                          <w:rPr>
                            <w:sz w:val="18"/>
                          </w:rPr>
                          <w:t xml:space="preserve">Invoices.  Return to </w:t>
                        </w:r>
                      </w:p>
                    </w:txbxContent>
                  </v:textbox>
                </v:rect>
                <v:rect id="Rectangle 3147" o:spid="_x0000_s1401" style="position:absolute;left:23963;top:20902;width:68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IIxgAAAN0AAAAPAAAAZHJzL2Rvd25yZXYueG1sRI9Ba8JA&#10;FITvgv9heYI33ViL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V3gCCMYAAADdAAAA&#10;DwAAAAAAAAAAAAAAAAAHAgAAZHJzL2Rvd25yZXYueG1sUEsFBgAAAAADAAMAtwAAAPoCAAAAAA==&#10;" filled="f" stroked="f">
                  <v:textbox inset="0,0,0,0">
                    <w:txbxContent>
                      <w:p w14:paraId="322C58D2" w14:textId="77777777" w:rsidR="009B4937" w:rsidRDefault="009B4937" w:rsidP="009B4937">
                        <w:pPr>
                          <w:spacing w:after="160" w:line="259" w:lineRule="auto"/>
                          <w:ind w:left="0" w:firstLine="0"/>
                        </w:pPr>
                        <w:r>
                          <w:rPr>
                            <w:sz w:val="18"/>
                          </w:rPr>
                          <w:t>Contractor</w:t>
                        </w:r>
                      </w:p>
                    </w:txbxContent>
                  </v:textbox>
                </v:rect>
                <v:rect id="Rectangle 3148" o:spid="_x0000_s1402" style="position:absolute;left:29114;top:2090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" filled="f" stroked="f">
                  <v:textbox inset="0,0,0,0">
                    <w:txbxContent>
                      <w:p w14:paraId="5651DA7B" w14:textId="77777777" w:rsidR="009B4937" w:rsidRDefault="009B4937" w:rsidP="009B4937">
                        <w:pPr>
                          <w:spacing w:after="160" w:line="259" w:lineRule="auto"/>
                          <w:ind w:left="0" w:firstLine="0"/>
                        </w:pPr>
                        <w:r>
                          <w:rPr>
                            <w:sz w:val="18"/>
                          </w:rPr>
                          <w:t xml:space="preserve"> </w:t>
                        </w:r>
                      </w:p>
                    </w:txbxContent>
                  </v:textbox>
                </v:rect>
                <v:shape id="Shape 3150" o:spid="_x0000_s1403" style="position:absolute;left:42146;top:11878;width:18166;height:8244;visibility:visible;mso-wrap-style:square;v-text-anchor:top" coordsize="1816608,824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" path="m,824484r1816608,l1816608,,,,,824484xe" filled="f" strokecolor="#c0504d" strokeweight="2.52pt">
                  <v:stroke miterlimit="66585f" joinstyle="miter"/>
                  <v:path arrowok="t" textboxrect="0,0,1816608,824484"/>
                </v:shape>
                <v:shape id="Picture 3152" o:spid="_x0000_s1404" type="#_x0000_t75" style="position:absolute;left:42306;top:12449;width:17831;height:70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">
                  <v:imagedata r:id="rId135" o:title=""/>
                </v:shape>
                <v:rect id="Rectangle 3153" o:spid="_x0000_s1405" style="position:absolute;left:43138;top:12349;width:2118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pLW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AbzehCcg508AAAD//wMAUEsBAi0AFAAGAAgAAAAhANvh9svuAAAAhQEAABMAAAAAAAAA&#10;AAAAAAAAAAAAAFtDb250ZW50X1R5cGVzXS54bWxQSwECLQAUAAYACAAAACEAWvQsW78AAAAVAQAA&#10;CwAAAAAAAAAAAAAAAAAfAQAAX3JlbHMvLnJlbHNQSwECLQAUAAYACAAAACEArZqS1sYAAADdAAAA&#10;DwAAAAAAAAAAAAAAAAAHAgAAZHJzL2Rvd25yZXYueG1sUEsFBgAAAAADAAMAtwAAAPoCAAAAAA==&#10;" filled="f" stroked="f">
                  <v:textbox inset="0,0,0,0">
                    <w:txbxContent>
                      <w:p w14:paraId="76050599" w14:textId="77777777" w:rsidR="009B4937" w:rsidRDefault="009B4937" w:rsidP="009B4937">
                        <w:pPr>
                          <w:spacing w:after="160" w:line="259" w:lineRule="auto"/>
                          <w:ind w:left="0" w:firstLine="0"/>
                        </w:pPr>
                        <w:r>
                          <w:rPr>
                            <w:sz w:val="18"/>
                          </w:rPr>
                          <w:t xml:space="preserve">Provide Program, Customer and </w:t>
                        </w:r>
                      </w:p>
                    </w:txbxContent>
                  </v:textbox>
                </v:rect>
                <v:rect id="Rectangle 3154" o:spid="_x0000_s1406" style="position:absolute;left:43138;top:13644;width:2083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" filled="f" stroked="f">
                  <v:textbox inset="0,0,0,0">
                    <w:txbxContent>
                      <w:p w14:paraId="62A6BDC4" w14:textId="77777777" w:rsidR="009B4937" w:rsidRDefault="009B4937" w:rsidP="009B4937">
                        <w:pPr>
                          <w:spacing w:after="160" w:line="259" w:lineRule="auto"/>
                          <w:ind w:left="0" w:firstLine="0"/>
                        </w:pPr>
                        <w:r>
                          <w:rPr>
                            <w:sz w:val="18"/>
                          </w:rPr>
                          <w:t xml:space="preserve">Billing data. Provide other data, </w:t>
                        </w:r>
                      </w:p>
                    </w:txbxContent>
                  </v:textbox>
                </v:rect>
                <v:rect id="Rectangle 3155" o:spid="_x0000_s1407" style="position:absolute;left:43138;top:14944;width:205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" filled="f" stroked="f">
                  <v:textbox inset="0,0,0,0">
                    <w:txbxContent>
                      <w:p w14:paraId="533F8446" w14:textId="77777777" w:rsidR="009B4937" w:rsidRDefault="009B4937" w:rsidP="009B4937">
                        <w:pPr>
                          <w:spacing w:after="160" w:line="259" w:lineRule="auto"/>
                          <w:ind w:left="0" w:firstLine="0"/>
                        </w:pPr>
                        <w:r>
                          <w:rPr>
                            <w:sz w:val="18"/>
                          </w:rPr>
                          <w:t xml:space="preserve">materials and funds as needed </w:t>
                        </w:r>
                      </w:p>
                    </w:txbxContent>
                  </v:textbox>
                </v:rect>
                <v:rect id="Rectangle 3156" o:spid="_x0000_s1408" style="position:absolute;left:43138;top:16361;width:1784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" filled="f" stroked="f">
                  <v:textbox inset="0,0,0,0">
                    <w:txbxContent>
                      <w:p w14:paraId="286F34FD" w14:textId="77777777" w:rsidR="009B4937" w:rsidRDefault="009B4937" w:rsidP="009B4937">
                        <w:pPr>
                          <w:spacing w:after="160" w:line="259" w:lineRule="auto"/>
                          <w:ind w:left="0" w:firstLine="0"/>
                        </w:pPr>
                        <w:r>
                          <w:rPr>
                            <w:sz w:val="18"/>
                          </w:rPr>
                          <w:t>for the conduct of the study</w:t>
                        </w:r>
                      </w:p>
                    </w:txbxContent>
                  </v:textbox>
                </v:rect>
                <v:rect id="Rectangle 3157" o:spid="_x0000_s1409" style="position:absolute;left:56568;top:16361;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" filled="f" stroked="f">
                  <v:textbox inset="0,0,0,0">
                    <w:txbxContent>
                      <w:p w14:paraId="26DF095A" w14:textId="77777777" w:rsidR="009B4937" w:rsidRDefault="009B4937" w:rsidP="009B4937">
                        <w:pPr>
                          <w:spacing w:after="160" w:line="259" w:lineRule="auto"/>
                          <w:ind w:left="0" w:firstLine="0"/>
                        </w:pPr>
                        <w:r>
                          <w:rPr>
                            <w:sz w:val="18"/>
                          </w:rPr>
                          <w:t xml:space="preserve"> </w:t>
                        </w:r>
                      </w:p>
                    </w:txbxContent>
                  </v:textbox>
                </v:rect>
                <v:shape id="Shape 3158" o:spid="_x0000_s1410" style="position:absolute;left:2377;top:20303;width:1112;height:3577;visibility:visible;mso-wrap-style:square;v-text-anchor:top" coordsize="111252,35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" path="m,c,70358,25209,134239,64579,163830r,-83439l111252,235712,64579,357759r,-83439c25209,244856,,180975,,110617l,xe" fillcolor="#d5e2bb" stroked="f" strokeweight="0">
                  <v:stroke miterlimit="83231f" joinstyle="miter"/>
                  <v:path arrowok="t" textboxrect="0,0,111252,357759"/>
                </v:shape>
                <v:shape id="Shape 3159" o:spid="_x0000_s1411" style="position:absolute;left:2242;top:18499;width:1247;height:2358;visibility:visible;mso-wrap-style:square;v-text-anchor:top" coordsize="124727,2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" path="m124727,r,110617c76416,110617,33630,161163,18834,235712,,140843,32144,39243,90627,8636,101651,2921,113170,,124727,xe" fillcolor="#acb696" stroked="f" strokeweight="0">
                  <v:stroke miterlimit="83231f" joinstyle="miter"/>
                  <v:path arrowok="t" textboxrect="0,0,124727,235712"/>
                </v:shape>
                <v:shape id="Shape 3160" o:spid="_x0000_s1412" style="position:absolute;left:2377;top:18499;width:1112;height:5381;visibility:visible;mso-wrap-style:square;v-text-anchor:top" coordsize="111252,538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" path="m,180340v,70358,25209,134239,64579,163830l64579,260731r46673,155321l64579,538099r,-83439c25209,425196,,361315,,290957l,180340c,80772,49809,,111252,r,110617c62941,110617,20155,161163,5359,235712e" filled="f" strokeweight=".72pt">
                  <v:stroke miterlimit="66585f" joinstyle="miter"/>
                  <v:path arrowok="t" textboxrect="0,0,111252,538099"/>
                </v:shape>
                <v:shape id="Shape 3161" o:spid="_x0000_s1413" style="position:absolute;left:11628;top:17800;width:1188;height:3568;visibility:visible;mso-wrap-style:square;v-text-anchor:top" coordsize="118872,356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" path="m39624,r,48640c87122,75311,118872,146558,118872,226440r,130430c118872,276987,87122,205740,39624,179070r,48768l,103124,39624,xe" fillcolor="#b8cce3" stroked="f" strokeweight="0">
                  <v:stroke miterlimit="66585f" joinstyle="miter"/>
                  <v:path arrowok="t" textboxrect="0,0,118872,356870"/>
                </v:shape>
                <v:shape id="Shape 3162" o:spid="_x0000_s1414" style="position:absolute;left:11628;top:20717;width:1342;height:2537;visibility:visible;mso-wrap-style:square;v-text-anchor:top" coordsize="134239,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" path="m111506,v22733,97663,-8763,206121,-70358,242062c27940,249809,13970,253746,,253746l,123317c49784,123317,94361,74041,111506,xe" fillcolor="#93a3b7" stroked="f" strokeweight="0">
                  <v:stroke miterlimit="66585f" joinstyle="miter"/>
                  <v:path arrowok="t" textboxrect="0,0,134239,253746"/>
                </v:shape>
                <v:shape id="Shape 3163" o:spid="_x0000_s1415" style="position:absolute;left:11628;top:17800;width:1188;height:5454;visibility:visible;mso-wrap-style:square;v-text-anchor:top" coordsize="118872,545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" path="m118872,356870v,-79883,-31750,-151130,-79248,-177800l39624,227838,,103124,39624,r,48640c87122,75311,118872,146558,118872,226440r,130430c118872,461009,65659,545465,,545465l,415036v49784,,94361,-49277,111506,-123317e" filled="f" strokeweight=".72pt">
                  <v:stroke miterlimit="66585f" joinstyle="miter"/>
                  <v:path arrowok="t" textboxrect="0,0,118872,545465"/>
                </v:shape>
                <v:shape id="Shape 3165" o:spid="_x0000_s1416" style="position:absolute;left:42146;top:27651;width:18166;height:5456;visibility:visible;mso-wrap-style:square;v-text-anchor:top" coordsize="1816608,5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" path="m,545592r1816608,l1816608,,,,,545592xe" filled="f" strokecolor="#c0504d" strokeweight="2.52pt">
                  <v:stroke miterlimit="66585f" joinstyle="miter"/>
                  <v:path arrowok="t" textboxrect="0,0,1816608,545592"/>
                </v:shape>
                <v:shape id="Picture 3167" o:spid="_x0000_s1417" type="#_x0000_t75" style="position:absolute;left:42306;top:28207;width:17831;height:43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">
                  <v:imagedata r:id="rId136" o:title=""/>
                </v:shape>
                <v:rect id="Rectangle 3168" o:spid="_x0000_s1418" style="position:absolute;left:43138;top:28096;width:2051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oawwAAAN0AAAAPAAAAZHJzL2Rvd25yZXYueG1sRE/LisIw&#10;FN0L/kO4gjtNVRD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bVLKGsMAAADdAAAADwAA&#10;AAAAAAAAAAAAAAAHAgAAZHJzL2Rvd25yZXYueG1sUEsFBgAAAAADAAMAtwAAAPcCAAAAAA==&#10;" filled="f" stroked="f">
                  <v:textbox inset="0,0,0,0">
                    <w:txbxContent>
                      <w:p w14:paraId="3E543551" w14:textId="77777777" w:rsidR="009B4937" w:rsidRDefault="009B4937" w:rsidP="009B4937">
                        <w:pPr>
                          <w:spacing w:after="160" w:line="259" w:lineRule="auto"/>
                          <w:ind w:left="0" w:firstLine="0"/>
                        </w:pPr>
                        <w:r>
                          <w:rPr>
                            <w:sz w:val="18"/>
                          </w:rPr>
                          <w:t xml:space="preserve">Make Payments to Contractors </w:t>
                        </w:r>
                      </w:p>
                    </w:txbxContent>
                  </v:textbox>
                </v:rect>
                <v:rect id="Rectangle 3169" o:spid="_x0000_s1419" style="position:absolute;left:43138;top:29726;width:167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" filled="f" stroked="f">
                  <v:textbox inset="0,0,0,0">
                    <w:txbxContent>
                      <w:p w14:paraId="507B96EA" w14:textId="77777777" w:rsidR="009B4937" w:rsidRDefault="009B4937" w:rsidP="009B4937">
                        <w:pPr>
                          <w:spacing w:after="160" w:line="259" w:lineRule="auto"/>
                          <w:ind w:left="0" w:firstLine="0"/>
                        </w:pPr>
                        <w:r>
                          <w:rPr>
                            <w:sz w:val="18"/>
                          </w:rPr>
                          <w:t>on Receipt of Approved In</w:t>
                        </w:r>
                      </w:p>
                    </w:txbxContent>
                  </v:textbox>
                </v:rect>
                <v:rect id="Rectangle 3170" o:spid="_x0000_s1420" style="position:absolute;left:55760;top:29726;width:33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" filled="f" stroked="f">
                  <v:textbox inset="0,0,0,0">
                    <w:txbxContent>
                      <w:p w14:paraId="73E3DE4D" w14:textId="77777777" w:rsidR="009B4937" w:rsidRDefault="009B4937" w:rsidP="009B4937">
                        <w:pPr>
                          <w:spacing w:after="160" w:line="259" w:lineRule="auto"/>
                          <w:ind w:left="0" w:firstLine="0"/>
                        </w:pPr>
                        <w:r>
                          <w:rPr>
                            <w:sz w:val="18"/>
                          </w:rPr>
                          <w:t>voice</w:t>
                        </w:r>
                      </w:p>
                    </w:txbxContent>
                  </v:textbox>
                </v:rect>
                <v:rect id="Rectangle 3171" o:spid="_x0000_s1421" style="position:absolute;left:58275;top:29416;width:506;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14:paraId="6DEAD27A" w14:textId="77777777" w:rsidR="009B4937" w:rsidRDefault="009B4937" w:rsidP="009B4937">
                        <w:pPr>
                          <w:spacing w:after="160" w:line="259" w:lineRule="auto"/>
                          <w:ind w:left="0" w:firstLine="0"/>
                        </w:pPr>
                        <w:r>
                          <w:rPr>
                            <w:rFonts w:ascii="Times New Roman" w:eastAsia="Times New Roman" w:hAnsi="Times New Roman" w:cs="Times New Roman"/>
                            <w:sz w:val="24"/>
                          </w:rPr>
                          <w:t xml:space="preserve"> </w:t>
                        </w:r>
                      </w:p>
                    </w:txbxContent>
                  </v:textbox>
                </v:rect>
                <w10:anchorlock/>
              </v:group>
            </w:pict>
          </mc:Fallback>
        </mc:AlternateContent>
      </w:r>
    </w:p>
    <w:p w14:paraId="2C48DC0C" w14:textId="77777777" w:rsidR="009B4937" w:rsidRDefault="009B4937" w:rsidP="009B4937">
      <w:pPr>
        <w:spacing w:after="219" w:line="259" w:lineRule="auto"/>
        <w:ind w:left="0" w:firstLine="0"/>
        <w:jc w:val="right"/>
      </w:pPr>
      <w:r>
        <w:t xml:space="preserve"> </w:t>
      </w:r>
    </w:p>
    <w:p w14:paraId="07B9A41B" w14:textId="77777777" w:rsidR="00210F29" w:rsidRDefault="00C13714">
      <w:pPr>
        <w:pStyle w:val="Heading3"/>
        <w:ind w:left="602" w:hanging="617"/>
      </w:pPr>
      <w:r>
        <w:rPr>
          <w:sz w:val="24"/>
        </w:rPr>
        <w:t>P</w:t>
      </w:r>
      <w:r>
        <w:t xml:space="preserve">ROJECT </w:t>
      </w:r>
      <w:r>
        <w:rPr>
          <w:sz w:val="24"/>
        </w:rPr>
        <w:t>C</w:t>
      </w:r>
      <w:r>
        <w:t>OMPLETION</w:t>
      </w:r>
      <w:r>
        <w:rPr>
          <w:sz w:val="24"/>
        </w:rPr>
        <w:t xml:space="preserve"> </w:t>
      </w:r>
    </w:p>
    <w:p w14:paraId="77D95694" w14:textId="0475C758" w:rsidR="00210F29" w:rsidRDefault="00C13714">
      <w:pPr>
        <w:ind w:left="-5" w:right="232"/>
      </w:pPr>
      <w:r>
        <w:t>There are no differences in procedures between research area studies and non-research area studies. Program Administrators, the Energy Efficiency Board, DEEP, the EEB Technical Consultants, Vendors, and the general public are not permitted to receive or review any internal draft evaluation reports.  When the Review Draft report is ready for release for public review, the EEB Evaluation Administrator provides it to the EEB Executive Secretary who then notices the Review Draft, posts it to the EEB site and simultaneously provides it to the EEB Board, EEB Technical Consultants and those Program Administrator representatives the PAs have designated as well as to any additional Other Persons who have expressed interest in the evaluation study</w:t>
      </w:r>
      <w:ins w:id="444" w:author="WETHERN, MEGAN M" w:date="2021-05-19T14:57:00Z">
        <w:r w:rsidR="004500BB">
          <w:t>.</w:t>
        </w:r>
      </w:ins>
      <w:r>
        <w:t xml:space="preserve">  All parties are invited to provide comments in writing within two calendar weeks after the Review Draft is noticed.  </w:t>
      </w:r>
      <w:commentRangeStart w:id="445"/>
      <w:commentRangeStart w:id="446"/>
      <w:r>
        <w:t xml:space="preserve">The EEB Evaluation Committee may vote to extend the review period for any particular study.  </w:t>
      </w:r>
      <w:commentRangeEnd w:id="445"/>
      <w:r w:rsidR="00806CD3">
        <w:rPr>
          <w:rStyle w:val="CommentReference"/>
        </w:rPr>
        <w:commentReference w:id="445"/>
      </w:r>
      <w:commentRangeEnd w:id="446"/>
      <w:r w:rsidR="00B835CF">
        <w:rPr>
          <w:rStyle w:val="CommentReference"/>
        </w:rPr>
        <w:commentReference w:id="446"/>
      </w:r>
    </w:p>
    <w:p w14:paraId="67DB6380" w14:textId="77777777" w:rsidR="00210F29" w:rsidRDefault="00C13714">
      <w:pPr>
        <w:ind w:left="-5" w:right="88"/>
      </w:pPr>
      <w:r>
        <w:t xml:space="preserve">After the review, comments are considered by the EEB Evaluation Committee and the Evaluation Administrator, and the EEB Evaluation Administrator will do one or more of the following: </w:t>
      </w:r>
    </w:p>
    <w:p w14:paraId="66850987" w14:textId="77777777" w:rsidR="00210F29" w:rsidRDefault="00C13714">
      <w:pPr>
        <w:numPr>
          <w:ilvl w:val="0"/>
          <w:numId w:val="8"/>
        </w:numPr>
        <w:spacing w:after="130"/>
        <w:ind w:right="2" w:hanging="360"/>
      </w:pPr>
      <w:r>
        <w:t xml:space="preserve">Finalize the report with no additional changes </w:t>
      </w:r>
    </w:p>
    <w:p w14:paraId="18CB6CB1" w14:textId="1E2E593A" w:rsidR="00210F29" w:rsidRDefault="00C13714">
      <w:pPr>
        <w:numPr>
          <w:ilvl w:val="0"/>
          <w:numId w:val="8"/>
        </w:numPr>
        <w:spacing w:after="130"/>
        <w:ind w:right="2" w:hanging="360"/>
      </w:pPr>
      <w:r>
        <w:t xml:space="preserve">Provide direction to the Contractor on how to incorporate those changes that are needed </w:t>
      </w:r>
    </w:p>
    <w:p w14:paraId="4F158450" w14:textId="77777777" w:rsidR="00210F29" w:rsidRDefault="00C13714">
      <w:pPr>
        <w:numPr>
          <w:ilvl w:val="0"/>
          <w:numId w:val="8"/>
        </w:numPr>
        <w:ind w:right="2" w:hanging="360"/>
      </w:pPr>
      <w:r>
        <w:t xml:space="preserve">Require a new Review Draft that will be available for review by Program administrators, Board members and/or EEB Technical Consultant and Other Persons. </w:t>
      </w:r>
    </w:p>
    <w:p w14:paraId="0781CBE1" w14:textId="73925698" w:rsidR="00210F29" w:rsidRDefault="00C13714">
      <w:pPr>
        <w:ind w:left="-5" w:right="113"/>
      </w:pPr>
      <w:r>
        <w:t>The Evaluation Administrator will consider all comments and work with the Contractor to finalize the evaluation report</w:t>
      </w:r>
      <w:r w:rsidR="00C22790">
        <w:t xml:space="preserve"> and submit it to the Evaluation Committee </w:t>
      </w:r>
      <w:r w:rsidR="00C22790" w:rsidRPr="00B93602">
        <w:rPr>
          <w:highlight w:val="cyan"/>
        </w:rPr>
        <w:t>for approval</w:t>
      </w:r>
      <w:r>
        <w:t xml:space="preserve">.  </w:t>
      </w:r>
    </w:p>
    <w:p w14:paraId="19772FE9" w14:textId="62D7E4EF" w:rsidR="00210F29" w:rsidRDefault="00C13714">
      <w:pPr>
        <w:ind w:left="-5" w:right="199"/>
      </w:pPr>
      <w:r>
        <w:t>When the Final Report is ready, the Evaluation Administrator, through the EEB Executive Secretary, will file the evaluation report with the Board and with DEEP. The Board shall post a copy of each report on its Internet web</w:t>
      </w:r>
      <w:del w:id="447" w:author="WETHERN, MEGAN M" w:date="2021-05-19T15:02:00Z">
        <w:r>
          <w:delText xml:space="preserve"> </w:delText>
        </w:r>
      </w:del>
      <w:r>
        <w:t xml:space="preserve">site. See Figure </w:t>
      </w:r>
      <w:r w:rsidR="00870AE1">
        <w:t>5</w:t>
      </w:r>
      <w:r>
        <w:t xml:space="preserve">.  The Board and its members, including electric distribution and gas Program Administrator representatives, may file written comments regarding any evaluation with DEEP or for posting on the </w:t>
      </w:r>
      <w:r w:rsidR="002220DB">
        <w:t>B</w:t>
      </w:r>
      <w:r>
        <w:t xml:space="preserve">oard's Internet web site.   </w:t>
      </w:r>
    </w:p>
    <w:p w14:paraId="0C75C7D4" w14:textId="0AAF318A" w:rsidR="00210F29" w:rsidRDefault="00C13714">
      <w:pPr>
        <w:numPr>
          <w:ilvl w:val="0"/>
          <w:numId w:val="9"/>
        </w:numPr>
        <w:spacing w:after="126"/>
        <w:ind w:right="158" w:hanging="360"/>
      </w:pPr>
      <w:r>
        <w:t xml:space="preserve">A </w:t>
      </w:r>
      <w:commentRangeStart w:id="448"/>
      <w:r>
        <w:t xml:space="preserve">Technical Meeting </w:t>
      </w:r>
      <w:commentRangeEnd w:id="448"/>
      <w:r w:rsidR="00D41D32">
        <w:rPr>
          <w:rStyle w:val="CommentReference"/>
        </w:rPr>
        <w:commentReference w:id="448"/>
      </w:r>
      <w:r w:rsidR="00C22790">
        <w:t xml:space="preserve">may </w:t>
      </w:r>
      <w:r>
        <w:t xml:space="preserve">be provided in association with </w:t>
      </w:r>
      <w:r w:rsidR="00C22790">
        <w:t>any</w:t>
      </w:r>
      <w:r>
        <w:t xml:space="preserve"> process and impact evaluation study</w:t>
      </w:r>
      <w:r w:rsidR="00C22790">
        <w:t xml:space="preserve"> or other evaluation study if any</w:t>
      </w:r>
      <w:r>
        <w:t xml:space="preserve"> </w:t>
      </w:r>
      <w:r w:rsidR="00C22790">
        <w:t>m</w:t>
      </w:r>
      <w:r>
        <w:t xml:space="preserve">embers of the board and/or Program Persons request </w:t>
      </w:r>
      <w:r w:rsidR="00C22790">
        <w:t xml:space="preserve">such a meeting </w:t>
      </w:r>
      <w:r>
        <w:t>in writing</w:t>
      </w:r>
      <w:r w:rsidR="00C22790">
        <w:t xml:space="preserve"> within two weeks of posting.  In that event, </w:t>
      </w:r>
      <w:r>
        <w:t xml:space="preserve">DEEP shall arrange for the technical meeting to be recorded or transcribed.  Participants in any such transcribed technical meeting shall include the Evaluation Administrator, the evaluation Contractor and the Office of Consumer Counsel (at its discretion).   </w:t>
      </w:r>
    </w:p>
    <w:p w14:paraId="1D7FBCC0" w14:textId="11C5FBFE" w:rsidR="00210F29" w:rsidRDefault="00C13714">
      <w:pPr>
        <w:numPr>
          <w:ilvl w:val="0"/>
          <w:numId w:val="9"/>
        </w:numPr>
        <w:spacing w:after="124"/>
        <w:ind w:right="158" w:hanging="360"/>
      </w:pPr>
      <w:r>
        <w:t xml:space="preserve">If a technical meeting has not been requested within the </w:t>
      </w:r>
      <w:r w:rsidR="00CC0659">
        <w:t>two-calendar</w:t>
      </w:r>
      <w:r>
        <w:t xml:space="preserve"> week window, the EEB Evaluation Administrator and Contractor will schedule a public presentation of the final report, which is noticed by the Executive Secretary. </w:t>
      </w:r>
      <w:r w:rsidR="00870AE1">
        <w:t xml:space="preserve">  </w:t>
      </w:r>
      <w:r w:rsidR="00870AE1" w:rsidRPr="00B93602">
        <w:rPr>
          <w:highlight w:val="cyan"/>
        </w:rPr>
        <w:t>Comments that remain after the final report or presentation may be provided in writing and will be posted on the website by the Executive Secretary</w:t>
      </w:r>
      <w:r w:rsidR="00870AE1">
        <w:t xml:space="preserve">.  </w:t>
      </w:r>
    </w:p>
    <w:p w14:paraId="4878D616" w14:textId="21BB7D56" w:rsidR="00210F29" w:rsidRDefault="00FA5330">
      <w:pPr>
        <w:numPr>
          <w:ilvl w:val="0"/>
          <w:numId w:val="9"/>
        </w:numPr>
        <w:spacing w:after="124"/>
        <w:ind w:right="158" w:hanging="360"/>
      </w:pPr>
      <w:bookmarkStart w:id="449" w:name="_Hlk26346127"/>
      <w:ins w:id="450" w:author="Lisa Skumatz" w:date="2021-06-07T06:32:00Z">
        <w:r>
          <w:rPr>
            <w:highlight w:val="cyan"/>
          </w:rPr>
          <w:t xml:space="preserve">The process of </w:t>
        </w:r>
      </w:ins>
      <w:ins w:id="451" w:author="Lisa Skumatz" w:date="2021-06-07T06:33:00Z">
        <w:r>
          <w:rPr>
            <w:highlight w:val="cyan"/>
          </w:rPr>
          <w:t>feedback from Program Administrator on whether or how they intend to implement study recommendations</w:t>
        </w:r>
      </w:ins>
      <w:ins w:id="452" w:author="Lisa Skumatz" w:date="2021-06-07T06:34:00Z">
        <w:r>
          <w:rPr>
            <w:highlight w:val="cyan"/>
          </w:rPr>
          <w:t xml:space="preserve"> is conducted twice annually – November, and </w:t>
        </w:r>
      </w:ins>
      <w:ins w:id="453" w:author="Lisa Skumatz" w:date="2021-06-07T06:36:00Z">
        <w:r>
          <w:rPr>
            <w:highlight w:val="cyan"/>
          </w:rPr>
          <w:t>May</w:t>
        </w:r>
      </w:ins>
      <w:ins w:id="454" w:author="Lisa Skumatz" w:date="2021-06-07T06:34:00Z">
        <w:r>
          <w:rPr>
            <w:highlight w:val="cyan"/>
          </w:rPr>
          <w:t xml:space="preserve">.  </w:t>
        </w:r>
      </w:ins>
      <w:ins w:id="455" w:author="Lisa Skumatz" w:date="2021-06-07T06:33:00Z">
        <w:r>
          <w:rPr>
            <w:highlight w:val="cyan"/>
          </w:rPr>
          <w:t xml:space="preserve"> </w:t>
        </w:r>
      </w:ins>
      <w:commentRangeStart w:id="456"/>
      <w:commentRangeStart w:id="457"/>
      <w:r w:rsidR="00ED7162" w:rsidRPr="00B93602">
        <w:rPr>
          <w:highlight w:val="cyan"/>
        </w:rPr>
        <w:t xml:space="preserve">For </w:t>
      </w:r>
      <w:r w:rsidR="00ED7162">
        <w:rPr>
          <w:highlight w:val="cyan"/>
        </w:rPr>
        <w:t>Evaluation studies</w:t>
      </w:r>
      <w:r w:rsidR="00ED7162" w:rsidRPr="00B93602">
        <w:rPr>
          <w:highlight w:val="cyan"/>
        </w:rPr>
        <w:t xml:space="preserve"> completed by</w:t>
      </w:r>
      <w:ins w:id="458" w:author="Lisa Skumatz" w:date="2021-06-07T06:37:00Z">
        <w:r>
          <w:rPr>
            <w:highlight w:val="cyan"/>
          </w:rPr>
          <w:t xml:space="preserve"> </w:t>
        </w:r>
        <w:r w:rsidRPr="00DA3B4F">
          <w:rPr>
            <w:highlight w:val="green"/>
            <w:rPrChange w:id="459" w:author="Lisa Skumatz" w:date="2021-06-07T06:38:00Z">
              <w:rPr>
                <w:highlight w:val="cyan"/>
              </w:rPr>
            </w:rPrChange>
          </w:rPr>
          <w:t>December 1</w:t>
        </w:r>
      </w:ins>
      <w:del w:id="460" w:author="Lisa Skumatz" w:date="2021-06-07T06:37:00Z">
        <w:r w:rsidR="00ED7162" w:rsidRPr="00DA3B4F" w:rsidDel="00FA5330">
          <w:rPr>
            <w:highlight w:val="green"/>
            <w:rPrChange w:id="461" w:author="Lisa Skumatz" w:date="2021-06-07T06:38:00Z">
              <w:rPr>
                <w:highlight w:val="cyan"/>
              </w:rPr>
            </w:rPrChange>
          </w:rPr>
          <w:delText xml:space="preserve"> </w:delText>
        </w:r>
      </w:del>
      <w:ins w:id="462" w:author="Lisa Skumatz" w:date="2021-06-07T06:35:00Z">
        <w:r w:rsidRPr="00DA3B4F">
          <w:rPr>
            <w:highlight w:val="green"/>
            <w:rPrChange w:id="463" w:author="Lisa Skumatz" w:date="2021-06-07T06:38:00Z">
              <w:rPr>
                <w:highlight w:val="cyan"/>
              </w:rPr>
            </w:rPrChange>
          </w:rPr>
          <w:t xml:space="preserve">, </w:t>
        </w:r>
      </w:ins>
      <w:del w:id="464" w:author="Lisa Skumatz" w:date="2021-06-07T06:35:00Z">
        <w:r w:rsidR="00ED7162" w:rsidRPr="00DA3B4F" w:rsidDel="00FA5330">
          <w:rPr>
            <w:highlight w:val="green"/>
            <w:rPrChange w:id="465" w:author="Lisa Skumatz" w:date="2021-06-07T06:38:00Z">
              <w:rPr>
                <w:highlight w:val="cyan"/>
              </w:rPr>
            </w:rPrChange>
          </w:rPr>
          <w:delText>January</w:delText>
        </w:r>
      </w:del>
      <w:r w:rsidR="00ED7162" w:rsidRPr="00DA3B4F">
        <w:rPr>
          <w:highlight w:val="green"/>
          <w:rPrChange w:id="466" w:author="Lisa Skumatz" w:date="2021-06-07T06:38:00Z">
            <w:rPr/>
          </w:rPrChange>
        </w:rPr>
        <w:t xml:space="preserve">, the Program Administrators are required to provide a memo to the EA Team </w:t>
      </w:r>
      <w:commentRangeStart w:id="467"/>
      <w:r w:rsidR="00ED7162" w:rsidRPr="00DA3B4F">
        <w:rPr>
          <w:highlight w:val="green"/>
          <w:rPrChange w:id="468" w:author="Lisa Skumatz" w:date="2021-06-07T06:38:00Z">
            <w:rPr/>
          </w:rPrChange>
        </w:rPr>
        <w:t xml:space="preserve">by </w:t>
      </w:r>
      <w:ins w:id="469" w:author="Lisa Skumatz" w:date="2021-06-07T06:35:00Z">
        <w:r w:rsidRPr="00DA3B4F">
          <w:rPr>
            <w:highlight w:val="green"/>
            <w:rPrChange w:id="470" w:author="Lisa Skumatz" w:date="2021-06-07T06:38:00Z">
              <w:rPr/>
            </w:rPrChange>
          </w:rPr>
          <w:t>January</w:t>
        </w:r>
      </w:ins>
      <w:ins w:id="471" w:author="Lisa Skumatz" w:date="2021-06-07T06:36:00Z">
        <w:r w:rsidRPr="00DA3B4F">
          <w:rPr>
            <w:highlight w:val="green"/>
            <w:rPrChange w:id="472" w:author="Lisa Skumatz" w:date="2021-06-07T06:38:00Z">
              <w:rPr/>
            </w:rPrChange>
          </w:rPr>
          <w:t xml:space="preserve"> 15</w:t>
        </w:r>
      </w:ins>
      <w:del w:id="473" w:author="Lisa Skumatz" w:date="2021-06-07T06:35:00Z">
        <w:r w:rsidR="00ED7162" w:rsidRPr="00DA3B4F" w:rsidDel="00FA5330">
          <w:rPr>
            <w:highlight w:val="green"/>
            <w:rPrChange w:id="474" w:author="Lisa Skumatz" w:date="2021-06-07T06:38:00Z">
              <w:rPr/>
            </w:rPrChange>
          </w:rPr>
          <w:delText>March</w:delText>
        </w:r>
      </w:del>
      <w:r w:rsidR="00ED7162" w:rsidRPr="00DA3B4F">
        <w:rPr>
          <w:highlight w:val="green"/>
          <w:rPrChange w:id="475" w:author="Lisa Skumatz" w:date="2021-06-07T06:38:00Z">
            <w:rPr/>
          </w:rPrChange>
        </w:rPr>
        <w:t xml:space="preserve"> </w:t>
      </w:r>
      <w:commentRangeEnd w:id="467"/>
      <w:r w:rsidR="00C31709" w:rsidRPr="00DA3B4F">
        <w:rPr>
          <w:rStyle w:val="CommentReference"/>
          <w:highlight w:val="green"/>
          <w:rPrChange w:id="476" w:author="Lisa Skumatz" w:date="2021-06-07T06:38:00Z">
            <w:rPr>
              <w:rStyle w:val="CommentReference"/>
            </w:rPr>
          </w:rPrChange>
        </w:rPr>
        <w:commentReference w:id="467"/>
      </w:r>
      <w:r w:rsidR="00ED7162" w:rsidRPr="00DA3B4F">
        <w:rPr>
          <w:highlight w:val="green"/>
          <w:rPrChange w:id="477" w:author="Lisa Skumatz" w:date="2021-06-07T06:38:00Z">
            <w:rPr/>
          </w:rPrChange>
        </w:rPr>
        <w:t xml:space="preserve">to report </w:t>
      </w:r>
      <w:ins w:id="478" w:author="Lisa Skumatz" w:date="2021-06-05T01:00:00Z">
        <w:r w:rsidR="0092548D" w:rsidRPr="00DA3B4F">
          <w:rPr>
            <w:highlight w:val="green"/>
            <w:rPrChange w:id="479" w:author="Lisa Skumatz" w:date="2021-06-07T06:38:00Z">
              <w:rPr/>
            </w:rPrChange>
          </w:rPr>
          <w:t xml:space="preserve">whether and </w:t>
        </w:r>
      </w:ins>
      <w:commentRangeStart w:id="480"/>
      <w:commentRangeStart w:id="481"/>
      <w:r w:rsidR="00ED7162" w:rsidRPr="00DA3B4F">
        <w:rPr>
          <w:highlight w:val="green"/>
          <w:rPrChange w:id="482" w:author="Lisa Skumatz" w:date="2021-06-07T06:38:00Z">
            <w:rPr/>
          </w:rPrChange>
        </w:rPr>
        <w:t>how</w:t>
      </w:r>
      <w:commentRangeEnd w:id="480"/>
      <w:r w:rsidR="00C31709" w:rsidRPr="00DA3B4F">
        <w:rPr>
          <w:rStyle w:val="CommentReference"/>
          <w:highlight w:val="green"/>
          <w:rPrChange w:id="483" w:author="Lisa Skumatz" w:date="2021-06-07T06:38:00Z">
            <w:rPr>
              <w:rStyle w:val="CommentReference"/>
            </w:rPr>
          </w:rPrChange>
        </w:rPr>
        <w:commentReference w:id="480"/>
      </w:r>
      <w:commentRangeEnd w:id="481"/>
      <w:r w:rsidR="0092548D" w:rsidRPr="00DA3B4F">
        <w:rPr>
          <w:rStyle w:val="CommentReference"/>
          <w:highlight w:val="green"/>
          <w:rPrChange w:id="484" w:author="Lisa Skumatz" w:date="2021-06-07T06:38:00Z">
            <w:rPr>
              <w:rStyle w:val="CommentReference"/>
            </w:rPr>
          </w:rPrChange>
        </w:rPr>
        <w:commentReference w:id="481"/>
      </w:r>
      <w:r w:rsidR="00ED7162" w:rsidRPr="00DA3B4F">
        <w:rPr>
          <w:highlight w:val="green"/>
          <w:rPrChange w:id="485" w:author="Lisa Skumatz" w:date="2021-06-07T06:38:00Z">
            <w:rPr/>
          </w:rPrChange>
        </w:rPr>
        <w:t xml:space="preserve"> they intend to implement each recommendation and how the results will be incorporated into the PSD </w:t>
      </w:r>
      <w:r w:rsidR="00C22790" w:rsidRPr="00DA3B4F">
        <w:rPr>
          <w:highlight w:val="green"/>
          <w:rPrChange w:id="486" w:author="Lisa Skumatz" w:date="2021-06-07T06:38:00Z">
            <w:rPr/>
          </w:rPrChange>
        </w:rPr>
        <w:t>(to assure values can be agreed in advance of PSD update and C&amp;LM planning)</w:t>
      </w:r>
      <w:del w:id="487" w:author="Lisa Skumatz" w:date="2021-06-07T06:35:00Z">
        <w:r w:rsidR="00C22790" w:rsidRPr="00DA3B4F" w:rsidDel="00FA5330">
          <w:rPr>
            <w:highlight w:val="green"/>
            <w:rPrChange w:id="488" w:author="Lisa Skumatz" w:date="2021-06-07T06:38:00Z">
              <w:rPr/>
            </w:rPrChange>
          </w:rPr>
          <w:delText>,</w:delText>
        </w:r>
      </w:del>
      <w:del w:id="489" w:author="WETHERN, MEGAN M" w:date="2021-05-19T15:05:00Z">
        <w:r w:rsidR="00C13714" w:rsidRPr="00DA3B4F">
          <w:rPr>
            <w:highlight w:val="green"/>
            <w:rPrChange w:id="490" w:author="Lisa Skumatz" w:date="2021-06-07T06:38:00Z">
              <w:rPr/>
            </w:rPrChange>
          </w:rPr>
          <w:delText xml:space="preserve"> </w:delText>
        </w:r>
      </w:del>
      <w:r w:rsidR="00C13714" w:rsidRPr="00DA3B4F">
        <w:rPr>
          <w:highlight w:val="green"/>
          <w:rPrChange w:id="491" w:author="Lisa Skumatz" w:date="2021-06-07T06:38:00Z">
            <w:rPr/>
          </w:rPrChange>
        </w:rPr>
        <w:t xml:space="preserve">. </w:t>
      </w:r>
      <w:r w:rsidR="00ED7162" w:rsidRPr="00DA3B4F">
        <w:rPr>
          <w:highlight w:val="green"/>
          <w:rPrChange w:id="492" w:author="Lisa Skumatz" w:date="2021-06-07T06:38:00Z">
            <w:rPr/>
          </w:rPrChange>
        </w:rPr>
        <w:t xml:space="preserve">  </w:t>
      </w:r>
      <w:r w:rsidR="00ED7162" w:rsidRPr="00DA3B4F">
        <w:rPr>
          <w:highlight w:val="green"/>
          <w:rPrChange w:id="493" w:author="Lisa Skumatz" w:date="2021-06-07T06:38:00Z">
            <w:rPr>
              <w:highlight w:val="cyan"/>
            </w:rPr>
          </w:rPrChange>
        </w:rPr>
        <w:t>This process is conducted again for projects completed by</w:t>
      </w:r>
      <w:ins w:id="494" w:author="Lisa Skumatz" w:date="2021-06-07T06:35:00Z">
        <w:r w:rsidRPr="00DA3B4F">
          <w:rPr>
            <w:highlight w:val="green"/>
            <w:rPrChange w:id="495" w:author="Lisa Skumatz" w:date="2021-06-07T06:38:00Z">
              <w:rPr>
                <w:highlight w:val="cyan"/>
              </w:rPr>
            </w:rPrChange>
          </w:rPr>
          <w:t xml:space="preserve"> May 1</w:t>
        </w:r>
      </w:ins>
      <w:del w:id="496" w:author="Lisa Skumatz" w:date="2021-06-07T06:35:00Z">
        <w:r w:rsidR="00ED7162" w:rsidRPr="00DA3B4F" w:rsidDel="00FA5330">
          <w:rPr>
            <w:highlight w:val="green"/>
            <w:rPrChange w:id="497" w:author="Lisa Skumatz" w:date="2021-06-07T06:38:00Z">
              <w:rPr>
                <w:highlight w:val="cyan"/>
              </w:rPr>
            </w:rPrChange>
          </w:rPr>
          <w:delText xml:space="preserve"> </w:delText>
        </w:r>
      </w:del>
      <w:ins w:id="498" w:author="Lisa Skumatz" w:date="2021-06-07T06:36:00Z">
        <w:r w:rsidRPr="00DA3B4F">
          <w:rPr>
            <w:highlight w:val="green"/>
            <w:rPrChange w:id="499" w:author="Lisa Skumatz" w:date="2021-06-07T06:38:00Z">
              <w:rPr>
                <w:highlight w:val="cyan"/>
              </w:rPr>
            </w:rPrChange>
          </w:rPr>
          <w:t>(memo due June 15).</w:t>
        </w:r>
      </w:ins>
      <w:del w:id="500" w:author="Lisa Skumatz" w:date="2021-06-07T06:35:00Z">
        <w:r w:rsidR="00ED7162" w:rsidRPr="00DA3B4F" w:rsidDel="00FA5330">
          <w:rPr>
            <w:highlight w:val="green"/>
            <w:rPrChange w:id="501" w:author="Lisa Skumatz" w:date="2021-06-07T06:38:00Z">
              <w:rPr>
                <w:highlight w:val="cyan"/>
              </w:rPr>
            </w:rPrChange>
          </w:rPr>
          <w:delText>June</w:delText>
        </w:r>
      </w:del>
      <w:r w:rsidR="00ED7162" w:rsidRPr="00DA3B4F">
        <w:rPr>
          <w:highlight w:val="green"/>
          <w:rPrChange w:id="502" w:author="Lisa Skumatz" w:date="2021-06-07T06:38:00Z">
            <w:rPr>
              <w:highlight w:val="cyan"/>
            </w:rPr>
          </w:rPrChange>
        </w:rPr>
        <w:t xml:space="preserve"> </w:t>
      </w:r>
      <w:commentRangeStart w:id="503"/>
      <w:commentRangeStart w:id="504"/>
      <w:del w:id="505" w:author="Lisa Skumatz" w:date="2021-06-07T06:36:00Z">
        <w:r w:rsidR="00ED7162" w:rsidRPr="00DA3B4F" w:rsidDel="00FA5330">
          <w:rPr>
            <w:highlight w:val="green"/>
            <w:rPrChange w:id="506" w:author="Lisa Skumatz" w:date="2021-06-07T06:38:00Z">
              <w:rPr>
                <w:highlight w:val="cyan"/>
              </w:rPr>
            </w:rPrChange>
          </w:rPr>
          <w:delText>15</w:delText>
        </w:r>
      </w:del>
      <w:commentRangeEnd w:id="503"/>
      <w:r w:rsidR="008C3903" w:rsidRPr="00DA3B4F">
        <w:rPr>
          <w:rStyle w:val="CommentReference"/>
          <w:highlight w:val="green"/>
          <w:rPrChange w:id="507" w:author="Lisa Skumatz" w:date="2021-06-07T06:38:00Z">
            <w:rPr>
              <w:rStyle w:val="CommentReference"/>
            </w:rPr>
          </w:rPrChange>
        </w:rPr>
        <w:commentReference w:id="503"/>
      </w:r>
      <w:commentRangeEnd w:id="504"/>
      <w:r w:rsidR="0092548D" w:rsidRPr="00DA3B4F">
        <w:rPr>
          <w:rStyle w:val="CommentReference"/>
          <w:highlight w:val="green"/>
          <w:rPrChange w:id="508" w:author="Lisa Skumatz" w:date="2021-06-07T06:38:00Z">
            <w:rPr>
              <w:rStyle w:val="CommentReference"/>
            </w:rPr>
          </w:rPrChange>
        </w:rPr>
        <w:commentReference w:id="504"/>
      </w:r>
      <w:r w:rsidR="00ED7162" w:rsidRPr="00DA3B4F">
        <w:rPr>
          <w:highlight w:val="green"/>
          <w:rPrChange w:id="509" w:author="Lisa Skumatz" w:date="2021-06-07T06:38:00Z">
            <w:rPr>
              <w:highlight w:val="cyan"/>
            </w:rPr>
          </w:rPrChange>
        </w:rPr>
        <w:t>.</w:t>
      </w:r>
      <w:commentRangeEnd w:id="456"/>
      <w:r w:rsidR="006B6C90" w:rsidRPr="00DA3B4F">
        <w:rPr>
          <w:rStyle w:val="CommentReference"/>
          <w:highlight w:val="green"/>
          <w:rPrChange w:id="510" w:author="Lisa Skumatz" w:date="2021-06-07T06:38:00Z">
            <w:rPr>
              <w:rStyle w:val="CommentReference"/>
            </w:rPr>
          </w:rPrChange>
        </w:rPr>
        <w:commentReference w:id="456"/>
      </w:r>
      <w:commentRangeEnd w:id="457"/>
      <w:r w:rsidR="0092548D" w:rsidRPr="00DA3B4F">
        <w:rPr>
          <w:rStyle w:val="CommentReference"/>
          <w:highlight w:val="green"/>
          <w:rPrChange w:id="511" w:author="Lisa Skumatz" w:date="2021-06-07T06:38:00Z">
            <w:rPr>
              <w:rStyle w:val="CommentReference"/>
            </w:rPr>
          </w:rPrChange>
        </w:rPr>
        <w:commentReference w:id="457"/>
      </w:r>
    </w:p>
    <w:p w14:paraId="5EB9D6A4" w14:textId="453B5997" w:rsidR="00210F29" w:rsidRDefault="00C13714">
      <w:pPr>
        <w:numPr>
          <w:ilvl w:val="0"/>
          <w:numId w:val="9"/>
        </w:numPr>
        <w:spacing w:after="41"/>
        <w:ind w:right="158" w:hanging="360"/>
      </w:pPr>
      <w:r>
        <w:t xml:space="preserve">Within three calendar weeks after </w:t>
      </w:r>
      <w:r w:rsidR="00C22790">
        <w:t xml:space="preserve">the </w:t>
      </w:r>
      <w:r>
        <w:t xml:space="preserve">PA Responses have been filed, the EEB Evaluation </w:t>
      </w:r>
    </w:p>
    <w:p w14:paraId="1A6C4AD1" w14:textId="77777777" w:rsidR="00210F29" w:rsidRDefault="00C13714">
      <w:pPr>
        <w:spacing w:after="126"/>
        <w:ind w:left="370" w:right="2"/>
      </w:pPr>
      <w:r>
        <w:t xml:space="preserve">Administrator is required to respond in writing to the report and/or to the Program Administrators’ response to the recommendations in the report, and within one month thereafter, the EEB Evaluation Committee votes and issues the document. </w:t>
      </w:r>
    </w:p>
    <w:p w14:paraId="477EE35B" w14:textId="3D293A47" w:rsidR="00210F29" w:rsidRDefault="00C13714">
      <w:pPr>
        <w:numPr>
          <w:ilvl w:val="0"/>
          <w:numId w:val="9"/>
        </w:numPr>
        <w:spacing w:after="124"/>
        <w:ind w:right="158" w:hanging="360"/>
      </w:pPr>
      <w:r>
        <w:t xml:space="preserve">The Evaluation Administrator will be provided with </w:t>
      </w:r>
      <w:r w:rsidR="00C83927" w:rsidRPr="00B93602">
        <w:rPr>
          <w:highlight w:val="cyan"/>
        </w:rPr>
        <w:t xml:space="preserve">a mark-up of the PSD to facilitate confirmation that the agreed updates are incorporated.  This document and a summary memo highlighting </w:t>
      </w:r>
      <w:commentRangeStart w:id="512"/>
      <w:commentRangeStart w:id="513"/>
      <w:r w:rsidR="00C83927" w:rsidRPr="00B93602">
        <w:rPr>
          <w:highlight w:val="cyan"/>
        </w:rPr>
        <w:t>d</w:t>
      </w:r>
      <w:ins w:id="514" w:author="Lisa Skumatz" w:date="2021-06-05T00:59:00Z">
        <w:r w:rsidR="0092548D">
          <w:rPr>
            <w:highlight w:val="cyan"/>
          </w:rPr>
          <w:t>ifferences</w:t>
        </w:r>
      </w:ins>
      <w:del w:id="515" w:author="Lisa Skumatz" w:date="2021-06-05T00:59:00Z">
        <w:r w:rsidR="00C83927" w:rsidRPr="00B93602" w:rsidDel="0092548D">
          <w:rPr>
            <w:highlight w:val="cyan"/>
          </w:rPr>
          <w:delText>eviations</w:delText>
        </w:r>
      </w:del>
      <w:r w:rsidR="00C83927" w:rsidRPr="00B93602">
        <w:rPr>
          <w:highlight w:val="cyan"/>
        </w:rPr>
        <w:t xml:space="preserve"> </w:t>
      </w:r>
      <w:commentRangeEnd w:id="512"/>
      <w:r w:rsidR="00F91095">
        <w:rPr>
          <w:rStyle w:val="CommentReference"/>
        </w:rPr>
        <w:commentReference w:id="512"/>
      </w:r>
      <w:commentRangeEnd w:id="513"/>
      <w:r w:rsidR="0092548D">
        <w:rPr>
          <w:rStyle w:val="CommentReference"/>
        </w:rPr>
        <w:commentReference w:id="513"/>
      </w:r>
      <w:r w:rsidR="00C83927" w:rsidRPr="00B93602">
        <w:rPr>
          <w:highlight w:val="cyan"/>
        </w:rPr>
        <w:t>will be provided</w:t>
      </w:r>
      <w:r w:rsidR="00C83927">
        <w:t xml:space="preserve"> </w:t>
      </w:r>
      <w:r w:rsidR="00707372" w:rsidRPr="00B93602">
        <w:rPr>
          <w:highlight w:val="green"/>
        </w:rPr>
        <w:t xml:space="preserve">at least </w:t>
      </w:r>
      <w:r w:rsidR="00C83927" w:rsidRPr="00B93602">
        <w:rPr>
          <w:highlight w:val="cyan"/>
        </w:rPr>
        <w:t>3</w:t>
      </w:r>
      <w:r w:rsidR="00707372" w:rsidRPr="00B93602">
        <w:rPr>
          <w:highlight w:val="green"/>
        </w:rPr>
        <w:t xml:space="preserve"> weeks</w:t>
      </w:r>
      <w:r w:rsidR="00707372">
        <w:t xml:space="preserve"> </w:t>
      </w:r>
      <w:r>
        <w:t>before the PSD review process is completed or finalized</w:t>
      </w:r>
      <w:r w:rsidR="00C83927">
        <w:t xml:space="preserve"> to</w:t>
      </w:r>
      <w:r>
        <w:t xml:space="preserve"> allow the Evaluation Administrator to identify whether key evaluation results have been incorporated into the PSD in a timely manner and consistent with the direction of the study recommendations.  </w:t>
      </w:r>
      <w:r w:rsidR="00C83927" w:rsidRPr="00B93602">
        <w:rPr>
          <w:highlight w:val="cyan"/>
        </w:rPr>
        <w:t>Discussion with the PAs is encouraged to facilitate speedy understanding and rationale.  Within 3 weeks of receipt of the marked-up PSD and memo,</w:t>
      </w:r>
      <w:r w:rsidR="00C83927">
        <w:t xml:space="preserve"> t</w:t>
      </w:r>
      <w:r>
        <w:t xml:space="preserve">he Evaluation Administrator will provide a memo to the Evaluation Committee identifying key </w:t>
      </w:r>
      <w:r w:rsidR="00B708B2">
        <w:t xml:space="preserve">remaining </w:t>
      </w:r>
      <w:r>
        <w:t xml:space="preserve">gaps or any concerns.  </w:t>
      </w:r>
      <w:bookmarkEnd w:id="449"/>
      <w:r w:rsidR="00C83927">
        <w:t xml:space="preserve"> </w:t>
      </w:r>
      <w:r>
        <w:t xml:space="preserve">    </w:t>
      </w:r>
    </w:p>
    <w:p w14:paraId="69E4F312" w14:textId="59A9C351" w:rsidR="00210F29" w:rsidRDefault="00C13714">
      <w:pPr>
        <w:ind w:left="-5" w:right="241"/>
      </w:pPr>
      <w:r>
        <w:t>Records of all communications during the evaluation, the Review Report and written comments will be kept on file and maintained after the evaluation has been completed.  This information</w:t>
      </w:r>
      <w:r w:rsidR="00D50A27">
        <w:t xml:space="preserve">, excluding any </w:t>
      </w:r>
      <w:commentRangeStart w:id="516"/>
      <w:r w:rsidR="00D50A27">
        <w:t xml:space="preserve">confidential </w:t>
      </w:r>
      <w:del w:id="517" w:author="Lisa Skumatz" w:date="2021-06-05T01:06:00Z">
        <w:r w:rsidR="00D50A27" w:rsidDel="0092548D">
          <w:delText xml:space="preserve">customer </w:delText>
        </w:r>
      </w:del>
      <w:r w:rsidR="00D50A27">
        <w:t>data</w:t>
      </w:r>
      <w:commentRangeEnd w:id="516"/>
      <w:r w:rsidR="00C15C96">
        <w:rPr>
          <w:rStyle w:val="CommentReference"/>
        </w:rPr>
        <w:commentReference w:id="516"/>
      </w:r>
      <w:r w:rsidR="00D50A27">
        <w:t>,</w:t>
      </w:r>
      <w:r>
        <w:t xml:space="preserve"> shall be available to the public without protective status.  Any communications that include confidential </w:t>
      </w:r>
      <w:commentRangeStart w:id="518"/>
      <w:del w:id="519" w:author="Lisa Skumatz" w:date="2021-06-05T01:06:00Z">
        <w:r w:rsidDel="0092548D">
          <w:delText xml:space="preserve">customer </w:delText>
        </w:r>
        <w:commentRangeEnd w:id="518"/>
        <w:r w:rsidR="002566CD" w:rsidDel="0092548D">
          <w:rPr>
            <w:rStyle w:val="CommentReference"/>
          </w:rPr>
          <w:commentReference w:id="518"/>
        </w:r>
      </w:del>
      <w:r>
        <w:t>information will be released following the guidelines in Section 2 below. The EEB is responsible for maintaining all evaluation products, both interim and final</w:t>
      </w:r>
      <w:r w:rsidR="0089528D">
        <w:t xml:space="preserve"> </w:t>
      </w:r>
      <w:r w:rsidR="0089528D" w:rsidRPr="00B93602">
        <w:rPr>
          <w:highlight w:val="cyan"/>
        </w:rPr>
        <w:t>with the exception of data, which are maintained by contractors using secure procedures for a period of five years</w:t>
      </w:r>
      <w:r w:rsidR="0089528D">
        <w:t xml:space="preserve"> (as mentioned below)</w:t>
      </w:r>
      <w:r>
        <w:t>.</w:t>
      </w:r>
      <w:r w:rsidR="0089528D">
        <w:t xml:space="preserve"> </w:t>
      </w:r>
      <w:r>
        <w:t xml:space="preserve">  Neither the </w:t>
      </w:r>
      <w:r w:rsidR="00CC0659">
        <w:t>third-party</w:t>
      </w:r>
      <w:r>
        <w:t xml:space="preserve"> contractor nor the Program Administrators nor the Evaluation Administrator may release preliminary or final data without prior approval from the EEB Evaluation Committee or its designee.  </w:t>
      </w:r>
      <w:commentRangeStart w:id="520"/>
      <w:commentRangeStart w:id="521"/>
      <w:r w:rsidR="0089528D" w:rsidRPr="00B93602">
        <w:rPr>
          <w:highlight w:val="cyan"/>
        </w:rPr>
        <w:t>However, the Evaluation Administrators may identify project or customer data gathered for one project that could be beneficial to the State and to the conduct of evaluations if shared with another project</w:t>
      </w:r>
      <w:r w:rsidR="0089528D">
        <w:rPr>
          <w:highlight w:val="cyan"/>
        </w:rPr>
        <w:t>.  In this case,</w:t>
      </w:r>
      <w:ins w:id="522" w:author="Dyke-Redmond, Tracy" w:date="2021-05-22T22:13:00Z">
        <w:r w:rsidR="007515B4">
          <w:rPr>
            <w:highlight w:val="cyan"/>
          </w:rPr>
          <w:t xml:space="preserve"> if the data is necessary to complete the evaluation, </w:t>
        </w:r>
      </w:ins>
      <w:r w:rsidR="0089528D">
        <w:rPr>
          <w:highlight w:val="cyan"/>
        </w:rPr>
        <w:t xml:space="preserve"> if all firms have complied with all data security procedures required by the Program Administrators</w:t>
      </w:r>
      <w:ins w:id="523" w:author="Dyke-Redmond, Tracy" w:date="2021-05-22T22:14:00Z">
        <w:r w:rsidR="00944A89">
          <w:rPr>
            <w:highlight w:val="cyan"/>
          </w:rPr>
          <w:t xml:space="preserve"> and have been preapproved by the Evaluation Administrators,</w:t>
        </w:r>
        <w:r w:rsidR="00636CBE">
          <w:rPr>
            <w:highlight w:val="cyan"/>
          </w:rPr>
          <w:t xml:space="preserve"> </w:t>
        </w:r>
      </w:ins>
      <w:ins w:id="524" w:author="Dyke-Redmond, Tracy" w:date="2021-05-22T22:15:00Z">
        <w:r w:rsidR="00107596">
          <w:t xml:space="preserve">and </w:t>
        </w:r>
        <w:r w:rsidR="00636CBE">
          <w:t xml:space="preserve">if </w:t>
        </w:r>
      </w:ins>
      <w:ins w:id="525" w:author="Dyke-Redmond, Tracy" w:date="2021-05-22T22:14:00Z">
        <w:r w:rsidR="00636CBE">
          <w:t xml:space="preserve">information is protected and kept confidential and </w:t>
        </w:r>
      </w:ins>
      <w:ins w:id="526" w:author="Dyke-Redmond, Tracy" w:date="2021-05-22T22:15:00Z">
        <w:r w:rsidR="00636CBE">
          <w:t xml:space="preserve">is </w:t>
        </w:r>
      </w:ins>
      <w:ins w:id="527" w:author="Dyke-Redmond, Tracy" w:date="2021-05-22T22:14:00Z">
        <w:r w:rsidR="00636CBE">
          <w:t>used solely in accordance with all contract requirements and for no other purpose</w:t>
        </w:r>
        <w:r w:rsidR="00944A89">
          <w:rPr>
            <w:highlight w:val="cyan"/>
          </w:rPr>
          <w:t xml:space="preserve"> </w:t>
        </w:r>
      </w:ins>
      <w:r w:rsidR="0089528D">
        <w:rPr>
          <w:highlight w:val="cyan"/>
        </w:rPr>
        <w:t>,</w:t>
      </w:r>
      <w:ins w:id="528" w:author="Dyke-Redmond, Tracy" w:date="2021-05-22T22:15:00Z">
        <w:r w:rsidR="00107596">
          <w:rPr>
            <w:highlight w:val="cyan"/>
          </w:rPr>
          <w:t xml:space="preserve"> then</w:t>
        </w:r>
      </w:ins>
      <w:r w:rsidR="0089528D">
        <w:rPr>
          <w:highlight w:val="cyan"/>
        </w:rPr>
        <w:t xml:space="preserve"> the Evaluation Administrator may request this data transfer, and will notify the Evaluation Committee at the next regular meeting</w:t>
      </w:r>
      <w:del w:id="529" w:author="WETHERN, MEGAN M" w:date="2021-05-19T15:07:00Z">
        <w:r w:rsidR="0089528D">
          <w:rPr>
            <w:highlight w:val="cyan"/>
          </w:rPr>
          <w:delText>.</w:delText>
        </w:r>
      </w:del>
      <w:r w:rsidR="0089528D" w:rsidRPr="00B93602">
        <w:rPr>
          <w:highlight w:val="cyan"/>
        </w:rPr>
        <w:t>.</w:t>
      </w:r>
      <w:r w:rsidR="0089528D">
        <w:t xml:space="preserve">  </w:t>
      </w:r>
      <w:commentRangeEnd w:id="520"/>
      <w:r w:rsidR="0038013A">
        <w:rPr>
          <w:rStyle w:val="CommentReference"/>
        </w:rPr>
        <w:commentReference w:id="520"/>
      </w:r>
      <w:commentRangeEnd w:id="521"/>
      <w:r w:rsidR="00157FB3">
        <w:rPr>
          <w:rStyle w:val="CommentReference"/>
        </w:rPr>
        <w:commentReference w:id="521"/>
      </w:r>
    </w:p>
    <w:p w14:paraId="5E9344D6" w14:textId="59F3E245" w:rsidR="00C52736" w:rsidRDefault="00C52736">
      <w:pPr>
        <w:ind w:left="-5" w:right="241"/>
      </w:pPr>
      <w:r>
        <w:t xml:space="preserve">Note that at the conclusion of projects, all Evaluation Contractors will be required to maintain reasonably-documented databases of input, interim, and final datasets in secure form and </w:t>
      </w:r>
      <w:commentRangeStart w:id="530"/>
      <w:commentRangeStart w:id="531"/>
      <w:r>
        <w:t xml:space="preserve">provide those data to the Evaluation Administrators </w:t>
      </w:r>
      <w:r w:rsidR="00A937F3" w:rsidRPr="00B93602">
        <w:rPr>
          <w:highlight w:val="yellow"/>
        </w:rPr>
        <w:t>or Evaluation Contractors</w:t>
      </w:r>
      <w:r w:rsidR="00A937F3">
        <w:rPr>
          <w:highlight w:val="yellow"/>
        </w:rPr>
        <w:t xml:space="preserve"> or P</w:t>
      </w:r>
      <w:ins w:id="532" w:author="Lisa Skumatz" w:date="2021-06-05T00:42:00Z">
        <w:r w:rsidR="00F97146">
          <w:rPr>
            <w:highlight w:val="yellow"/>
          </w:rPr>
          <w:t>rogram Administrators</w:t>
        </w:r>
      </w:ins>
      <w:del w:id="533" w:author="Lisa Skumatz" w:date="2021-06-05T00:42:00Z">
        <w:r w:rsidR="00A937F3" w:rsidDel="00F97146">
          <w:rPr>
            <w:highlight w:val="yellow"/>
          </w:rPr>
          <w:delText>As</w:delText>
        </w:r>
      </w:del>
      <w:r w:rsidR="00A937F3">
        <w:rPr>
          <w:highlight w:val="yellow"/>
        </w:rPr>
        <w:t xml:space="preserve"> or others</w:t>
      </w:r>
      <w:r w:rsidR="00A937F3" w:rsidRPr="00B93602">
        <w:rPr>
          <w:highlight w:val="yellow"/>
        </w:rPr>
        <w:t xml:space="preserve"> as specified by the Evaluation Administrators via secure transfer</w:t>
      </w:r>
      <w:r w:rsidR="00A937F3">
        <w:t xml:space="preserve"> </w:t>
      </w:r>
      <w:r>
        <w:t>upon request and at no fee for a period of five years</w:t>
      </w:r>
      <w:ins w:id="534" w:author="Lisa Skumatz" w:date="2021-06-05T00:42:00Z">
        <w:r w:rsidR="00F97146">
          <w:t xml:space="preserve">, with special conditions if the data are </w:t>
        </w:r>
        <w:r w:rsidR="00F97146" w:rsidRPr="00F97146">
          <w:rPr>
            <w:highlight w:val="yellow"/>
            <w:rPrChange w:id="535" w:author="Lisa Skumatz" w:date="2021-06-05T00:43:00Z">
              <w:rPr/>
            </w:rPrChange>
          </w:rPr>
          <w:t>confidential</w:t>
        </w:r>
      </w:ins>
      <w:ins w:id="536" w:author="Lisa Skumatz" w:date="2021-06-05T00:43:00Z">
        <w:r w:rsidR="00F97146">
          <w:t xml:space="preserve"> (noted below)</w:t>
        </w:r>
      </w:ins>
      <w:r>
        <w:t>.</w:t>
      </w:r>
      <w:commentRangeEnd w:id="530"/>
      <w:r w:rsidR="00107596">
        <w:rPr>
          <w:rStyle w:val="CommentReference"/>
        </w:rPr>
        <w:commentReference w:id="530"/>
      </w:r>
      <w:commentRangeEnd w:id="531"/>
      <w:r w:rsidR="006A5BEE">
        <w:rPr>
          <w:rStyle w:val="CommentReference"/>
        </w:rPr>
        <w:commentReference w:id="531"/>
      </w:r>
    </w:p>
    <w:p w14:paraId="0F4DF1A7" w14:textId="5E93700F" w:rsidR="00210F29" w:rsidRDefault="00C13714">
      <w:pPr>
        <w:spacing w:after="147" w:line="259" w:lineRule="auto"/>
        <w:ind w:left="0" w:right="298" w:firstLine="0"/>
        <w:jc w:val="center"/>
      </w:pPr>
      <w:r>
        <w:t xml:space="preserve">Figure </w:t>
      </w:r>
      <w:r w:rsidR="009B4937">
        <w:t>5</w:t>
      </w:r>
      <w:r>
        <w:t xml:space="preserve">: Project Completion for all Evaluation Committee </w:t>
      </w:r>
      <w:commentRangeStart w:id="537"/>
      <w:commentRangeStart w:id="538"/>
      <w:r>
        <w:t>Studies</w:t>
      </w:r>
      <w:commentRangeEnd w:id="537"/>
      <w:r w:rsidR="004E3CD3">
        <w:rPr>
          <w:rStyle w:val="CommentReference"/>
        </w:rPr>
        <w:commentReference w:id="537"/>
      </w:r>
      <w:commentRangeEnd w:id="538"/>
      <w:r w:rsidR="00157FB3">
        <w:rPr>
          <w:rStyle w:val="CommentReference"/>
        </w:rPr>
        <w:commentReference w:id="538"/>
      </w:r>
      <w:r>
        <w:t xml:space="preserve"> </w:t>
      </w:r>
    </w:p>
    <w:p w14:paraId="3C3C4DAA" w14:textId="77777777" w:rsidR="00210F29" w:rsidRDefault="00C13714">
      <w:pPr>
        <w:spacing w:after="0" w:line="259" w:lineRule="auto"/>
        <w:ind w:left="31" w:firstLine="0"/>
      </w:pPr>
      <w:bookmarkStart w:id="539" w:name="_Hlk53467308"/>
      <w:r>
        <w:rPr>
          <w:rFonts w:ascii="Calibri" w:eastAsia="Calibri" w:hAnsi="Calibri" w:cs="Calibri"/>
          <w:noProof/>
          <w:sz w:val="22"/>
        </w:rPr>
        <mc:AlternateContent>
          <mc:Choice Requires="wpg">
            <w:drawing>
              <wp:inline distT="0" distB="0" distL="0" distR="0" wp14:anchorId="561F00D7" wp14:editId="590CDC4E">
                <wp:extent cx="6456646" cy="6015481"/>
                <wp:effectExtent l="19050" t="0" r="0" b="23495"/>
                <wp:docPr id="28432" name="Group 28432"/>
                <wp:cNvGraphicFramePr/>
                <a:graphic xmlns:a="http://schemas.openxmlformats.org/drawingml/2006/main">
                  <a:graphicData uri="http://schemas.microsoft.com/office/word/2010/wordprocessingGroup">
                    <wpg:wgp>
                      <wpg:cNvGrpSpPr/>
                      <wpg:grpSpPr>
                        <a:xfrm>
                          <a:off x="0" y="0"/>
                          <a:ext cx="6456646" cy="6015481"/>
                          <a:chOff x="-5587" y="-7110"/>
                          <a:chExt cx="6456646" cy="6015481"/>
                        </a:xfrm>
                      </wpg:grpSpPr>
                      <wps:wsp>
                        <wps:cNvPr id="3446" name="Shape 3446"/>
                        <wps:cNvSpPr/>
                        <wps:spPr>
                          <a:xfrm>
                            <a:off x="3003804" y="1246632"/>
                            <a:ext cx="10160" cy="3250438"/>
                          </a:xfrm>
                          <a:custGeom>
                            <a:avLst/>
                            <a:gdLst/>
                            <a:ahLst/>
                            <a:cxnLst/>
                            <a:rect l="0" t="0" r="0" b="0"/>
                            <a:pathLst>
                              <a:path w="10160" h="3250438">
                                <a:moveTo>
                                  <a:pt x="0" y="0"/>
                                </a:moveTo>
                                <a:lnTo>
                                  <a:pt x="10160" y="3250438"/>
                                </a:lnTo>
                              </a:path>
                            </a:pathLst>
                          </a:custGeom>
                          <a:ln w="9144"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3448" name="Picture 3448"/>
                          <pic:cNvPicPr/>
                        </pic:nvPicPr>
                        <pic:blipFill>
                          <a:blip r:embed="rId102"/>
                          <a:stretch>
                            <a:fillRect/>
                          </a:stretch>
                        </pic:blipFill>
                        <pic:spPr>
                          <a:xfrm>
                            <a:off x="4572" y="18289"/>
                            <a:ext cx="1804416" cy="445008"/>
                          </a:xfrm>
                          <a:prstGeom prst="rect">
                            <a:avLst/>
                          </a:prstGeom>
                        </pic:spPr>
                      </pic:pic>
                      <pic:pic xmlns:pic="http://schemas.openxmlformats.org/drawingml/2006/picture">
                        <pic:nvPicPr>
                          <pic:cNvPr id="3450" name="Picture 3450"/>
                          <pic:cNvPicPr/>
                        </pic:nvPicPr>
                        <pic:blipFill>
                          <a:blip r:embed="rId137"/>
                          <a:stretch>
                            <a:fillRect/>
                          </a:stretch>
                        </pic:blipFill>
                        <pic:spPr>
                          <a:xfrm>
                            <a:off x="1789176" y="73152"/>
                            <a:ext cx="7620" cy="336802"/>
                          </a:xfrm>
                          <a:prstGeom prst="rect">
                            <a:avLst/>
                          </a:prstGeom>
                        </pic:spPr>
                      </pic:pic>
                      <pic:pic xmlns:pic="http://schemas.openxmlformats.org/drawingml/2006/picture">
                        <pic:nvPicPr>
                          <pic:cNvPr id="31772" name="Picture 31772"/>
                          <pic:cNvPicPr/>
                        </pic:nvPicPr>
                        <pic:blipFill>
                          <a:blip r:embed="rId138"/>
                          <a:stretch>
                            <a:fillRect/>
                          </a:stretch>
                        </pic:blipFill>
                        <pic:spPr>
                          <a:xfrm>
                            <a:off x="-5587" y="-7110"/>
                            <a:ext cx="1795272" cy="435864"/>
                          </a:xfrm>
                          <a:prstGeom prst="rect">
                            <a:avLst/>
                          </a:prstGeom>
                        </pic:spPr>
                      </pic:pic>
                      <wps:wsp>
                        <wps:cNvPr id="3452" name="Shape 3452"/>
                        <wps:cNvSpPr/>
                        <wps:spPr>
                          <a:xfrm>
                            <a:off x="0" y="0"/>
                            <a:ext cx="1789176" cy="429768"/>
                          </a:xfrm>
                          <a:custGeom>
                            <a:avLst/>
                            <a:gdLst/>
                            <a:ahLst/>
                            <a:cxnLst/>
                            <a:rect l="0" t="0" r="0" b="0"/>
                            <a:pathLst>
                              <a:path w="1789176" h="429768">
                                <a:moveTo>
                                  <a:pt x="0" y="429768"/>
                                </a:moveTo>
                                <a:lnTo>
                                  <a:pt x="1789176" y="429768"/>
                                </a:lnTo>
                                <a:lnTo>
                                  <a:pt x="1789176" y="0"/>
                                </a:lnTo>
                                <a:lnTo>
                                  <a:pt x="0" y="0"/>
                                </a:lnTo>
                                <a:close/>
                              </a:path>
                            </a:pathLst>
                          </a:custGeom>
                          <a:ln w="12192" cap="flat">
                            <a:miter lim="101600"/>
                          </a:ln>
                        </wps:spPr>
                        <wps:style>
                          <a:lnRef idx="1">
                            <a:srgbClr val="94B3D6"/>
                          </a:lnRef>
                          <a:fillRef idx="0">
                            <a:srgbClr val="000000">
                              <a:alpha val="0"/>
                            </a:srgbClr>
                          </a:fillRef>
                          <a:effectRef idx="0">
                            <a:scrgbClr r="0" g="0" b="0"/>
                          </a:effectRef>
                          <a:fontRef idx="none"/>
                        </wps:style>
                        <wps:bodyPr/>
                      </wps:wsp>
                      <pic:pic xmlns:pic="http://schemas.openxmlformats.org/drawingml/2006/picture">
                        <pic:nvPicPr>
                          <pic:cNvPr id="3454" name="Picture 3454"/>
                          <pic:cNvPicPr/>
                        </pic:nvPicPr>
                        <pic:blipFill>
                          <a:blip r:embed="rId105"/>
                          <a:stretch>
                            <a:fillRect/>
                          </a:stretch>
                        </pic:blipFill>
                        <pic:spPr>
                          <a:xfrm>
                            <a:off x="6096" y="48769"/>
                            <a:ext cx="1776984" cy="333756"/>
                          </a:xfrm>
                          <a:prstGeom prst="rect">
                            <a:avLst/>
                          </a:prstGeom>
                        </pic:spPr>
                      </pic:pic>
                      <wps:wsp>
                        <wps:cNvPr id="3455" name="Rectangle 3455"/>
                        <wps:cNvSpPr/>
                        <wps:spPr>
                          <a:xfrm>
                            <a:off x="166421" y="49226"/>
                            <a:ext cx="1238542" cy="197231"/>
                          </a:xfrm>
                          <a:prstGeom prst="rect">
                            <a:avLst/>
                          </a:prstGeom>
                          <a:ln>
                            <a:noFill/>
                          </a:ln>
                        </wps:spPr>
                        <wps:txbx>
                          <w:txbxContent>
                            <w:p w14:paraId="05D807F2" w14:textId="77777777" w:rsidR="009B4937" w:rsidRDefault="009B4937">
                              <w:pPr>
                                <w:spacing w:after="160" w:line="259" w:lineRule="auto"/>
                                <w:ind w:left="0" w:firstLine="0"/>
                              </w:pPr>
                              <w:r>
                                <w:rPr>
                                  <w:rFonts w:ascii="Cambria" w:eastAsia="Cambria" w:hAnsi="Cambria" w:cs="Cambria"/>
                                </w:rPr>
                                <w:t>EEB Evaluation C</w:t>
                              </w:r>
                            </w:p>
                          </w:txbxContent>
                        </wps:txbx>
                        <wps:bodyPr horzOverflow="overflow" vert="horz" lIns="0" tIns="0" rIns="0" bIns="0" rtlCol="0">
                          <a:noAutofit/>
                        </wps:bodyPr>
                      </wps:wsp>
                      <wps:wsp>
                        <wps:cNvPr id="3456" name="Rectangle 3456"/>
                        <wps:cNvSpPr/>
                        <wps:spPr>
                          <a:xfrm>
                            <a:off x="1099058" y="49226"/>
                            <a:ext cx="695986" cy="197231"/>
                          </a:xfrm>
                          <a:prstGeom prst="rect">
                            <a:avLst/>
                          </a:prstGeom>
                          <a:ln>
                            <a:noFill/>
                          </a:ln>
                        </wps:spPr>
                        <wps:txbx>
                          <w:txbxContent>
                            <w:p w14:paraId="0D3E292B" w14:textId="77777777" w:rsidR="009B4937" w:rsidRDefault="009B4937">
                              <w:pPr>
                                <w:spacing w:after="160" w:line="259" w:lineRule="auto"/>
                                <w:ind w:left="0" w:firstLine="0"/>
                              </w:pPr>
                              <w:r>
                                <w:rPr>
                                  <w:rFonts w:ascii="Cambria" w:eastAsia="Cambria" w:hAnsi="Cambria" w:cs="Cambria"/>
                                </w:rPr>
                                <w:t>ommittee</w:t>
                              </w:r>
                            </w:p>
                          </w:txbxContent>
                        </wps:txbx>
                        <wps:bodyPr horzOverflow="overflow" vert="horz" lIns="0" tIns="0" rIns="0" bIns="0" rtlCol="0">
                          <a:noAutofit/>
                        </wps:bodyPr>
                      </wps:wsp>
                      <wps:wsp>
                        <wps:cNvPr id="3457" name="Rectangle 3457"/>
                        <wps:cNvSpPr/>
                        <wps:spPr>
                          <a:xfrm>
                            <a:off x="1623695" y="49226"/>
                            <a:ext cx="37011" cy="197231"/>
                          </a:xfrm>
                          <a:prstGeom prst="rect">
                            <a:avLst/>
                          </a:prstGeom>
                          <a:ln>
                            <a:noFill/>
                          </a:ln>
                        </wps:spPr>
                        <wps:txbx>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458" name="Rectangle 3458"/>
                        <wps:cNvSpPr/>
                        <wps:spPr>
                          <a:xfrm>
                            <a:off x="701294" y="219914"/>
                            <a:ext cx="512105" cy="197231"/>
                          </a:xfrm>
                          <a:prstGeom prst="rect">
                            <a:avLst/>
                          </a:prstGeom>
                          <a:ln>
                            <a:noFill/>
                          </a:ln>
                        </wps:spPr>
                        <wps:txbx>
                          <w:txbxContent>
                            <w:p w14:paraId="3886C16D" w14:textId="77777777" w:rsidR="009B4937" w:rsidRDefault="009B4937">
                              <w:pPr>
                                <w:spacing w:after="160" w:line="259" w:lineRule="auto"/>
                                <w:ind w:left="0" w:firstLine="0"/>
                              </w:pPr>
                              <w:r>
                                <w:rPr>
                                  <w:rFonts w:ascii="Cambria" w:eastAsia="Cambria" w:hAnsi="Cambria" w:cs="Cambria"/>
                                </w:rPr>
                                <w:t>Directs</w:t>
                              </w:r>
                            </w:p>
                          </w:txbxContent>
                        </wps:txbx>
                        <wps:bodyPr horzOverflow="overflow" vert="horz" lIns="0" tIns="0" rIns="0" bIns="0" rtlCol="0">
                          <a:noAutofit/>
                        </wps:bodyPr>
                      </wps:wsp>
                      <wps:wsp>
                        <wps:cNvPr id="3459" name="Rectangle 3459"/>
                        <wps:cNvSpPr/>
                        <wps:spPr>
                          <a:xfrm>
                            <a:off x="1088390" y="219914"/>
                            <a:ext cx="37011" cy="197231"/>
                          </a:xfrm>
                          <a:prstGeom prst="rect">
                            <a:avLst/>
                          </a:prstGeom>
                          <a:ln>
                            <a:noFill/>
                          </a:ln>
                        </wps:spPr>
                        <wps:txbx>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61" name="Picture 3461"/>
                          <pic:cNvPicPr/>
                        </pic:nvPicPr>
                        <pic:blipFill>
                          <a:blip r:embed="rId106"/>
                          <a:stretch>
                            <a:fillRect/>
                          </a:stretch>
                        </pic:blipFill>
                        <pic:spPr>
                          <a:xfrm>
                            <a:off x="2122932" y="18289"/>
                            <a:ext cx="1807464" cy="445008"/>
                          </a:xfrm>
                          <a:prstGeom prst="rect">
                            <a:avLst/>
                          </a:prstGeom>
                        </pic:spPr>
                      </pic:pic>
                      <pic:pic xmlns:pic="http://schemas.openxmlformats.org/drawingml/2006/picture">
                        <pic:nvPicPr>
                          <pic:cNvPr id="3463" name="Picture 3463"/>
                          <pic:cNvPicPr/>
                        </pic:nvPicPr>
                        <pic:blipFill>
                          <a:blip r:embed="rId139"/>
                          <a:stretch>
                            <a:fillRect/>
                          </a:stretch>
                        </pic:blipFill>
                        <pic:spPr>
                          <a:xfrm>
                            <a:off x="3910584" y="73152"/>
                            <a:ext cx="7620" cy="336804"/>
                          </a:xfrm>
                          <a:prstGeom prst="rect">
                            <a:avLst/>
                          </a:prstGeom>
                        </pic:spPr>
                      </pic:pic>
                      <pic:pic xmlns:pic="http://schemas.openxmlformats.org/drawingml/2006/picture">
                        <pic:nvPicPr>
                          <pic:cNvPr id="31770" name="Picture 31770"/>
                          <pic:cNvPicPr/>
                        </pic:nvPicPr>
                        <pic:blipFill>
                          <a:blip r:embed="rId140"/>
                          <a:stretch>
                            <a:fillRect/>
                          </a:stretch>
                        </pic:blipFill>
                        <pic:spPr>
                          <a:xfrm>
                            <a:off x="2112772" y="-7110"/>
                            <a:ext cx="1798320" cy="435864"/>
                          </a:xfrm>
                          <a:prstGeom prst="rect">
                            <a:avLst/>
                          </a:prstGeom>
                        </pic:spPr>
                      </pic:pic>
                      <wps:wsp>
                        <wps:cNvPr id="3465" name="Shape 3465"/>
                        <wps:cNvSpPr/>
                        <wps:spPr>
                          <a:xfrm>
                            <a:off x="2118360" y="0"/>
                            <a:ext cx="1792224" cy="429768"/>
                          </a:xfrm>
                          <a:custGeom>
                            <a:avLst/>
                            <a:gdLst/>
                            <a:ahLst/>
                            <a:cxnLst/>
                            <a:rect l="0" t="0" r="0" b="0"/>
                            <a:pathLst>
                              <a:path w="1792224" h="429768">
                                <a:moveTo>
                                  <a:pt x="0" y="429768"/>
                                </a:moveTo>
                                <a:lnTo>
                                  <a:pt x="1792224" y="429768"/>
                                </a:lnTo>
                                <a:lnTo>
                                  <a:pt x="1792224" y="0"/>
                                </a:lnTo>
                                <a:lnTo>
                                  <a:pt x="0" y="0"/>
                                </a:lnTo>
                                <a:close/>
                              </a:path>
                            </a:pathLst>
                          </a:custGeom>
                          <a:ln w="12192" cap="flat">
                            <a:miter lim="101600"/>
                          </a:ln>
                        </wps:spPr>
                        <wps:style>
                          <a:lnRef idx="1">
                            <a:srgbClr val="C2D59B"/>
                          </a:lnRef>
                          <a:fillRef idx="0">
                            <a:srgbClr val="000000">
                              <a:alpha val="0"/>
                            </a:srgbClr>
                          </a:fillRef>
                          <a:effectRef idx="0">
                            <a:scrgbClr r="0" g="0" b="0"/>
                          </a:effectRef>
                          <a:fontRef idx="none"/>
                        </wps:style>
                        <wps:bodyPr/>
                      </wps:wsp>
                      <pic:pic xmlns:pic="http://schemas.openxmlformats.org/drawingml/2006/picture">
                        <pic:nvPicPr>
                          <pic:cNvPr id="3467" name="Picture 3467"/>
                          <pic:cNvPicPr/>
                        </pic:nvPicPr>
                        <pic:blipFill>
                          <a:blip r:embed="rId105"/>
                          <a:stretch>
                            <a:fillRect/>
                          </a:stretch>
                        </pic:blipFill>
                        <pic:spPr>
                          <a:xfrm>
                            <a:off x="2124456" y="48769"/>
                            <a:ext cx="1780032" cy="333756"/>
                          </a:xfrm>
                          <a:prstGeom prst="rect">
                            <a:avLst/>
                          </a:prstGeom>
                        </pic:spPr>
                      </pic:pic>
                      <wps:wsp>
                        <wps:cNvPr id="3468" name="Rectangle 3468"/>
                        <wps:cNvSpPr/>
                        <wps:spPr>
                          <a:xfrm>
                            <a:off x="2207387" y="49226"/>
                            <a:ext cx="334938" cy="197231"/>
                          </a:xfrm>
                          <a:prstGeom prst="rect">
                            <a:avLst/>
                          </a:prstGeom>
                          <a:ln>
                            <a:noFill/>
                          </a:ln>
                        </wps:spPr>
                        <wps:txbx>
                          <w:txbxContent>
                            <w:p w14:paraId="51BC2F39" w14:textId="77777777" w:rsidR="009B4937" w:rsidRDefault="009B4937">
                              <w:pPr>
                                <w:spacing w:after="160" w:line="259" w:lineRule="auto"/>
                                <w:ind w:left="0" w:firstLine="0"/>
                              </w:pPr>
                              <w:r>
                                <w:rPr>
                                  <w:rFonts w:ascii="Cambria" w:eastAsia="Cambria" w:hAnsi="Cambria" w:cs="Cambria"/>
                                </w:rPr>
                                <w:t xml:space="preserve">EEB </w:t>
                              </w:r>
                            </w:p>
                          </w:txbxContent>
                        </wps:txbx>
                        <wps:bodyPr horzOverflow="overflow" vert="horz" lIns="0" tIns="0" rIns="0" bIns="0" rtlCol="0">
                          <a:noAutofit/>
                        </wps:bodyPr>
                      </wps:wsp>
                      <wps:wsp>
                        <wps:cNvPr id="3469" name="Rectangle 3469"/>
                        <wps:cNvSpPr/>
                        <wps:spPr>
                          <a:xfrm>
                            <a:off x="2458847" y="49226"/>
                            <a:ext cx="810553" cy="197231"/>
                          </a:xfrm>
                          <a:prstGeom prst="rect">
                            <a:avLst/>
                          </a:prstGeom>
                          <a:ln>
                            <a:noFill/>
                          </a:ln>
                        </wps:spPr>
                        <wps:txbx>
                          <w:txbxContent>
                            <w:p w14:paraId="4EFBBBF3" w14:textId="77777777" w:rsidR="009B4937" w:rsidRDefault="009B4937">
                              <w:pPr>
                                <w:spacing w:after="160" w:line="259" w:lineRule="auto"/>
                                <w:ind w:left="0" w:firstLine="0"/>
                              </w:pPr>
                              <w:r>
                                <w:rPr>
                                  <w:rFonts w:ascii="Cambria" w:eastAsia="Cambria" w:hAnsi="Cambria" w:cs="Cambria"/>
                                </w:rPr>
                                <w:t xml:space="preserve">Evaluation </w:t>
                              </w:r>
                            </w:p>
                          </w:txbxContent>
                        </wps:txbx>
                        <wps:bodyPr horzOverflow="overflow" vert="horz" lIns="0" tIns="0" rIns="0" bIns="0" rtlCol="0">
                          <a:noAutofit/>
                        </wps:bodyPr>
                      </wps:wsp>
                      <wps:wsp>
                        <wps:cNvPr id="3470" name="Rectangle 3470"/>
                        <wps:cNvSpPr/>
                        <wps:spPr>
                          <a:xfrm>
                            <a:off x="2207387" y="219914"/>
                            <a:ext cx="1024211" cy="197231"/>
                          </a:xfrm>
                          <a:prstGeom prst="rect">
                            <a:avLst/>
                          </a:prstGeom>
                          <a:ln>
                            <a:noFill/>
                          </a:ln>
                        </wps:spPr>
                        <wps:txbx>
                          <w:txbxContent>
                            <w:p w14:paraId="2C8A85AB" w14:textId="77777777" w:rsidR="009B4937" w:rsidRDefault="009B4937">
                              <w:pPr>
                                <w:spacing w:after="160" w:line="259" w:lineRule="auto"/>
                                <w:ind w:left="0" w:firstLine="0"/>
                              </w:pPr>
                              <w:r>
                                <w:rPr>
                                  <w:rFonts w:ascii="Cambria" w:eastAsia="Cambria" w:hAnsi="Cambria" w:cs="Cambria"/>
                                </w:rPr>
                                <w:t>Administrator</w:t>
                              </w:r>
                            </w:p>
                          </w:txbxContent>
                        </wps:txbx>
                        <wps:bodyPr horzOverflow="overflow" vert="horz" lIns="0" tIns="0" rIns="0" bIns="0" rtlCol="0">
                          <a:noAutofit/>
                        </wps:bodyPr>
                      </wps:wsp>
                      <wps:wsp>
                        <wps:cNvPr id="3471" name="Rectangle 3471"/>
                        <wps:cNvSpPr/>
                        <wps:spPr>
                          <a:xfrm>
                            <a:off x="2977007" y="219914"/>
                            <a:ext cx="37011" cy="197231"/>
                          </a:xfrm>
                          <a:prstGeom prst="rect">
                            <a:avLst/>
                          </a:prstGeom>
                          <a:ln>
                            <a:noFill/>
                          </a:ln>
                        </wps:spPr>
                        <wps:txbx>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pic:pic xmlns:pic="http://schemas.openxmlformats.org/drawingml/2006/picture">
                        <pic:nvPicPr>
                          <pic:cNvPr id="3473" name="Picture 3473"/>
                          <pic:cNvPicPr/>
                        </pic:nvPicPr>
                        <pic:blipFill>
                          <a:blip r:embed="rId141"/>
                          <a:stretch>
                            <a:fillRect/>
                          </a:stretch>
                        </pic:blipFill>
                        <pic:spPr>
                          <a:xfrm>
                            <a:off x="4212336" y="18289"/>
                            <a:ext cx="1837944" cy="445008"/>
                          </a:xfrm>
                          <a:prstGeom prst="rect">
                            <a:avLst/>
                          </a:prstGeom>
                        </pic:spPr>
                      </pic:pic>
                      <pic:pic xmlns:pic="http://schemas.openxmlformats.org/drawingml/2006/picture">
                        <pic:nvPicPr>
                          <pic:cNvPr id="3475" name="Picture 3475"/>
                          <pic:cNvPicPr/>
                        </pic:nvPicPr>
                        <pic:blipFill>
                          <a:blip r:embed="rId142"/>
                          <a:stretch>
                            <a:fillRect/>
                          </a:stretch>
                        </pic:blipFill>
                        <pic:spPr>
                          <a:xfrm>
                            <a:off x="6030469" y="73152"/>
                            <a:ext cx="6096" cy="336802"/>
                          </a:xfrm>
                          <a:prstGeom prst="rect">
                            <a:avLst/>
                          </a:prstGeom>
                        </pic:spPr>
                      </pic:pic>
                      <pic:pic xmlns:pic="http://schemas.openxmlformats.org/drawingml/2006/picture">
                        <pic:nvPicPr>
                          <pic:cNvPr id="31771" name="Picture 31771"/>
                          <pic:cNvPicPr/>
                        </pic:nvPicPr>
                        <pic:blipFill>
                          <a:blip r:embed="rId143"/>
                          <a:stretch>
                            <a:fillRect/>
                          </a:stretch>
                        </pic:blipFill>
                        <pic:spPr>
                          <a:xfrm>
                            <a:off x="4204716" y="-7110"/>
                            <a:ext cx="1825752" cy="435864"/>
                          </a:xfrm>
                          <a:prstGeom prst="rect">
                            <a:avLst/>
                          </a:prstGeom>
                        </pic:spPr>
                      </pic:pic>
                      <wps:wsp>
                        <wps:cNvPr id="3477" name="Shape 3477"/>
                        <wps:cNvSpPr/>
                        <wps:spPr>
                          <a:xfrm>
                            <a:off x="4207764" y="0"/>
                            <a:ext cx="1822704" cy="429768"/>
                          </a:xfrm>
                          <a:custGeom>
                            <a:avLst/>
                            <a:gdLst/>
                            <a:ahLst/>
                            <a:cxnLst/>
                            <a:rect l="0" t="0" r="0" b="0"/>
                            <a:pathLst>
                              <a:path w="1822704" h="429768">
                                <a:moveTo>
                                  <a:pt x="0" y="429768"/>
                                </a:moveTo>
                                <a:lnTo>
                                  <a:pt x="1822704" y="429768"/>
                                </a:lnTo>
                                <a:lnTo>
                                  <a:pt x="1822704" y="0"/>
                                </a:lnTo>
                                <a:lnTo>
                                  <a:pt x="0" y="0"/>
                                </a:lnTo>
                                <a:close/>
                              </a:path>
                            </a:pathLst>
                          </a:custGeom>
                          <a:ln w="12192" cap="flat">
                            <a:miter lim="101600"/>
                          </a:ln>
                        </wps:spPr>
                        <wps:style>
                          <a:lnRef idx="1">
                            <a:srgbClr val="D99493"/>
                          </a:lnRef>
                          <a:fillRef idx="0">
                            <a:srgbClr val="000000">
                              <a:alpha val="0"/>
                            </a:srgbClr>
                          </a:fillRef>
                          <a:effectRef idx="0">
                            <a:scrgbClr r="0" g="0" b="0"/>
                          </a:effectRef>
                          <a:fontRef idx="none"/>
                        </wps:style>
                        <wps:bodyPr/>
                      </wps:wsp>
                      <pic:pic xmlns:pic="http://schemas.openxmlformats.org/drawingml/2006/picture">
                        <pic:nvPicPr>
                          <pic:cNvPr id="3479" name="Picture 3479"/>
                          <pic:cNvPicPr/>
                        </pic:nvPicPr>
                        <pic:blipFill>
                          <a:blip r:embed="rId144"/>
                          <a:stretch>
                            <a:fillRect/>
                          </a:stretch>
                        </pic:blipFill>
                        <pic:spPr>
                          <a:xfrm>
                            <a:off x="4213860" y="48769"/>
                            <a:ext cx="1808988" cy="333756"/>
                          </a:xfrm>
                          <a:prstGeom prst="rect">
                            <a:avLst/>
                          </a:prstGeom>
                        </pic:spPr>
                      </pic:pic>
                      <wps:wsp>
                        <wps:cNvPr id="3480" name="Rectangle 3480"/>
                        <wps:cNvSpPr/>
                        <wps:spPr>
                          <a:xfrm>
                            <a:off x="4339717" y="49226"/>
                            <a:ext cx="2111342" cy="197231"/>
                          </a:xfrm>
                          <a:prstGeom prst="rect">
                            <a:avLst/>
                          </a:prstGeom>
                          <a:ln>
                            <a:noFill/>
                          </a:ln>
                        </wps:spPr>
                        <wps:txbx>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wps:txbx>
                        <wps:bodyPr horzOverflow="overflow" vert="horz" lIns="0" tIns="0" rIns="0" bIns="0" rtlCol="0">
                          <a:noAutofit/>
                        </wps:bodyPr>
                      </wps:wsp>
                      <wps:wsp>
                        <wps:cNvPr id="3481" name="Rectangle 3481"/>
                        <wps:cNvSpPr/>
                        <wps:spPr>
                          <a:xfrm>
                            <a:off x="4524121" y="219914"/>
                            <a:ext cx="1620266" cy="197231"/>
                          </a:xfrm>
                          <a:prstGeom prst="rect">
                            <a:avLst/>
                          </a:prstGeom>
                          <a:ln>
                            <a:noFill/>
                          </a:ln>
                        </wps:spPr>
                        <wps:txbx>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wps:txbx>
                        <wps:bodyPr horzOverflow="overflow" vert="horz" lIns="0" tIns="0" rIns="0" bIns="0" rtlCol="0">
                          <a:noAutofit/>
                        </wps:bodyPr>
                      </wps:wsp>
                      <wps:wsp>
                        <wps:cNvPr id="3482" name="Rectangle 3482"/>
                        <wps:cNvSpPr/>
                        <wps:spPr>
                          <a:xfrm>
                            <a:off x="5745226" y="219914"/>
                            <a:ext cx="37012" cy="197231"/>
                          </a:xfrm>
                          <a:prstGeom prst="rect">
                            <a:avLst/>
                          </a:prstGeom>
                          <a:ln>
                            <a:noFill/>
                          </a:ln>
                        </wps:spPr>
                        <wps:txbx>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wps:txbx>
                        <wps:bodyPr horzOverflow="overflow" vert="horz" lIns="0" tIns="0" rIns="0" bIns="0" rtlCol="0">
                          <a:noAutofit/>
                        </wps:bodyPr>
                      </wps:wsp>
                      <wps:wsp>
                        <wps:cNvPr id="32639" name="Shape 32639"/>
                        <wps:cNvSpPr/>
                        <wps:spPr>
                          <a:xfrm>
                            <a:off x="2183130" y="2699767"/>
                            <a:ext cx="1615440" cy="458724"/>
                          </a:xfrm>
                          <a:custGeom>
                            <a:avLst/>
                            <a:gdLst/>
                            <a:ahLst/>
                            <a:cxnLst/>
                            <a:rect l="0" t="0" r="0" b="0"/>
                            <a:pathLst>
                              <a:path w="1615440" h="458724">
                                <a:moveTo>
                                  <a:pt x="0" y="0"/>
                                </a:moveTo>
                                <a:lnTo>
                                  <a:pt x="1615440" y="0"/>
                                </a:lnTo>
                                <a:lnTo>
                                  <a:pt x="1615440"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484" name="Shape 3484"/>
                        <wps:cNvSpPr/>
                        <wps:spPr>
                          <a:xfrm>
                            <a:off x="2183130" y="2699767"/>
                            <a:ext cx="1615440" cy="458724"/>
                          </a:xfrm>
                          <a:custGeom>
                            <a:avLst/>
                            <a:gdLst/>
                            <a:ahLst/>
                            <a:cxnLst/>
                            <a:rect l="0" t="0" r="0" b="0"/>
                            <a:pathLst>
                              <a:path w="1615440" h="458724">
                                <a:moveTo>
                                  <a:pt x="0" y="458724"/>
                                </a:moveTo>
                                <a:lnTo>
                                  <a:pt x="1615440" y="458724"/>
                                </a:lnTo>
                                <a:lnTo>
                                  <a:pt x="1615440"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486" name="Picture 3486"/>
                          <pic:cNvPicPr/>
                        </pic:nvPicPr>
                        <pic:blipFill>
                          <a:blip r:embed="rId145"/>
                          <a:stretch>
                            <a:fillRect/>
                          </a:stretch>
                        </pic:blipFill>
                        <pic:spPr>
                          <a:xfrm>
                            <a:off x="2197608" y="2756917"/>
                            <a:ext cx="1583436" cy="342900"/>
                          </a:xfrm>
                          <a:prstGeom prst="rect">
                            <a:avLst/>
                          </a:prstGeom>
                        </pic:spPr>
                      </pic:pic>
                      <wps:wsp>
                        <wps:cNvPr id="3487" name="Rectangle 3487"/>
                        <wps:cNvSpPr/>
                        <wps:spPr>
                          <a:xfrm>
                            <a:off x="2280539" y="2747283"/>
                            <a:ext cx="1504532" cy="172357"/>
                          </a:xfrm>
                          <a:prstGeom prst="rect">
                            <a:avLst/>
                          </a:prstGeom>
                          <a:ln>
                            <a:noFill/>
                          </a:ln>
                        </wps:spPr>
                        <wps:txbx>
                          <w:txbxContent>
                            <w:p w14:paraId="475EB11B" w14:textId="77777777" w:rsidR="009B4937" w:rsidRDefault="009B4937">
                              <w:pPr>
                                <w:spacing w:after="160" w:line="259" w:lineRule="auto"/>
                                <w:ind w:left="0" w:firstLine="0"/>
                              </w:pPr>
                              <w:r>
                                <w:rPr>
                                  <w:sz w:val="18"/>
                                </w:rPr>
                                <w:t xml:space="preserve">Submit Final Report to </w:t>
                              </w:r>
                            </w:p>
                          </w:txbxContent>
                        </wps:txbx>
                        <wps:bodyPr horzOverflow="overflow" vert="horz" lIns="0" tIns="0" rIns="0" bIns="0" rtlCol="0">
                          <a:noAutofit/>
                        </wps:bodyPr>
                      </wps:wsp>
                      <wps:wsp>
                        <wps:cNvPr id="3488" name="Rectangle 3488"/>
                        <wps:cNvSpPr/>
                        <wps:spPr>
                          <a:xfrm>
                            <a:off x="2280539" y="2889015"/>
                            <a:ext cx="1482033" cy="172357"/>
                          </a:xfrm>
                          <a:prstGeom prst="rect">
                            <a:avLst/>
                          </a:prstGeom>
                          <a:ln>
                            <a:noFill/>
                          </a:ln>
                        </wps:spPr>
                        <wps:txbx>
                          <w:txbxContent>
                            <w:p w14:paraId="751E8706" w14:textId="77777777" w:rsidR="009B4937" w:rsidRDefault="009B4937">
                              <w:pPr>
                                <w:spacing w:after="160" w:line="259" w:lineRule="auto"/>
                                <w:ind w:left="0" w:firstLine="0"/>
                              </w:pPr>
                              <w:r>
                                <w:rPr>
                                  <w:sz w:val="18"/>
                                </w:rPr>
                                <w:t xml:space="preserve">Evaluation Committee </w:t>
                              </w:r>
                            </w:p>
                          </w:txbxContent>
                        </wps:txbx>
                        <wps:bodyPr horzOverflow="overflow" vert="horz" lIns="0" tIns="0" rIns="0" bIns="0" rtlCol="0">
                          <a:noAutofit/>
                        </wps:bodyPr>
                      </wps:wsp>
                      <wps:wsp>
                        <wps:cNvPr id="3489" name="Rectangle 3489"/>
                        <wps:cNvSpPr/>
                        <wps:spPr>
                          <a:xfrm>
                            <a:off x="3397885" y="2889015"/>
                            <a:ext cx="38005" cy="172357"/>
                          </a:xfrm>
                          <a:prstGeom prst="rect">
                            <a:avLst/>
                          </a:prstGeom>
                          <a:ln>
                            <a:noFill/>
                          </a:ln>
                        </wps:spPr>
                        <wps:txbx>
                          <w:txbxContent>
                            <w:p w14:paraId="348DA9C4"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490" name="Shape 3490"/>
                        <wps:cNvSpPr/>
                        <wps:spPr>
                          <a:xfrm>
                            <a:off x="1789176" y="177292"/>
                            <a:ext cx="329057" cy="76200"/>
                          </a:xfrm>
                          <a:custGeom>
                            <a:avLst/>
                            <a:gdLst/>
                            <a:ahLst/>
                            <a:cxnLst/>
                            <a:rect l="0" t="0" r="0" b="0"/>
                            <a:pathLst>
                              <a:path w="329057" h="76200">
                                <a:moveTo>
                                  <a:pt x="252984" y="0"/>
                                </a:moveTo>
                                <a:lnTo>
                                  <a:pt x="329057" y="38227"/>
                                </a:lnTo>
                                <a:lnTo>
                                  <a:pt x="252857" y="76200"/>
                                </a:lnTo>
                                <a:lnTo>
                                  <a:pt x="252910" y="44426"/>
                                </a:lnTo>
                                <a:lnTo>
                                  <a:pt x="0" y="43942"/>
                                </a:lnTo>
                                <a:lnTo>
                                  <a:pt x="0" y="31242"/>
                                </a:lnTo>
                                <a:lnTo>
                                  <a:pt x="252931" y="31726"/>
                                </a:lnTo>
                                <a:lnTo>
                                  <a:pt x="25298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1" name="Shape 3491"/>
                        <wps:cNvSpPr/>
                        <wps:spPr>
                          <a:xfrm>
                            <a:off x="3910584" y="177292"/>
                            <a:ext cx="296545" cy="76200"/>
                          </a:xfrm>
                          <a:custGeom>
                            <a:avLst/>
                            <a:gdLst/>
                            <a:ahLst/>
                            <a:cxnLst/>
                            <a:rect l="0" t="0" r="0" b="0"/>
                            <a:pathLst>
                              <a:path w="296545" h="76200">
                                <a:moveTo>
                                  <a:pt x="220472" y="0"/>
                                </a:moveTo>
                                <a:lnTo>
                                  <a:pt x="296545" y="38227"/>
                                </a:lnTo>
                                <a:lnTo>
                                  <a:pt x="220345" y="76200"/>
                                </a:lnTo>
                                <a:lnTo>
                                  <a:pt x="220398" y="44422"/>
                                </a:lnTo>
                                <a:lnTo>
                                  <a:pt x="0" y="43942"/>
                                </a:lnTo>
                                <a:lnTo>
                                  <a:pt x="0" y="31242"/>
                                </a:lnTo>
                                <a:lnTo>
                                  <a:pt x="220419" y="31722"/>
                                </a:lnTo>
                                <a:lnTo>
                                  <a:pt x="2204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92" name="Shape 3492"/>
                        <wps:cNvSpPr/>
                        <wps:spPr>
                          <a:xfrm>
                            <a:off x="2196846" y="3310891"/>
                            <a:ext cx="2083308" cy="915924"/>
                          </a:xfrm>
                          <a:custGeom>
                            <a:avLst/>
                            <a:gdLst/>
                            <a:ahLst/>
                            <a:cxnLst/>
                            <a:rect l="0" t="0" r="0" b="0"/>
                            <a:pathLst>
                              <a:path w="2083308" h="915924">
                                <a:moveTo>
                                  <a:pt x="0" y="0"/>
                                </a:moveTo>
                                <a:lnTo>
                                  <a:pt x="2083308" y="0"/>
                                </a:lnTo>
                                <a:lnTo>
                                  <a:pt x="2083308" y="801370"/>
                                </a:lnTo>
                                <a:lnTo>
                                  <a:pt x="1968754" y="915924"/>
                                </a:lnTo>
                                <a:lnTo>
                                  <a:pt x="0" y="91592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493" name="Shape 3493"/>
                        <wps:cNvSpPr/>
                        <wps:spPr>
                          <a:xfrm>
                            <a:off x="4165600" y="4112261"/>
                            <a:ext cx="114554" cy="114554"/>
                          </a:xfrm>
                          <a:custGeom>
                            <a:avLst/>
                            <a:gdLst/>
                            <a:ahLst/>
                            <a:cxnLst/>
                            <a:rect l="0" t="0" r="0" b="0"/>
                            <a:pathLst>
                              <a:path w="114554" h="114554">
                                <a:moveTo>
                                  <a:pt x="114554" y="0"/>
                                </a:moveTo>
                                <a:lnTo>
                                  <a:pt x="0" y="114554"/>
                                </a:lnTo>
                                <a:lnTo>
                                  <a:pt x="22987" y="22987"/>
                                </a:lnTo>
                                <a:lnTo>
                                  <a:pt x="11455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494" name="Shape 3494"/>
                        <wps:cNvSpPr/>
                        <wps:spPr>
                          <a:xfrm>
                            <a:off x="2196846" y="3310891"/>
                            <a:ext cx="2083308" cy="915924"/>
                          </a:xfrm>
                          <a:custGeom>
                            <a:avLst/>
                            <a:gdLst/>
                            <a:ahLst/>
                            <a:cxnLst/>
                            <a:rect l="0" t="0" r="0" b="0"/>
                            <a:pathLst>
                              <a:path w="2083308" h="915924">
                                <a:moveTo>
                                  <a:pt x="1968754" y="915924"/>
                                </a:moveTo>
                                <a:lnTo>
                                  <a:pt x="1991741" y="824357"/>
                                </a:lnTo>
                                <a:lnTo>
                                  <a:pt x="2083308" y="801370"/>
                                </a:lnTo>
                                <a:lnTo>
                                  <a:pt x="1968754" y="915924"/>
                                </a:lnTo>
                                <a:lnTo>
                                  <a:pt x="0" y="915924"/>
                                </a:lnTo>
                                <a:lnTo>
                                  <a:pt x="0" y="0"/>
                                </a:lnTo>
                                <a:lnTo>
                                  <a:pt x="2083308" y="0"/>
                                </a:lnTo>
                                <a:lnTo>
                                  <a:pt x="2083308" y="80137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496" name="Picture 3496"/>
                          <pic:cNvPicPr/>
                        </pic:nvPicPr>
                        <pic:blipFill>
                          <a:blip r:embed="rId146"/>
                          <a:stretch>
                            <a:fillRect/>
                          </a:stretch>
                        </pic:blipFill>
                        <pic:spPr>
                          <a:xfrm>
                            <a:off x="2215896" y="3369565"/>
                            <a:ext cx="2043684" cy="682752"/>
                          </a:xfrm>
                          <a:prstGeom prst="rect">
                            <a:avLst/>
                          </a:prstGeom>
                        </pic:spPr>
                      </pic:pic>
                      <wps:wsp>
                        <wps:cNvPr id="3497" name="Rectangle 3497"/>
                        <wps:cNvSpPr/>
                        <wps:spPr>
                          <a:xfrm>
                            <a:off x="2298827" y="3359931"/>
                            <a:ext cx="2389587" cy="172357"/>
                          </a:xfrm>
                          <a:prstGeom prst="rect">
                            <a:avLst/>
                          </a:prstGeom>
                          <a:ln>
                            <a:noFill/>
                          </a:ln>
                        </wps:spPr>
                        <wps:txbx>
                          <w:txbxContent>
                            <w:p w14:paraId="2D86816B" w14:textId="19F5CF73" w:rsidR="009B4937" w:rsidRDefault="009B4937">
                              <w:pPr>
                                <w:spacing w:after="160" w:line="259" w:lineRule="auto"/>
                                <w:ind w:left="0" w:firstLine="0"/>
                              </w:pPr>
                              <w:r>
                                <w:rPr>
                                  <w:sz w:val="18"/>
                                </w:rPr>
                                <w:t>For studies with</w:t>
                              </w:r>
                              <w:ins w:id="540" w:author="Lisa Skumatz" w:date="2021-06-07T06:40:00Z">
                                <w:r w:rsidR="00DA3B4F">
                                  <w:rPr>
                                    <w:sz w:val="18"/>
                                  </w:rPr>
                                  <w:t>out</w:t>
                                </w:r>
                              </w:ins>
                              <w:r>
                                <w:rPr>
                                  <w:sz w:val="18"/>
                                </w:rPr>
                                <w:t xml:space="preserve"> Technical Meetings, </w:t>
                              </w:r>
                            </w:p>
                          </w:txbxContent>
                        </wps:txbx>
                        <wps:bodyPr horzOverflow="overflow" vert="horz" lIns="0" tIns="0" rIns="0" bIns="0" rtlCol="0">
                          <a:noAutofit/>
                        </wps:bodyPr>
                      </wps:wsp>
                      <wps:wsp>
                        <wps:cNvPr id="3498" name="Rectangle 3498"/>
                        <wps:cNvSpPr/>
                        <wps:spPr>
                          <a:xfrm>
                            <a:off x="2298827" y="3489471"/>
                            <a:ext cx="69017" cy="172357"/>
                          </a:xfrm>
                          <a:prstGeom prst="rect">
                            <a:avLst/>
                          </a:prstGeom>
                          <a:ln>
                            <a:noFill/>
                          </a:ln>
                        </wps:spPr>
                        <wps:txbx>
                          <w:txbxContent>
                            <w:p w14:paraId="09A2D3F0" w14:textId="77777777" w:rsidR="009B4937" w:rsidRDefault="009B4937">
                              <w:pPr>
                                <w:spacing w:after="160" w:line="259" w:lineRule="auto"/>
                                <w:ind w:left="0" w:firstLine="0"/>
                              </w:pPr>
                              <w:r>
                                <w:rPr>
                                  <w:sz w:val="18"/>
                                </w:rPr>
                                <w:t>s</w:t>
                              </w:r>
                            </w:p>
                          </w:txbxContent>
                        </wps:txbx>
                        <wps:bodyPr horzOverflow="overflow" vert="horz" lIns="0" tIns="0" rIns="0" bIns="0" rtlCol="0">
                          <a:noAutofit/>
                        </wps:bodyPr>
                      </wps:wsp>
                      <wps:wsp>
                        <wps:cNvPr id="3499" name="Rectangle 3499"/>
                        <wps:cNvSpPr/>
                        <wps:spPr>
                          <a:xfrm>
                            <a:off x="2350643" y="3489471"/>
                            <a:ext cx="2317074" cy="172357"/>
                          </a:xfrm>
                          <a:prstGeom prst="rect">
                            <a:avLst/>
                          </a:prstGeom>
                          <a:ln>
                            <a:noFill/>
                          </a:ln>
                        </wps:spPr>
                        <wps:txbx>
                          <w:txbxContent>
                            <w:p w14:paraId="6A60C4E6" w14:textId="77777777" w:rsidR="009B4937" w:rsidRDefault="009B4937">
                              <w:pPr>
                                <w:spacing w:after="160" w:line="259" w:lineRule="auto"/>
                                <w:ind w:left="0" w:firstLine="0"/>
                              </w:pPr>
                              <w:r>
                                <w:rPr>
                                  <w:sz w:val="18"/>
                                </w:rPr>
                                <w:t xml:space="preserve">ummarize Final Report and Submit </w:t>
                              </w:r>
                            </w:p>
                          </w:txbxContent>
                        </wps:txbx>
                        <wps:bodyPr horzOverflow="overflow" vert="horz" lIns="0" tIns="0" rIns="0" bIns="0" rtlCol="0">
                          <a:noAutofit/>
                        </wps:bodyPr>
                      </wps:wsp>
                      <wps:wsp>
                        <wps:cNvPr id="3500" name="Rectangle 3500"/>
                        <wps:cNvSpPr/>
                        <wps:spPr>
                          <a:xfrm>
                            <a:off x="2298827" y="3632727"/>
                            <a:ext cx="1441749" cy="172357"/>
                          </a:xfrm>
                          <a:prstGeom prst="rect">
                            <a:avLst/>
                          </a:prstGeom>
                          <a:ln>
                            <a:noFill/>
                          </a:ln>
                        </wps:spPr>
                        <wps:txbx>
                          <w:txbxContent>
                            <w:p w14:paraId="3869F28A" w14:textId="77777777" w:rsidR="009B4937" w:rsidRDefault="009B4937">
                              <w:pPr>
                                <w:spacing w:after="160" w:line="259" w:lineRule="auto"/>
                                <w:ind w:left="0" w:firstLine="0"/>
                              </w:pPr>
                              <w:r>
                                <w:rPr>
                                  <w:sz w:val="18"/>
                                </w:rPr>
                                <w:t>to Full Board. File with</w:t>
                              </w:r>
                            </w:p>
                          </w:txbxContent>
                        </wps:txbx>
                        <wps:bodyPr horzOverflow="overflow" vert="horz" lIns="0" tIns="0" rIns="0" bIns="0" rtlCol="0">
                          <a:noAutofit/>
                        </wps:bodyPr>
                      </wps:wsp>
                      <wps:wsp>
                        <wps:cNvPr id="3501" name="Rectangle 3501"/>
                        <wps:cNvSpPr/>
                        <wps:spPr>
                          <a:xfrm>
                            <a:off x="3384169" y="3632727"/>
                            <a:ext cx="38005" cy="172357"/>
                          </a:xfrm>
                          <a:prstGeom prst="rect">
                            <a:avLst/>
                          </a:prstGeom>
                          <a:ln>
                            <a:noFill/>
                          </a:ln>
                        </wps:spPr>
                        <wps:txbx>
                          <w:txbxContent>
                            <w:p w14:paraId="7FF2DE4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2" name="Rectangle 3502"/>
                        <wps:cNvSpPr/>
                        <wps:spPr>
                          <a:xfrm>
                            <a:off x="3413125" y="3632727"/>
                            <a:ext cx="390537" cy="172357"/>
                          </a:xfrm>
                          <a:prstGeom prst="rect">
                            <a:avLst/>
                          </a:prstGeom>
                          <a:ln>
                            <a:noFill/>
                          </a:ln>
                        </wps:spPr>
                        <wps:txbx>
                          <w:txbxContent>
                            <w:p w14:paraId="3B4655BE" w14:textId="77777777" w:rsidR="009B4937" w:rsidRDefault="009B4937">
                              <w:pPr>
                                <w:spacing w:after="160" w:line="259" w:lineRule="auto"/>
                                <w:ind w:left="0" w:firstLine="0"/>
                              </w:pPr>
                              <w:r>
                                <w:rPr>
                                  <w:sz w:val="18"/>
                                </w:rPr>
                                <w:t xml:space="preserve">DEEP </w:t>
                              </w:r>
                            </w:p>
                          </w:txbxContent>
                        </wps:txbx>
                        <wps:bodyPr horzOverflow="overflow" vert="horz" lIns="0" tIns="0" rIns="0" bIns="0" rtlCol="0">
                          <a:noAutofit/>
                        </wps:bodyPr>
                      </wps:wsp>
                      <wps:wsp>
                        <wps:cNvPr id="3503" name="Rectangle 3503"/>
                        <wps:cNvSpPr/>
                        <wps:spPr>
                          <a:xfrm>
                            <a:off x="3708781" y="3632727"/>
                            <a:ext cx="38005" cy="172357"/>
                          </a:xfrm>
                          <a:prstGeom prst="rect">
                            <a:avLst/>
                          </a:prstGeom>
                          <a:ln>
                            <a:noFill/>
                          </a:ln>
                        </wps:spPr>
                        <wps:txbx>
                          <w:txbxContent>
                            <w:p w14:paraId="79BBC078"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05" name="Shape 3505"/>
                        <wps:cNvSpPr/>
                        <wps:spPr>
                          <a:xfrm>
                            <a:off x="4351782" y="2701291"/>
                            <a:ext cx="1598676" cy="1045464"/>
                          </a:xfrm>
                          <a:custGeom>
                            <a:avLst/>
                            <a:gdLst/>
                            <a:ahLst/>
                            <a:cxnLst/>
                            <a:rect l="0" t="0" r="0" b="0"/>
                            <a:pathLst>
                              <a:path w="1598676" h="1045464">
                                <a:moveTo>
                                  <a:pt x="0" y="1045464"/>
                                </a:moveTo>
                                <a:lnTo>
                                  <a:pt x="1598676" y="1045464"/>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07" name="Picture 3507"/>
                          <pic:cNvPicPr/>
                        </pic:nvPicPr>
                        <pic:blipFill>
                          <a:blip r:embed="rId147"/>
                          <a:stretch>
                            <a:fillRect/>
                          </a:stretch>
                        </pic:blipFill>
                        <pic:spPr>
                          <a:xfrm>
                            <a:off x="4366260" y="2756916"/>
                            <a:ext cx="1568196" cy="931164"/>
                          </a:xfrm>
                          <a:prstGeom prst="rect">
                            <a:avLst/>
                          </a:prstGeom>
                        </pic:spPr>
                      </pic:pic>
                      <wps:wsp>
                        <wps:cNvPr id="3509" name="Rectangle 3509"/>
                        <wps:cNvSpPr/>
                        <wps:spPr>
                          <a:xfrm>
                            <a:off x="4478401" y="2747283"/>
                            <a:ext cx="1575373" cy="172357"/>
                          </a:xfrm>
                          <a:prstGeom prst="rect">
                            <a:avLst/>
                          </a:prstGeom>
                          <a:ln>
                            <a:noFill/>
                          </a:ln>
                        </wps:spPr>
                        <wps:txbx>
                          <w:txbxContent>
                            <w:p w14:paraId="1A625FCA" w14:textId="2DF4A3B4" w:rsidR="009B4937" w:rsidRDefault="00231889">
                              <w:pPr>
                                <w:spacing w:after="160" w:line="259" w:lineRule="auto"/>
                                <w:ind w:left="0" w:firstLine="0"/>
                              </w:pPr>
                              <w:r>
                                <w:rPr>
                                  <w:sz w:val="18"/>
                                </w:rPr>
                                <w:t>Twice annual</w:t>
                              </w:r>
                              <w:r w:rsidR="00E36CF5">
                                <w:rPr>
                                  <w:sz w:val="18"/>
                                </w:rPr>
                                <w:t>l</w:t>
                              </w:r>
                              <w:r>
                                <w:rPr>
                                  <w:sz w:val="18"/>
                                </w:rPr>
                                <w:t xml:space="preserve">y, provide </w:t>
                              </w:r>
                            </w:p>
                          </w:txbxContent>
                        </wps:txbx>
                        <wps:bodyPr horzOverflow="overflow" vert="horz" lIns="0" tIns="0" rIns="0" bIns="0" rtlCol="0">
                          <a:noAutofit/>
                        </wps:bodyPr>
                      </wps:wsp>
                      <wps:wsp>
                        <wps:cNvPr id="3511" name="Rectangle 3511"/>
                        <wps:cNvSpPr/>
                        <wps:spPr>
                          <a:xfrm>
                            <a:off x="5440426" y="2876823"/>
                            <a:ext cx="524314" cy="172357"/>
                          </a:xfrm>
                          <a:prstGeom prst="rect">
                            <a:avLst/>
                          </a:prstGeom>
                          <a:ln>
                            <a:noFill/>
                          </a:ln>
                        </wps:spPr>
                        <wps:txbx>
                          <w:txbxContent>
                            <w:p w14:paraId="093879EC" w14:textId="1D38EAC3" w:rsidR="009B4937" w:rsidRDefault="009B4937">
                              <w:pPr>
                                <w:spacing w:after="160" w:line="259" w:lineRule="auto"/>
                                <w:ind w:left="0" w:firstLine="0"/>
                              </w:pPr>
                            </w:p>
                          </w:txbxContent>
                        </wps:txbx>
                        <wps:bodyPr horzOverflow="overflow" vert="horz" lIns="0" tIns="0" rIns="0" bIns="0" rtlCol="0">
                          <a:noAutofit/>
                        </wps:bodyPr>
                      </wps:wsp>
                      <wps:wsp>
                        <wps:cNvPr id="3512" name="Rectangle 3512"/>
                        <wps:cNvSpPr/>
                        <wps:spPr>
                          <a:xfrm>
                            <a:off x="4446120" y="2876826"/>
                            <a:ext cx="1546793" cy="172357"/>
                          </a:xfrm>
                          <a:prstGeom prst="rect">
                            <a:avLst/>
                          </a:prstGeom>
                          <a:ln>
                            <a:noFill/>
                          </a:ln>
                        </wps:spPr>
                        <wps:txbx>
                          <w:txbxContent>
                            <w:p w14:paraId="56A875AA" w14:textId="77777777" w:rsidR="009B4937" w:rsidRDefault="009B4937">
                              <w:pPr>
                                <w:spacing w:after="160" w:line="259" w:lineRule="auto"/>
                                <w:ind w:left="0" w:firstLine="0"/>
                              </w:pPr>
                              <w:r>
                                <w:rPr>
                                  <w:sz w:val="18"/>
                                </w:rPr>
                                <w:t xml:space="preserve">written exceptions, and </w:t>
                              </w:r>
                            </w:p>
                          </w:txbxContent>
                        </wps:txbx>
                        <wps:bodyPr horzOverflow="overflow" vert="horz" lIns="0" tIns="0" rIns="0" bIns="0" rtlCol="0">
                          <a:noAutofit/>
                        </wps:bodyPr>
                      </wps:wsp>
                      <wps:wsp>
                        <wps:cNvPr id="3513" name="Rectangle 3513"/>
                        <wps:cNvSpPr/>
                        <wps:spPr>
                          <a:xfrm>
                            <a:off x="4446121" y="3021603"/>
                            <a:ext cx="1749131" cy="172357"/>
                          </a:xfrm>
                          <a:prstGeom prst="rect">
                            <a:avLst/>
                          </a:prstGeom>
                          <a:ln>
                            <a:noFill/>
                          </a:ln>
                        </wps:spPr>
                        <wps:txbx>
                          <w:txbxContent>
                            <w:p w14:paraId="5C5CFF5F" w14:textId="77777777" w:rsidR="009B4937" w:rsidRDefault="009B4937">
                              <w:pPr>
                                <w:spacing w:after="160" w:line="259" w:lineRule="auto"/>
                                <w:ind w:left="0" w:firstLine="0"/>
                              </w:pPr>
                              <w:r>
                                <w:rPr>
                                  <w:sz w:val="18"/>
                                </w:rPr>
                                <w:t xml:space="preserve">provide how results will be </w:t>
                              </w:r>
                            </w:p>
                          </w:txbxContent>
                        </wps:txbx>
                        <wps:bodyPr horzOverflow="overflow" vert="horz" lIns="0" tIns="0" rIns="0" bIns="0" rtlCol="0">
                          <a:noAutofit/>
                        </wps:bodyPr>
                      </wps:wsp>
                      <wps:wsp>
                        <wps:cNvPr id="3514" name="Rectangle 3514"/>
                        <wps:cNvSpPr/>
                        <wps:spPr>
                          <a:xfrm>
                            <a:off x="4458970" y="3201943"/>
                            <a:ext cx="1615658" cy="172357"/>
                          </a:xfrm>
                          <a:prstGeom prst="rect">
                            <a:avLst/>
                          </a:prstGeom>
                          <a:ln>
                            <a:noFill/>
                          </a:ln>
                        </wps:spPr>
                        <wps:txbx>
                          <w:txbxContent>
                            <w:p w14:paraId="6BE350AB" w14:textId="77777777" w:rsidR="009B4937" w:rsidRDefault="009B4937">
                              <w:pPr>
                                <w:spacing w:after="160" w:line="259" w:lineRule="auto"/>
                                <w:ind w:left="0" w:firstLine="0"/>
                              </w:pPr>
                              <w:r>
                                <w:rPr>
                                  <w:sz w:val="18"/>
                                </w:rPr>
                                <w:t xml:space="preserve">incorporated in program </w:t>
                              </w:r>
                            </w:p>
                          </w:txbxContent>
                        </wps:txbx>
                        <wps:bodyPr horzOverflow="overflow" vert="horz" lIns="0" tIns="0" rIns="0" bIns="0" rtlCol="0">
                          <a:noAutofit/>
                        </wps:bodyPr>
                      </wps:wsp>
                      <wps:wsp>
                        <wps:cNvPr id="3515" name="Rectangle 3515"/>
                        <wps:cNvSpPr/>
                        <wps:spPr>
                          <a:xfrm>
                            <a:off x="4449445" y="3338325"/>
                            <a:ext cx="1610642" cy="172357"/>
                          </a:xfrm>
                          <a:prstGeom prst="rect">
                            <a:avLst/>
                          </a:prstGeom>
                          <a:ln>
                            <a:noFill/>
                          </a:ln>
                        </wps:spPr>
                        <wps:txbx>
                          <w:txbxContent>
                            <w:p w14:paraId="6ABEB9A8" w14:textId="77777777" w:rsidR="009B4937" w:rsidRDefault="009B4937">
                              <w:pPr>
                                <w:spacing w:after="160" w:line="259" w:lineRule="auto"/>
                                <w:ind w:left="0" w:firstLine="0"/>
                              </w:pPr>
                              <w:r>
                                <w:rPr>
                                  <w:sz w:val="18"/>
                                </w:rPr>
                                <w:t>planning and procedures</w:t>
                              </w:r>
                            </w:p>
                          </w:txbxContent>
                        </wps:txbx>
                        <wps:bodyPr horzOverflow="overflow" vert="horz" lIns="0" tIns="0" rIns="0" bIns="0" rtlCol="0">
                          <a:noAutofit/>
                        </wps:bodyPr>
                      </wps:wsp>
                      <wps:wsp>
                        <wps:cNvPr id="3516" name="Rectangle 3516"/>
                        <wps:cNvSpPr/>
                        <wps:spPr>
                          <a:xfrm>
                            <a:off x="5661407" y="3407175"/>
                            <a:ext cx="38005" cy="172357"/>
                          </a:xfrm>
                          <a:prstGeom prst="rect">
                            <a:avLst/>
                          </a:prstGeom>
                          <a:ln>
                            <a:noFill/>
                          </a:ln>
                        </wps:spPr>
                        <wps:txbx>
                          <w:txbxContent>
                            <w:p w14:paraId="45C022F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18" name="Shape 3518"/>
                        <wps:cNvSpPr/>
                        <wps:spPr>
                          <a:xfrm>
                            <a:off x="762" y="1924051"/>
                            <a:ext cx="1583436" cy="662940"/>
                          </a:xfrm>
                          <a:custGeom>
                            <a:avLst/>
                            <a:gdLst/>
                            <a:ahLst/>
                            <a:cxnLst/>
                            <a:rect l="0" t="0" r="0" b="0"/>
                            <a:pathLst>
                              <a:path w="1583436" h="662940">
                                <a:moveTo>
                                  <a:pt x="0" y="662940"/>
                                </a:moveTo>
                                <a:lnTo>
                                  <a:pt x="1583436" y="662940"/>
                                </a:lnTo>
                                <a:lnTo>
                                  <a:pt x="158343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20" name="Picture 3520"/>
                          <pic:cNvPicPr/>
                        </pic:nvPicPr>
                        <pic:blipFill>
                          <a:blip r:embed="rId148"/>
                          <a:stretch>
                            <a:fillRect/>
                          </a:stretch>
                        </pic:blipFill>
                        <pic:spPr>
                          <a:xfrm>
                            <a:off x="15240" y="1981200"/>
                            <a:ext cx="1551432" cy="548640"/>
                          </a:xfrm>
                          <a:prstGeom prst="rect">
                            <a:avLst/>
                          </a:prstGeom>
                        </pic:spPr>
                      </pic:pic>
                      <wps:wsp>
                        <wps:cNvPr id="3521" name="Rectangle 3521"/>
                        <wps:cNvSpPr/>
                        <wps:spPr>
                          <a:xfrm>
                            <a:off x="97841" y="1968519"/>
                            <a:ext cx="941910" cy="172357"/>
                          </a:xfrm>
                          <a:prstGeom prst="rect">
                            <a:avLst/>
                          </a:prstGeom>
                          <a:ln>
                            <a:noFill/>
                          </a:ln>
                        </wps:spPr>
                        <wps:txbx>
                          <w:txbxContent>
                            <w:p w14:paraId="42214ED4" w14:textId="77777777" w:rsidR="009B4937" w:rsidRDefault="009B4937">
                              <w:pPr>
                                <w:spacing w:after="160" w:line="259" w:lineRule="auto"/>
                                <w:ind w:left="0" w:firstLine="0"/>
                              </w:pPr>
                              <w:r>
                                <w:rPr>
                                  <w:sz w:val="18"/>
                                </w:rPr>
                                <w:t>Review Report</w:t>
                              </w:r>
                            </w:p>
                          </w:txbxContent>
                        </wps:txbx>
                        <wps:bodyPr horzOverflow="overflow" vert="horz" lIns="0" tIns="0" rIns="0" bIns="0" rtlCol="0">
                          <a:noAutofit/>
                        </wps:bodyPr>
                      </wps:wsp>
                      <wps:wsp>
                        <wps:cNvPr id="3522" name="Rectangle 3522"/>
                        <wps:cNvSpPr/>
                        <wps:spPr>
                          <a:xfrm>
                            <a:off x="806450" y="1968519"/>
                            <a:ext cx="38005" cy="172357"/>
                          </a:xfrm>
                          <a:prstGeom prst="rect">
                            <a:avLst/>
                          </a:prstGeom>
                          <a:ln>
                            <a:noFill/>
                          </a:ln>
                        </wps:spPr>
                        <wps:txbx>
                          <w:txbxContent>
                            <w:p w14:paraId="4CF559DA"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3" name="Rectangle 3523"/>
                        <wps:cNvSpPr/>
                        <wps:spPr>
                          <a:xfrm>
                            <a:off x="835406" y="1968519"/>
                            <a:ext cx="801444" cy="172357"/>
                          </a:xfrm>
                          <a:prstGeom prst="rect">
                            <a:avLst/>
                          </a:prstGeom>
                          <a:ln>
                            <a:noFill/>
                          </a:ln>
                        </wps:spPr>
                        <wps:txbx>
                          <w:txbxContent>
                            <w:p w14:paraId="354DFEAE" w14:textId="77777777" w:rsidR="009B4937" w:rsidRDefault="009B4937">
                              <w:pPr>
                                <w:spacing w:after="160" w:line="259" w:lineRule="auto"/>
                                <w:ind w:left="0" w:firstLine="0"/>
                              </w:pPr>
                              <w:r>
                                <w:rPr>
                                  <w:sz w:val="18"/>
                                </w:rPr>
                                <w:t xml:space="preserve">and provide </w:t>
                              </w:r>
                            </w:p>
                          </w:txbxContent>
                        </wps:txbx>
                        <wps:bodyPr horzOverflow="overflow" vert="horz" lIns="0" tIns="0" rIns="0" bIns="0" rtlCol="0">
                          <a:noAutofit/>
                        </wps:bodyPr>
                      </wps:wsp>
                      <wps:wsp>
                        <wps:cNvPr id="3524" name="Rectangle 3524"/>
                        <wps:cNvSpPr/>
                        <wps:spPr>
                          <a:xfrm>
                            <a:off x="97841" y="2117871"/>
                            <a:ext cx="1390974" cy="172358"/>
                          </a:xfrm>
                          <a:prstGeom prst="rect">
                            <a:avLst/>
                          </a:prstGeom>
                          <a:ln>
                            <a:noFill/>
                          </a:ln>
                        </wps:spPr>
                        <wps:txbx>
                          <w:txbxContent>
                            <w:p w14:paraId="2F48D539" w14:textId="77777777" w:rsidR="009B4937" w:rsidRDefault="009B4937">
                              <w:pPr>
                                <w:spacing w:after="160" w:line="259" w:lineRule="auto"/>
                                <w:ind w:left="0" w:firstLine="0"/>
                              </w:pPr>
                              <w:r>
                                <w:rPr>
                                  <w:sz w:val="18"/>
                                </w:rPr>
                                <w:t xml:space="preserve">written comments to </w:t>
                              </w:r>
                            </w:p>
                          </w:txbxContent>
                        </wps:txbx>
                        <wps:bodyPr horzOverflow="overflow" vert="horz" lIns="0" tIns="0" rIns="0" bIns="0" rtlCol="0">
                          <a:noAutofit/>
                        </wps:bodyPr>
                      </wps:wsp>
                      <wps:wsp>
                        <wps:cNvPr id="3525" name="Rectangle 3525"/>
                        <wps:cNvSpPr/>
                        <wps:spPr>
                          <a:xfrm>
                            <a:off x="97841" y="2268747"/>
                            <a:ext cx="1419858" cy="172357"/>
                          </a:xfrm>
                          <a:prstGeom prst="rect">
                            <a:avLst/>
                          </a:prstGeom>
                          <a:ln>
                            <a:noFill/>
                          </a:ln>
                        </wps:spPr>
                        <wps:txbx>
                          <w:txbxContent>
                            <w:p w14:paraId="700F9371" w14:textId="77777777" w:rsidR="009B4937" w:rsidRDefault="009B4937">
                              <w:pPr>
                                <w:spacing w:after="160" w:line="259" w:lineRule="auto"/>
                                <w:ind w:left="0" w:firstLine="0"/>
                              </w:pPr>
                              <w:r>
                                <w:rPr>
                                  <w:sz w:val="18"/>
                                </w:rPr>
                                <w:t>Evaluation Consultant</w:t>
                              </w:r>
                            </w:p>
                          </w:txbxContent>
                        </wps:txbx>
                        <wps:bodyPr horzOverflow="overflow" vert="horz" lIns="0" tIns="0" rIns="0" bIns="0" rtlCol="0">
                          <a:noAutofit/>
                        </wps:bodyPr>
                      </wps:wsp>
                      <wps:wsp>
                        <wps:cNvPr id="3526" name="Rectangle 3526"/>
                        <wps:cNvSpPr/>
                        <wps:spPr>
                          <a:xfrm>
                            <a:off x="1166114" y="2268747"/>
                            <a:ext cx="38005" cy="172357"/>
                          </a:xfrm>
                          <a:prstGeom prst="rect">
                            <a:avLst/>
                          </a:prstGeom>
                          <a:ln>
                            <a:noFill/>
                          </a:ln>
                        </wps:spPr>
                        <wps:txbx>
                          <w:txbxContent>
                            <w:p w14:paraId="0CF2E73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27" name="Shape 3527"/>
                        <wps:cNvSpPr/>
                        <wps:spPr>
                          <a:xfrm>
                            <a:off x="1599438" y="954152"/>
                            <a:ext cx="605028" cy="291846"/>
                          </a:xfrm>
                          <a:custGeom>
                            <a:avLst/>
                            <a:gdLst/>
                            <a:ahLst/>
                            <a:cxnLst/>
                            <a:rect l="0" t="0" r="0" b="0"/>
                            <a:pathLst>
                              <a:path w="605028" h="291846">
                                <a:moveTo>
                                  <a:pt x="589407" y="0"/>
                                </a:moveTo>
                                <a:lnTo>
                                  <a:pt x="605028" y="34798"/>
                                </a:lnTo>
                                <a:lnTo>
                                  <a:pt x="112004" y="257204"/>
                                </a:lnTo>
                                <a:lnTo>
                                  <a:pt x="127635" y="291846"/>
                                </a:lnTo>
                                <a:lnTo>
                                  <a:pt x="0" y="286765"/>
                                </a:lnTo>
                                <a:lnTo>
                                  <a:pt x="80645" y="187706"/>
                                </a:lnTo>
                                <a:lnTo>
                                  <a:pt x="96316" y="222436"/>
                                </a:lnTo>
                                <a:lnTo>
                                  <a:pt x="589407"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528" name="Shape 3528"/>
                        <wps:cNvSpPr/>
                        <wps:spPr>
                          <a:xfrm>
                            <a:off x="3830216" y="970067"/>
                            <a:ext cx="572770" cy="76200"/>
                          </a:xfrm>
                          <a:custGeom>
                            <a:avLst/>
                            <a:gdLst/>
                            <a:ahLst/>
                            <a:cxnLst/>
                            <a:rect l="0" t="0" r="0" b="0"/>
                            <a:pathLst>
                              <a:path w="572770" h="76200">
                                <a:moveTo>
                                  <a:pt x="75057" y="0"/>
                                </a:moveTo>
                                <a:lnTo>
                                  <a:pt x="75957" y="31760"/>
                                </a:lnTo>
                                <a:lnTo>
                                  <a:pt x="572389" y="17272"/>
                                </a:lnTo>
                                <a:lnTo>
                                  <a:pt x="572770" y="29972"/>
                                </a:lnTo>
                                <a:lnTo>
                                  <a:pt x="76317" y="44460"/>
                                </a:lnTo>
                                <a:lnTo>
                                  <a:pt x="77216" y="76200"/>
                                </a:lnTo>
                                <a:lnTo>
                                  <a:pt x="0" y="40259"/>
                                </a:lnTo>
                                <a:lnTo>
                                  <a:pt x="7505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30" name="Shape 3530"/>
                        <wps:cNvSpPr/>
                        <wps:spPr>
                          <a:xfrm>
                            <a:off x="16002" y="3338323"/>
                            <a:ext cx="1600200" cy="816864"/>
                          </a:xfrm>
                          <a:custGeom>
                            <a:avLst/>
                            <a:gdLst/>
                            <a:ahLst/>
                            <a:cxnLst/>
                            <a:rect l="0" t="0" r="0" b="0"/>
                            <a:pathLst>
                              <a:path w="1600200" h="816864">
                                <a:moveTo>
                                  <a:pt x="0" y="816864"/>
                                </a:moveTo>
                                <a:lnTo>
                                  <a:pt x="1600200" y="816864"/>
                                </a:lnTo>
                                <a:lnTo>
                                  <a:pt x="1600200"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32" name="Picture 3532"/>
                          <pic:cNvPicPr/>
                        </pic:nvPicPr>
                        <pic:blipFill>
                          <a:blip r:embed="rId149"/>
                          <a:stretch>
                            <a:fillRect/>
                          </a:stretch>
                        </pic:blipFill>
                        <pic:spPr>
                          <a:xfrm>
                            <a:off x="32004" y="3395472"/>
                            <a:ext cx="1568196" cy="701040"/>
                          </a:xfrm>
                          <a:prstGeom prst="rect">
                            <a:avLst/>
                          </a:prstGeom>
                        </pic:spPr>
                      </pic:pic>
                      <wps:wsp>
                        <wps:cNvPr id="3533" name="Rectangle 3533"/>
                        <wps:cNvSpPr/>
                        <wps:spPr>
                          <a:xfrm>
                            <a:off x="228905" y="3385839"/>
                            <a:ext cx="1597720" cy="172357"/>
                          </a:xfrm>
                          <a:prstGeom prst="rect">
                            <a:avLst/>
                          </a:prstGeom>
                          <a:ln>
                            <a:noFill/>
                          </a:ln>
                        </wps:spPr>
                        <wps:txbx>
                          <w:txbxContent>
                            <w:p w14:paraId="7AC47434"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34" name="Rectangle 3534"/>
                        <wps:cNvSpPr/>
                        <wps:spPr>
                          <a:xfrm>
                            <a:off x="338582" y="3515379"/>
                            <a:ext cx="644257" cy="172357"/>
                          </a:xfrm>
                          <a:prstGeom prst="rect">
                            <a:avLst/>
                          </a:prstGeom>
                          <a:ln>
                            <a:noFill/>
                          </a:ln>
                        </wps:spPr>
                        <wps:txbx>
                          <w:txbxContent>
                            <w:p w14:paraId="01A61D44" w14:textId="77777777" w:rsidR="009B4937" w:rsidRDefault="009B4937">
                              <w:pPr>
                                <w:spacing w:after="160" w:line="259" w:lineRule="auto"/>
                                <w:ind w:left="0" w:firstLine="0"/>
                              </w:pPr>
                              <w:r>
                                <w:rPr>
                                  <w:sz w:val="18"/>
                                </w:rPr>
                                <w:t>Maintains</w:t>
                              </w:r>
                            </w:p>
                          </w:txbxContent>
                        </wps:txbx>
                        <wps:bodyPr horzOverflow="overflow" vert="horz" lIns="0" tIns="0" rIns="0" bIns="0" rtlCol="0">
                          <a:noAutofit/>
                        </wps:bodyPr>
                      </wps:wsp>
                      <wps:wsp>
                        <wps:cNvPr id="3535" name="Rectangle 3535"/>
                        <wps:cNvSpPr/>
                        <wps:spPr>
                          <a:xfrm>
                            <a:off x="823214" y="3515379"/>
                            <a:ext cx="38005" cy="172357"/>
                          </a:xfrm>
                          <a:prstGeom prst="rect">
                            <a:avLst/>
                          </a:prstGeom>
                          <a:ln>
                            <a:noFill/>
                          </a:ln>
                        </wps:spPr>
                        <wps:txbx>
                          <w:txbxContent>
                            <w:p w14:paraId="6962F74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36" name="Rectangle 3536"/>
                        <wps:cNvSpPr/>
                        <wps:spPr>
                          <a:xfrm>
                            <a:off x="852170" y="3515379"/>
                            <a:ext cx="623278" cy="172357"/>
                          </a:xfrm>
                          <a:prstGeom prst="rect">
                            <a:avLst/>
                          </a:prstGeom>
                          <a:ln>
                            <a:noFill/>
                          </a:ln>
                        </wps:spPr>
                        <wps:txbx>
                          <w:txbxContent>
                            <w:p w14:paraId="009EFD59" w14:textId="77777777" w:rsidR="009B4937" w:rsidRDefault="009B4937">
                              <w:pPr>
                                <w:spacing w:after="160" w:line="259" w:lineRule="auto"/>
                                <w:ind w:left="0" w:firstLine="0"/>
                              </w:pPr>
                              <w:r>
                                <w:rPr>
                                  <w:sz w:val="18"/>
                                </w:rPr>
                                <w:t xml:space="preserve">as Public </w:t>
                              </w:r>
                            </w:p>
                          </w:txbxContent>
                        </wps:txbx>
                        <wps:bodyPr horzOverflow="overflow" vert="horz" lIns="0" tIns="0" rIns="0" bIns="0" rtlCol="0">
                          <a:noAutofit/>
                        </wps:bodyPr>
                      </wps:wsp>
                      <wps:wsp>
                        <wps:cNvPr id="3537" name="Rectangle 3537"/>
                        <wps:cNvSpPr/>
                        <wps:spPr>
                          <a:xfrm>
                            <a:off x="242621" y="3644919"/>
                            <a:ext cx="1562755" cy="172357"/>
                          </a:xfrm>
                          <a:prstGeom prst="rect">
                            <a:avLst/>
                          </a:prstGeom>
                          <a:ln>
                            <a:noFill/>
                          </a:ln>
                        </wps:spPr>
                        <wps:txbx>
                          <w:txbxContent>
                            <w:p w14:paraId="7069CE52" w14:textId="77777777" w:rsidR="009B4937" w:rsidRDefault="009B4937">
                              <w:pPr>
                                <w:spacing w:after="160" w:line="259" w:lineRule="auto"/>
                                <w:ind w:left="0" w:firstLine="0"/>
                              </w:pPr>
                              <w:r>
                                <w:rPr>
                                  <w:sz w:val="18"/>
                                </w:rPr>
                                <w:t xml:space="preserve">Document and Posts to </w:t>
                              </w:r>
                            </w:p>
                          </w:txbxContent>
                        </wps:txbx>
                        <wps:bodyPr horzOverflow="overflow" vert="horz" lIns="0" tIns="0" rIns="0" bIns="0" rtlCol="0">
                          <a:noAutofit/>
                        </wps:bodyPr>
                      </wps:wsp>
                      <wps:wsp>
                        <wps:cNvPr id="3538" name="Rectangle 3538"/>
                        <wps:cNvSpPr/>
                        <wps:spPr>
                          <a:xfrm>
                            <a:off x="455930" y="3774459"/>
                            <a:ext cx="954831" cy="172357"/>
                          </a:xfrm>
                          <a:prstGeom prst="rect">
                            <a:avLst/>
                          </a:prstGeom>
                          <a:ln>
                            <a:noFill/>
                          </a:ln>
                        </wps:spPr>
                        <wps:txbx>
                          <w:txbxContent>
                            <w:p w14:paraId="4347C8B7" w14:textId="77777777" w:rsidR="009B4937" w:rsidRDefault="009B4937">
                              <w:pPr>
                                <w:spacing w:after="160" w:line="259" w:lineRule="auto"/>
                                <w:ind w:left="0" w:firstLine="0"/>
                              </w:pPr>
                              <w:r>
                                <w:rPr>
                                  <w:sz w:val="18"/>
                                </w:rPr>
                                <w:t>Board Website</w:t>
                              </w:r>
                            </w:p>
                          </w:txbxContent>
                        </wps:txbx>
                        <wps:bodyPr horzOverflow="overflow" vert="horz" lIns="0" tIns="0" rIns="0" bIns="0" rtlCol="0">
                          <a:noAutofit/>
                        </wps:bodyPr>
                      </wps:wsp>
                      <wps:wsp>
                        <wps:cNvPr id="3539" name="Rectangle 3539"/>
                        <wps:cNvSpPr/>
                        <wps:spPr>
                          <a:xfrm>
                            <a:off x="1175258" y="3774459"/>
                            <a:ext cx="38005" cy="172357"/>
                          </a:xfrm>
                          <a:prstGeom prst="rect">
                            <a:avLst/>
                          </a:prstGeom>
                          <a:ln>
                            <a:noFill/>
                          </a:ln>
                        </wps:spPr>
                        <wps:txbx>
                          <w:txbxContent>
                            <w:p w14:paraId="7C173D7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40" name="Rectangle 3540"/>
                        <wps:cNvSpPr/>
                        <wps:spPr>
                          <a:xfrm>
                            <a:off x="114605" y="3903493"/>
                            <a:ext cx="42059" cy="190742"/>
                          </a:xfrm>
                          <a:prstGeom prst="rect">
                            <a:avLst/>
                          </a:prstGeom>
                          <a:ln>
                            <a:noFill/>
                          </a:ln>
                        </wps:spPr>
                        <wps:txbx>
                          <w:txbxContent>
                            <w:p w14:paraId="3ED5D05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41" name="Shape 3541"/>
                        <wps:cNvSpPr/>
                        <wps:spPr>
                          <a:xfrm>
                            <a:off x="1616202" y="3691129"/>
                            <a:ext cx="580898" cy="114300"/>
                          </a:xfrm>
                          <a:custGeom>
                            <a:avLst/>
                            <a:gdLst/>
                            <a:ahLst/>
                            <a:cxnLst/>
                            <a:rect l="0" t="0" r="0" b="0"/>
                            <a:pathLst>
                              <a:path w="580898" h="114300">
                                <a:moveTo>
                                  <a:pt x="115062" y="0"/>
                                </a:moveTo>
                                <a:lnTo>
                                  <a:pt x="114554" y="38090"/>
                                </a:lnTo>
                                <a:lnTo>
                                  <a:pt x="580898" y="44069"/>
                                </a:lnTo>
                                <a:lnTo>
                                  <a:pt x="580517" y="82169"/>
                                </a:lnTo>
                                <a:lnTo>
                                  <a:pt x="114046" y="76190"/>
                                </a:lnTo>
                                <a:lnTo>
                                  <a:pt x="113538" y="114300"/>
                                </a:lnTo>
                                <a:lnTo>
                                  <a:pt x="0" y="55626"/>
                                </a:lnTo>
                                <a:lnTo>
                                  <a:pt x="115062" y="0"/>
                                </a:lnTo>
                                <a:close/>
                              </a:path>
                            </a:pathLst>
                          </a:custGeom>
                          <a:ln w="0" cap="flat">
                            <a:miter lim="127000"/>
                          </a:ln>
                        </wps:spPr>
                        <wps:style>
                          <a:lnRef idx="0">
                            <a:srgbClr val="000000">
                              <a:alpha val="0"/>
                            </a:srgbClr>
                          </a:lnRef>
                          <a:fillRef idx="1">
                            <a:srgbClr val="4F6128"/>
                          </a:fillRef>
                          <a:effectRef idx="0">
                            <a:scrgbClr r="0" g="0" b="0"/>
                          </a:effectRef>
                          <a:fontRef idx="none"/>
                        </wps:style>
                        <wps:bodyPr/>
                      </wps:wsp>
                      <wps:wsp>
                        <wps:cNvPr id="32640" name="Shape 32640"/>
                        <wps:cNvSpPr/>
                        <wps:spPr>
                          <a:xfrm>
                            <a:off x="2196846" y="2129790"/>
                            <a:ext cx="1598676" cy="458724"/>
                          </a:xfrm>
                          <a:custGeom>
                            <a:avLst/>
                            <a:gdLst/>
                            <a:ahLst/>
                            <a:cxnLst/>
                            <a:rect l="0" t="0" r="0" b="0"/>
                            <a:pathLst>
                              <a:path w="1598676" h="458724">
                                <a:moveTo>
                                  <a:pt x="0" y="0"/>
                                </a:moveTo>
                                <a:lnTo>
                                  <a:pt x="1598676" y="0"/>
                                </a:lnTo>
                                <a:lnTo>
                                  <a:pt x="1598676" y="458724"/>
                                </a:lnTo>
                                <a:lnTo>
                                  <a:pt x="0" y="4587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43" name="Shape 3543"/>
                        <wps:cNvSpPr/>
                        <wps:spPr>
                          <a:xfrm>
                            <a:off x="2196846" y="2129790"/>
                            <a:ext cx="1598676" cy="458724"/>
                          </a:xfrm>
                          <a:custGeom>
                            <a:avLst/>
                            <a:gdLst/>
                            <a:ahLst/>
                            <a:cxnLst/>
                            <a:rect l="0" t="0" r="0" b="0"/>
                            <a:pathLst>
                              <a:path w="1598676" h="458724">
                                <a:moveTo>
                                  <a:pt x="0" y="458724"/>
                                </a:moveTo>
                                <a:lnTo>
                                  <a:pt x="1598676" y="458724"/>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45" name="Picture 3545"/>
                          <pic:cNvPicPr/>
                        </pic:nvPicPr>
                        <pic:blipFill>
                          <a:blip r:embed="rId78"/>
                          <a:stretch>
                            <a:fillRect/>
                          </a:stretch>
                        </pic:blipFill>
                        <pic:spPr>
                          <a:xfrm>
                            <a:off x="2211324" y="2186941"/>
                            <a:ext cx="1566672" cy="342900"/>
                          </a:xfrm>
                          <a:prstGeom prst="rect">
                            <a:avLst/>
                          </a:prstGeom>
                        </pic:spPr>
                      </pic:pic>
                      <wps:wsp>
                        <wps:cNvPr id="3546" name="Rectangle 3546"/>
                        <wps:cNvSpPr/>
                        <wps:spPr>
                          <a:xfrm>
                            <a:off x="2294255" y="2177307"/>
                            <a:ext cx="1321805" cy="172357"/>
                          </a:xfrm>
                          <a:prstGeom prst="rect">
                            <a:avLst/>
                          </a:prstGeom>
                          <a:ln>
                            <a:noFill/>
                          </a:ln>
                        </wps:spPr>
                        <wps:txbx>
                          <w:txbxContent>
                            <w:p w14:paraId="3261809F" w14:textId="77777777" w:rsidR="009B4937" w:rsidRDefault="009B4937">
                              <w:pPr>
                                <w:spacing w:after="160" w:line="259" w:lineRule="auto"/>
                                <w:ind w:left="0" w:firstLine="0"/>
                              </w:pPr>
                              <w:r>
                                <w:rPr>
                                  <w:sz w:val="18"/>
                                </w:rPr>
                                <w:t xml:space="preserve">Finalize Report with </w:t>
                              </w:r>
                            </w:p>
                          </w:txbxContent>
                        </wps:txbx>
                        <wps:bodyPr horzOverflow="overflow" vert="horz" lIns="0" tIns="0" rIns="0" bIns="0" rtlCol="0">
                          <a:noAutofit/>
                        </wps:bodyPr>
                      </wps:wsp>
                      <wps:wsp>
                        <wps:cNvPr id="3547" name="Rectangle 3547"/>
                        <wps:cNvSpPr/>
                        <wps:spPr>
                          <a:xfrm>
                            <a:off x="2294255" y="2319039"/>
                            <a:ext cx="720874" cy="172357"/>
                          </a:xfrm>
                          <a:prstGeom prst="rect">
                            <a:avLst/>
                          </a:prstGeom>
                          <a:ln>
                            <a:noFill/>
                          </a:ln>
                        </wps:spPr>
                        <wps:txbx>
                          <w:txbxContent>
                            <w:p w14:paraId="71243648" w14:textId="77777777" w:rsidR="009B4937" w:rsidRDefault="009B4937">
                              <w:pPr>
                                <w:spacing w:after="160" w:line="259" w:lineRule="auto"/>
                                <w:ind w:left="0" w:firstLine="0"/>
                              </w:pPr>
                              <w:r>
                                <w:rPr>
                                  <w:sz w:val="18"/>
                                </w:rPr>
                                <w:t>Contractor.</w:t>
                              </w:r>
                            </w:p>
                          </w:txbxContent>
                        </wps:txbx>
                        <wps:bodyPr horzOverflow="overflow" vert="horz" lIns="0" tIns="0" rIns="0" bIns="0" rtlCol="0">
                          <a:noAutofit/>
                        </wps:bodyPr>
                      </wps:wsp>
                      <wps:wsp>
                        <wps:cNvPr id="3548" name="Rectangle 3548"/>
                        <wps:cNvSpPr/>
                        <wps:spPr>
                          <a:xfrm>
                            <a:off x="2836799" y="2319039"/>
                            <a:ext cx="38005" cy="172357"/>
                          </a:xfrm>
                          <a:prstGeom prst="rect">
                            <a:avLst/>
                          </a:prstGeom>
                          <a:ln>
                            <a:noFill/>
                          </a:ln>
                        </wps:spPr>
                        <wps:txbx>
                          <w:txbxContent>
                            <w:p w14:paraId="53FF1AA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1" name="Shape 32641"/>
                        <wps:cNvSpPr/>
                        <wps:spPr>
                          <a:xfrm>
                            <a:off x="762" y="721615"/>
                            <a:ext cx="1598676" cy="1039368"/>
                          </a:xfrm>
                          <a:custGeom>
                            <a:avLst/>
                            <a:gdLst/>
                            <a:ahLst/>
                            <a:cxnLst/>
                            <a:rect l="0" t="0" r="0" b="0"/>
                            <a:pathLst>
                              <a:path w="1598676" h="1039368">
                                <a:moveTo>
                                  <a:pt x="0" y="0"/>
                                </a:moveTo>
                                <a:lnTo>
                                  <a:pt x="1598676" y="0"/>
                                </a:lnTo>
                                <a:lnTo>
                                  <a:pt x="1598676" y="1039368"/>
                                </a:lnTo>
                                <a:lnTo>
                                  <a:pt x="0" y="103936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50" name="Shape 3550"/>
                        <wps:cNvSpPr/>
                        <wps:spPr>
                          <a:xfrm>
                            <a:off x="762" y="721615"/>
                            <a:ext cx="1598676" cy="1039368"/>
                          </a:xfrm>
                          <a:custGeom>
                            <a:avLst/>
                            <a:gdLst/>
                            <a:ahLst/>
                            <a:cxnLst/>
                            <a:rect l="0" t="0" r="0" b="0"/>
                            <a:pathLst>
                              <a:path w="1598676" h="1039368">
                                <a:moveTo>
                                  <a:pt x="0" y="1039368"/>
                                </a:moveTo>
                                <a:lnTo>
                                  <a:pt x="1598676" y="1039368"/>
                                </a:lnTo>
                                <a:lnTo>
                                  <a:pt x="1598676" y="0"/>
                                </a:lnTo>
                                <a:lnTo>
                                  <a:pt x="0" y="0"/>
                                </a:lnTo>
                                <a:close/>
                              </a:path>
                            </a:pathLst>
                          </a:custGeom>
                          <a:ln w="32004" cap="flat">
                            <a:miter lim="101600"/>
                          </a:ln>
                        </wps:spPr>
                        <wps:style>
                          <a:lnRef idx="1">
                            <a:srgbClr val="4F81BC"/>
                          </a:lnRef>
                          <a:fillRef idx="0">
                            <a:srgbClr val="000000">
                              <a:alpha val="0"/>
                            </a:srgbClr>
                          </a:fillRef>
                          <a:effectRef idx="0">
                            <a:scrgbClr r="0" g="0" b="0"/>
                          </a:effectRef>
                          <a:fontRef idx="none"/>
                        </wps:style>
                        <wps:bodyPr/>
                      </wps:wsp>
                      <pic:pic xmlns:pic="http://schemas.openxmlformats.org/drawingml/2006/picture">
                        <pic:nvPicPr>
                          <pic:cNvPr id="3552" name="Picture 3552"/>
                          <pic:cNvPicPr/>
                        </pic:nvPicPr>
                        <pic:blipFill>
                          <a:blip r:embed="rId147"/>
                          <a:stretch>
                            <a:fillRect/>
                          </a:stretch>
                        </pic:blipFill>
                        <pic:spPr>
                          <a:xfrm>
                            <a:off x="15240" y="778765"/>
                            <a:ext cx="1568196" cy="925068"/>
                          </a:xfrm>
                          <a:prstGeom prst="rect">
                            <a:avLst/>
                          </a:prstGeom>
                        </pic:spPr>
                      </pic:pic>
                      <wps:wsp>
                        <wps:cNvPr id="3553" name="Rectangle 3553"/>
                        <wps:cNvSpPr/>
                        <wps:spPr>
                          <a:xfrm>
                            <a:off x="212141" y="768750"/>
                            <a:ext cx="1635725" cy="172357"/>
                          </a:xfrm>
                          <a:prstGeom prst="rect">
                            <a:avLst/>
                          </a:prstGeom>
                          <a:ln>
                            <a:noFill/>
                          </a:ln>
                        </wps:spPr>
                        <wps:txbx>
                          <w:txbxContent>
                            <w:p w14:paraId="4572447A" w14:textId="77777777" w:rsidR="009B4937" w:rsidRDefault="009B4937">
                              <w:pPr>
                                <w:spacing w:after="160" w:line="259" w:lineRule="auto"/>
                                <w:ind w:left="0" w:firstLine="0"/>
                              </w:pPr>
                              <w:r>
                                <w:rPr>
                                  <w:sz w:val="18"/>
                                </w:rPr>
                                <w:t xml:space="preserve">EEB Executive Secretary  </w:t>
                              </w:r>
                            </w:p>
                          </w:txbxContent>
                        </wps:txbx>
                        <wps:bodyPr horzOverflow="overflow" vert="horz" lIns="0" tIns="0" rIns="0" bIns="0" rtlCol="0">
                          <a:noAutofit/>
                        </wps:bodyPr>
                      </wps:wsp>
                      <wps:wsp>
                        <wps:cNvPr id="3554" name="Rectangle 3554"/>
                        <wps:cNvSpPr/>
                        <wps:spPr>
                          <a:xfrm>
                            <a:off x="99365" y="898290"/>
                            <a:ext cx="834584" cy="172357"/>
                          </a:xfrm>
                          <a:prstGeom prst="rect">
                            <a:avLst/>
                          </a:prstGeom>
                          <a:ln>
                            <a:noFill/>
                          </a:ln>
                        </wps:spPr>
                        <wps:txbx>
                          <w:txbxContent>
                            <w:p w14:paraId="34E662B8" w14:textId="77777777" w:rsidR="009B4937" w:rsidRDefault="009B4937">
                              <w:pPr>
                                <w:spacing w:after="160" w:line="259" w:lineRule="auto"/>
                                <w:ind w:left="0" w:firstLine="0"/>
                              </w:pPr>
                              <w:r>
                                <w:rPr>
                                  <w:sz w:val="18"/>
                                </w:rPr>
                                <w:t>Posts Report</w:t>
                              </w:r>
                            </w:p>
                          </w:txbxContent>
                        </wps:txbx>
                        <wps:bodyPr horzOverflow="overflow" vert="horz" lIns="0" tIns="0" rIns="0" bIns="0" rtlCol="0">
                          <a:noAutofit/>
                        </wps:bodyPr>
                      </wps:wsp>
                      <wps:wsp>
                        <wps:cNvPr id="3555" name="Rectangle 3555"/>
                        <wps:cNvSpPr/>
                        <wps:spPr>
                          <a:xfrm>
                            <a:off x="727202" y="898290"/>
                            <a:ext cx="38005" cy="172357"/>
                          </a:xfrm>
                          <a:prstGeom prst="rect">
                            <a:avLst/>
                          </a:prstGeom>
                          <a:ln>
                            <a:noFill/>
                          </a:ln>
                        </wps:spPr>
                        <wps:txbx>
                          <w:txbxContent>
                            <w:p w14:paraId="370CAE62"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56" name="Rectangle 3556"/>
                        <wps:cNvSpPr/>
                        <wps:spPr>
                          <a:xfrm>
                            <a:off x="756158" y="898290"/>
                            <a:ext cx="1026432" cy="172357"/>
                          </a:xfrm>
                          <a:prstGeom prst="rect">
                            <a:avLst/>
                          </a:prstGeom>
                          <a:ln>
                            <a:noFill/>
                          </a:ln>
                        </wps:spPr>
                        <wps:txbx>
                          <w:txbxContent>
                            <w:p w14:paraId="71AB660C" w14:textId="77777777" w:rsidR="009B4937" w:rsidRDefault="009B4937">
                              <w:pPr>
                                <w:spacing w:after="160" w:line="259" w:lineRule="auto"/>
                                <w:ind w:left="0" w:firstLine="0"/>
                              </w:pPr>
                              <w:r>
                                <w:rPr>
                                  <w:sz w:val="18"/>
                                </w:rPr>
                                <w:t xml:space="preserve">to EEB Website </w:t>
                              </w:r>
                            </w:p>
                          </w:txbxContent>
                        </wps:txbx>
                        <wps:bodyPr horzOverflow="overflow" vert="horz" lIns="0" tIns="0" rIns="0" bIns="0" rtlCol="0">
                          <a:noAutofit/>
                        </wps:bodyPr>
                      </wps:wsp>
                      <wps:wsp>
                        <wps:cNvPr id="3557" name="Rectangle 3557"/>
                        <wps:cNvSpPr/>
                        <wps:spPr>
                          <a:xfrm>
                            <a:off x="158801" y="1027830"/>
                            <a:ext cx="1739250" cy="172357"/>
                          </a:xfrm>
                          <a:prstGeom prst="rect">
                            <a:avLst/>
                          </a:prstGeom>
                          <a:ln>
                            <a:noFill/>
                          </a:ln>
                        </wps:spPr>
                        <wps:txbx>
                          <w:txbxContent>
                            <w:p w14:paraId="05389D3C" w14:textId="77777777" w:rsidR="009B4937" w:rsidRDefault="009B4937">
                              <w:pPr>
                                <w:spacing w:after="160" w:line="259" w:lineRule="auto"/>
                                <w:ind w:left="0" w:firstLine="0"/>
                              </w:pPr>
                              <w:r>
                                <w:rPr>
                                  <w:sz w:val="18"/>
                                </w:rPr>
                                <w:t xml:space="preserve">and Provides it for Written </w:t>
                              </w:r>
                            </w:p>
                          </w:txbxContent>
                        </wps:txbx>
                        <wps:bodyPr horzOverflow="overflow" vert="horz" lIns="0" tIns="0" rIns="0" bIns="0" rtlCol="0">
                          <a:noAutofit/>
                        </wps:bodyPr>
                      </wps:wsp>
                      <wps:wsp>
                        <wps:cNvPr id="3558" name="Rectangle 3558"/>
                        <wps:cNvSpPr/>
                        <wps:spPr>
                          <a:xfrm>
                            <a:off x="271577" y="1157371"/>
                            <a:ext cx="1439772" cy="172357"/>
                          </a:xfrm>
                          <a:prstGeom prst="rect">
                            <a:avLst/>
                          </a:prstGeom>
                          <a:ln>
                            <a:noFill/>
                          </a:ln>
                        </wps:spPr>
                        <wps:txbx>
                          <w:txbxContent>
                            <w:p w14:paraId="3549E232" w14:textId="77777777" w:rsidR="009B4937" w:rsidRDefault="009B4937">
                              <w:pPr>
                                <w:spacing w:after="160" w:line="259" w:lineRule="auto"/>
                                <w:ind w:left="0" w:firstLine="0"/>
                              </w:pPr>
                              <w:r>
                                <w:rPr>
                                  <w:sz w:val="18"/>
                                </w:rPr>
                                <w:t xml:space="preserve">Comment to all Other </w:t>
                              </w:r>
                            </w:p>
                          </w:txbxContent>
                        </wps:txbx>
                        <wps:bodyPr horzOverflow="overflow" vert="horz" lIns="0" tIns="0" rIns="0" bIns="0" rtlCol="0">
                          <a:noAutofit/>
                        </wps:bodyPr>
                      </wps:wsp>
                      <wps:wsp>
                        <wps:cNvPr id="3559" name="Rectangle 3559"/>
                        <wps:cNvSpPr/>
                        <wps:spPr>
                          <a:xfrm>
                            <a:off x="131369" y="1286910"/>
                            <a:ext cx="1777710" cy="172357"/>
                          </a:xfrm>
                          <a:prstGeom prst="rect">
                            <a:avLst/>
                          </a:prstGeom>
                          <a:ln>
                            <a:noFill/>
                          </a:ln>
                        </wps:spPr>
                        <wps:txbx>
                          <w:txbxContent>
                            <w:p w14:paraId="736C6F6D" w14:textId="77777777" w:rsidR="009B4937" w:rsidRDefault="009B4937">
                              <w:pPr>
                                <w:spacing w:after="160" w:line="259" w:lineRule="auto"/>
                                <w:ind w:left="0" w:firstLine="0"/>
                              </w:pPr>
                              <w:r>
                                <w:rPr>
                                  <w:sz w:val="18"/>
                                </w:rPr>
                                <w:t>Persons who are Interested</w:t>
                              </w:r>
                            </w:p>
                          </w:txbxContent>
                        </wps:txbx>
                        <wps:bodyPr horzOverflow="overflow" vert="horz" lIns="0" tIns="0" rIns="0" bIns="0" rtlCol="0">
                          <a:noAutofit/>
                        </wps:bodyPr>
                      </wps:wsp>
                      <wps:wsp>
                        <wps:cNvPr id="3560" name="Rectangle 3560"/>
                        <wps:cNvSpPr/>
                        <wps:spPr>
                          <a:xfrm>
                            <a:off x="1467866" y="1286910"/>
                            <a:ext cx="38005" cy="172357"/>
                          </a:xfrm>
                          <a:prstGeom prst="rect">
                            <a:avLst/>
                          </a:prstGeom>
                          <a:ln>
                            <a:noFill/>
                          </a:ln>
                        </wps:spPr>
                        <wps:txbx>
                          <w:txbxContent>
                            <w:p w14:paraId="4CC7266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1" name="Rectangle 3561"/>
                        <wps:cNvSpPr/>
                        <wps:spPr>
                          <a:xfrm>
                            <a:off x="321869" y="1416450"/>
                            <a:ext cx="1305843" cy="172357"/>
                          </a:xfrm>
                          <a:prstGeom prst="rect">
                            <a:avLst/>
                          </a:prstGeom>
                          <a:ln>
                            <a:noFill/>
                          </a:ln>
                        </wps:spPr>
                        <wps:txbx>
                          <w:txbxContent>
                            <w:p w14:paraId="44B439DD" w14:textId="77777777" w:rsidR="009B4937" w:rsidRDefault="009B4937">
                              <w:pPr>
                                <w:spacing w:after="160" w:line="259" w:lineRule="auto"/>
                                <w:ind w:left="0" w:firstLine="0"/>
                              </w:pPr>
                              <w:r>
                                <w:rPr>
                                  <w:sz w:val="18"/>
                                </w:rPr>
                                <w:t xml:space="preserve">Maintains as Public </w:t>
                              </w:r>
                            </w:p>
                          </w:txbxContent>
                        </wps:txbx>
                        <wps:bodyPr horzOverflow="overflow" vert="horz" lIns="0" tIns="0" rIns="0" bIns="0" rtlCol="0">
                          <a:noAutofit/>
                        </wps:bodyPr>
                      </wps:wsp>
                      <wps:wsp>
                        <wps:cNvPr id="3562" name="Rectangle 3562"/>
                        <wps:cNvSpPr/>
                        <wps:spPr>
                          <a:xfrm>
                            <a:off x="544322" y="1545990"/>
                            <a:ext cx="674965" cy="172357"/>
                          </a:xfrm>
                          <a:prstGeom prst="rect">
                            <a:avLst/>
                          </a:prstGeom>
                          <a:ln>
                            <a:noFill/>
                          </a:ln>
                        </wps:spPr>
                        <wps:txbx>
                          <w:txbxContent>
                            <w:p w14:paraId="53F3D8C1" w14:textId="77777777" w:rsidR="009B4937" w:rsidRDefault="009B4937">
                              <w:pPr>
                                <w:spacing w:after="160" w:line="259" w:lineRule="auto"/>
                                <w:ind w:left="0" w:firstLine="0"/>
                              </w:pPr>
                              <w:r>
                                <w:rPr>
                                  <w:sz w:val="18"/>
                                </w:rPr>
                                <w:t>Document</w:t>
                              </w:r>
                            </w:p>
                          </w:txbxContent>
                        </wps:txbx>
                        <wps:bodyPr horzOverflow="overflow" vert="horz" lIns="0" tIns="0" rIns="0" bIns="0" rtlCol="0">
                          <a:noAutofit/>
                        </wps:bodyPr>
                      </wps:wsp>
                      <wps:wsp>
                        <wps:cNvPr id="3563" name="Rectangle 3563"/>
                        <wps:cNvSpPr/>
                        <wps:spPr>
                          <a:xfrm>
                            <a:off x="1053338" y="1545990"/>
                            <a:ext cx="38005" cy="172357"/>
                          </a:xfrm>
                          <a:prstGeom prst="rect">
                            <a:avLst/>
                          </a:prstGeom>
                          <a:ln>
                            <a:noFill/>
                          </a:ln>
                        </wps:spPr>
                        <wps:txbx>
                          <w:txbxContent>
                            <w:p w14:paraId="45B3A95F"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64" name="Rectangle 3564"/>
                        <wps:cNvSpPr/>
                        <wps:spPr>
                          <a:xfrm>
                            <a:off x="97841" y="1675024"/>
                            <a:ext cx="42059" cy="190742"/>
                          </a:xfrm>
                          <a:prstGeom prst="rect">
                            <a:avLst/>
                          </a:prstGeom>
                          <a:ln>
                            <a:noFill/>
                          </a:ln>
                        </wps:spPr>
                        <wps:txbx>
                          <w:txbxContent>
                            <w:p w14:paraId="7034C468" w14:textId="77777777" w:rsidR="009B4937" w:rsidRDefault="009B4937">
                              <w:pPr>
                                <w:spacing w:after="160" w:line="259" w:lineRule="auto"/>
                                <w:ind w:left="0" w:firstLine="0"/>
                              </w:pPr>
                              <w:r>
                                <w:t xml:space="preserve"> </w:t>
                              </w:r>
                            </w:p>
                          </w:txbxContent>
                        </wps:txbx>
                        <wps:bodyPr horzOverflow="overflow" vert="horz" lIns="0" tIns="0" rIns="0" bIns="0" rtlCol="0">
                          <a:noAutofit/>
                        </wps:bodyPr>
                      </wps:wsp>
                      <wps:wsp>
                        <wps:cNvPr id="3565" name="Shape 3565"/>
                        <wps:cNvSpPr/>
                        <wps:spPr>
                          <a:xfrm>
                            <a:off x="1583436" y="967867"/>
                            <a:ext cx="618871" cy="1190879"/>
                          </a:xfrm>
                          <a:custGeom>
                            <a:avLst/>
                            <a:gdLst/>
                            <a:ahLst/>
                            <a:cxnLst/>
                            <a:rect l="0" t="0" r="0" b="0"/>
                            <a:pathLst>
                              <a:path w="618871" h="1190879">
                                <a:moveTo>
                                  <a:pt x="607568" y="0"/>
                                </a:moveTo>
                                <a:lnTo>
                                  <a:pt x="618871" y="5842"/>
                                </a:lnTo>
                                <a:lnTo>
                                  <a:pt x="40610" y="1126152"/>
                                </a:lnTo>
                                <a:lnTo>
                                  <a:pt x="68834" y="1140714"/>
                                </a:lnTo>
                                <a:lnTo>
                                  <a:pt x="0" y="1190879"/>
                                </a:lnTo>
                                <a:lnTo>
                                  <a:pt x="1143" y="1105789"/>
                                </a:lnTo>
                                <a:lnTo>
                                  <a:pt x="29303" y="1120318"/>
                                </a:lnTo>
                                <a:lnTo>
                                  <a:pt x="60756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566" name="Shape 3566"/>
                        <wps:cNvSpPr/>
                        <wps:spPr>
                          <a:xfrm>
                            <a:off x="2196846" y="697230"/>
                            <a:ext cx="1615440" cy="550164"/>
                          </a:xfrm>
                          <a:custGeom>
                            <a:avLst/>
                            <a:gdLst/>
                            <a:ahLst/>
                            <a:cxnLst/>
                            <a:rect l="0" t="0" r="0" b="0"/>
                            <a:pathLst>
                              <a:path w="1615440" h="550164">
                                <a:moveTo>
                                  <a:pt x="0" y="0"/>
                                </a:moveTo>
                                <a:lnTo>
                                  <a:pt x="1615440" y="0"/>
                                </a:lnTo>
                                <a:lnTo>
                                  <a:pt x="1615440" y="481330"/>
                                </a:lnTo>
                                <a:lnTo>
                                  <a:pt x="1546606" y="550164"/>
                                </a:lnTo>
                                <a:lnTo>
                                  <a:pt x="0" y="550164"/>
                                </a:lnTo>
                                <a:lnTo>
                                  <a:pt x="0" y="0"/>
                                </a:lnTo>
                                <a:close/>
                              </a:path>
                            </a:pathLst>
                          </a:custGeom>
                          <a:ln w="0" cap="flat">
                            <a:miter lim="127000"/>
                          </a:ln>
                        </wps:spPr>
                        <wps:style>
                          <a:lnRef idx="0">
                            <a:srgbClr val="000000">
                              <a:alpha val="0"/>
                            </a:srgbClr>
                          </a:lnRef>
                          <a:fillRef idx="1">
                            <a:srgbClr val="EBF0DE"/>
                          </a:fillRef>
                          <a:effectRef idx="0">
                            <a:scrgbClr r="0" g="0" b="0"/>
                          </a:effectRef>
                          <a:fontRef idx="none"/>
                        </wps:style>
                        <wps:bodyPr/>
                      </wps:wsp>
                      <wps:wsp>
                        <wps:cNvPr id="3567" name="Shape 3567"/>
                        <wps:cNvSpPr/>
                        <wps:spPr>
                          <a:xfrm>
                            <a:off x="3743452" y="1178561"/>
                            <a:ext cx="68834" cy="68834"/>
                          </a:xfrm>
                          <a:custGeom>
                            <a:avLst/>
                            <a:gdLst/>
                            <a:ahLst/>
                            <a:cxnLst/>
                            <a:rect l="0" t="0" r="0" b="0"/>
                            <a:pathLst>
                              <a:path w="68834" h="68834">
                                <a:moveTo>
                                  <a:pt x="68834" y="0"/>
                                </a:moveTo>
                                <a:lnTo>
                                  <a:pt x="0" y="68834"/>
                                </a:lnTo>
                                <a:lnTo>
                                  <a:pt x="13843" y="13843"/>
                                </a:lnTo>
                                <a:lnTo>
                                  <a:pt x="68834" y="0"/>
                                </a:lnTo>
                                <a:close/>
                              </a:path>
                            </a:pathLst>
                          </a:custGeom>
                          <a:ln w="0" cap="flat">
                            <a:miter lim="127000"/>
                          </a:ln>
                        </wps:spPr>
                        <wps:style>
                          <a:lnRef idx="0">
                            <a:srgbClr val="000000">
                              <a:alpha val="0"/>
                            </a:srgbClr>
                          </a:lnRef>
                          <a:fillRef idx="1">
                            <a:srgbClr val="BCC2B1"/>
                          </a:fillRef>
                          <a:effectRef idx="0">
                            <a:scrgbClr r="0" g="0" b="0"/>
                          </a:effectRef>
                          <a:fontRef idx="none"/>
                        </wps:style>
                        <wps:bodyPr/>
                      </wps:wsp>
                      <wps:wsp>
                        <wps:cNvPr id="3568" name="Shape 3568"/>
                        <wps:cNvSpPr/>
                        <wps:spPr>
                          <a:xfrm>
                            <a:off x="2196846" y="697230"/>
                            <a:ext cx="1615440" cy="550164"/>
                          </a:xfrm>
                          <a:custGeom>
                            <a:avLst/>
                            <a:gdLst/>
                            <a:ahLst/>
                            <a:cxnLst/>
                            <a:rect l="0" t="0" r="0" b="0"/>
                            <a:pathLst>
                              <a:path w="1615440" h="550164">
                                <a:moveTo>
                                  <a:pt x="1546606" y="550164"/>
                                </a:moveTo>
                                <a:lnTo>
                                  <a:pt x="1560449" y="495173"/>
                                </a:lnTo>
                                <a:lnTo>
                                  <a:pt x="1615440" y="481330"/>
                                </a:lnTo>
                                <a:lnTo>
                                  <a:pt x="1546606" y="550164"/>
                                </a:lnTo>
                                <a:lnTo>
                                  <a:pt x="0" y="550164"/>
                                </a:lnTo>
                                <a:lnTo>
                                  <a:pt x="0" y="0"/>
                                </a:lnTo>
                                <a:lnTo>
                                  <a:pt x="1615440" y="0"/>
                                </a:lnTo>
                                <a:lnTo>
                                  <a:pt x="1615440" y="481330"/>
                                </a:lnTo>
                              </a:path>
                            </a:pathLst>
                          </a:custGeom>
                          <a:ln w="38100" cap="flat">
                            <a:round/>
                          </a:ln>
                        </wps:spPr>
                        <wps:style>
                          <a:lnRef idx="1">
                            <a:srgbClr val="4F6128"/>
                          </a:lnRef>
                          <a:fillRef idx="0">
                            <a:srgbClr val="000000">
                              <a:alpha val="0"/>
                            </a:srgbClr>
                          </a:fillRef>
                          <a:effectRef idx="0">
                            <a:scrgbClr r="0" g="0" b="0"/>
                          </a:effectRef>
                          <a:fontRef idx="none"/>
                        </wps:style>
                        <wps:bodyPr/>
                      </wps:wsp>
                      <pic:pic xmlns:pic="http://schemas.openxmlformats.org/drawingml/2006/picture">
                        <pic:nvPicPr>
                          <pic:cNvPr id="3570" name="Picture 3570"/>
                          <pic:cNvPicPr/>
                        </pic:nvPicPr>
                        <pic:blipFill>
                          <a:blip r:embed="rId150"/>
                          <a:stretch>
                            <a:fillRect/>
                          </a:stretch>
                        </pic:blipFill>
                        <pic:spPr>
                          <a:xfrm>
                            <a:off x="2215896" y="757428"/>
                            <a:ext cx="1575816" cy="359664"/>
                          </a:xfrm>
                          <a:prstGeom prst="rect">
                            <a:avLst/>
                          </a:prstGeom>
                        </pic:spPr>
                      </pic:pic>
                      <wps:wsp>
                        <wps:cNvPr id="3571" name="Rectangle 3571"/>
                        <wps:cNvSpPr/>
                        <wps:spPr>
                          <a:xfrm>
                            <a:off x="2234819" y="797706"/>
                            <a:ext cx="524313" cy="172357"/>
                          </a:xfrm>
                          <a:prstGeom prst="rect">
                            <a:avLst/>
                          </a:prstGeom>
                          <a:ln>
                            <a:noFill/>
                          </a:ln>
                        </wps:spPr>
                        <wps:txbx>
                          <w:txbxContent>
                            <w:p w14:paraId="788D6BA3" w14:textId="77777777" w:rsidR="009B4937" w:rsidRDefault="009B4937">
                              <w:pPr>
                                <w:spacing w:after="160" w:line="259" w:lineRule="auto"/>
                                <w:ind w:left="0" w:firstLine="0"/>
                              </w:pPr>
                              <w:r>
                                <w:rPr>
                                  <w:sz w:val="18"/>
                                </w:rPr>
                                <w:t xml:space="preserve">Provide </w:t>
                              </w:r>
                            </w:p>
                          </w:txbxContent>
                        </wps:txbx>
                        <wps:bodyPr horzOverflow="overflow" vert="horz" lIns="0" tIns="0" rIns="0" bIns="0" rtlCol="0">
                          <a:noAutofit/>
                        </wps:bodyPr>
                      </wps:wsp>
                      <wps:wsp>
                        <wps:cNvPr id="3572" name="Rectangle 3572"/>
                        <wps:cNvSpPr/>
                        <wps:spPr>
                          <a:xfrm>
                            <a:off x="2629535" y="797706"/>
                            <a:ext cx="1348409" cy="172357"/>
                          </a:xfrm>
                          <a:prstGeom prst="rect">
                            <a:avLst/>
                          </a:prstGeom>
                          <a:ln>
                            <a:noFill/>
                          </a:ln>
                        </wps:spPr>
                        <wps:txbx>
                          <w:txbxContent>
                            <w:p w14:paraId="6B868432" w14:textId="77777777" w:rsidR="009B4937" w:rsidRDefault="009B4937">
                              <w:pPr>
                                <w:spacing w:after="160" w:line="259" w:lineRule="auto"/>
                                <w:ind w:left="0" w:firstLine="0"/>
                              </w:pPr>
                              <w:r>
                                <w:rPr>
                                  <w:sz w:val="18"/>
                                </w:rPr>
                                <w:t xml:space="preserve">Review Draft Report </w:t>
                              </w:r>
                            </w:p>
                          </w:txbxContent>
                        </wps:txbx>
                        <wps:bodyPr horzOverflow="overflow" vert="horz" lIns="0" tIns="0" rIns="0" bIns="0" rtlCol="0">
                          <a:noAutofit/>
                        </wps:bodyPr>
                      </wps:wsp>
                      <wps:wsp>
                        <wps:cNvPr id="3573" name="Rectangle 3573"/>
                        <wps:cNvSpPr/>
                        <wps:spPr>
                          <a:xfrm>
                            <a:off x="2234819" y="940962"/>
                            <a:ext cx="861036" cy="172357"/>
                          </a:xfrm>
                          <a:prstGeom prst="rect">
                            <a:avLst/>
                          </a:prstGeom>
                          <a:ln>
                            <a:noFill/>
                          </a:ln>
                        </wps:spPr>
                        <wps:txbx>
                          <w:txbxContent>
                            <w:p w14:paraId="3443F29E" w14:textId="77777777" w:rsidR="009B4937" w:rsidRDefault="009B4937">
                              <w:pPr>
                                <w:spacing w:after="160" w:line="259" w:lineRule="auto"/>
                                <w:ind w:left="0" w:firstLine="0"/>
                              </w:pPr>
                              <w:r>
                                <w:rPr>
                                  <w:sz w:val="18"/>
                                </w:rPr>
                                <w:t>for Comment</w:t>
                              </w:r>
                            </w:p>
                          </w:txbxContent>
                        </wps:txbx>
                        <wps:bodyPr horzOverflow="overflow" vert="horz" lIns="0" tIns="0" rIns="0" bIns="0" rtlCol="0">
                          <a:noAutofit/>
                        </wps:bodyPr>
                      </wps:wsp>
                      <wps:wsp>
                        <wps:cNvPr id="3574" name="Rectangle 3574"/>
                        <wps:cNvSpPr/>
                        <wps:spPr>
                          <a:xfrm>
                            <a:off x="2882519" y="940962"/>
                            <a:ext cx="38005" cy="172357"/>
                          </a:xfrm>
                          <a:prstGeom prst="rect">
                            <a:avLst/>
                          </a:prstGeom>
                          <a:ln>
                            <a:noFill/>
                          </a:ln>
                        </wps:spPr>
                        <wps:txbx>
                          <w:txbxContent>
                            <w:p w14:paraId="23C42A35"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75" name="Rectangle 3575"/>
                        <wps:cNvSpPr/>
                        <wps:spPr>
                          <a:xfrm>
                            <a:off x="2909951" y="940962"/>
                            <a:ext cx="38005" cy="172357"/>
                          </a:xfrm>
                          <a:prstGeom prst="rect">
                            <a:avLst/>
                          </a:prstGeom>
                          <a:ln>
                            <a:noFill/>
                          </a:ln>
                        </wps:spPr>
                        <wps:txbx>
                          <w:txbxContent>
                            <w:p w14:paraId="40AB3E3C"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2" name="Shape 32642"/>
                        <wps:cNvSpPr/>
                        <wps:spPr>
                          <a:xfrm>
                            <a:off x="2201418" y="4325875"/>
                            <a:ext cx="2374392" cy="580644"/>
                          </a:xfrm>
                          <a:custGeom>
                            <a:avLst/>
                            <a:gdLst/>
                            <a:ahLst/>
                            <a:cxnLst/>
                            <a:rect l="0" t="0" r="0" b="0"/>
                            <a:pathLst>
                              <a:path w="2374392" h="580644">
                                <a:moveTo>
                                  <a:pt x="0" y="0"/>
                                </a:moveTo>
                                <a:lnTo>
                                  <a:pt x="2374392" y="0"/>
                                </a:lnTo>
                                <a:lnTo>
                                  <a:pt x="2374392" y="580644"/>
                                </a:lnTo>
                                <a:lnTo>
                                  <a:pt x="0" y="5806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77" name="Shape 3577"/>
                        <wps:cNvSpPr/>
                        <wps:spPr>
                          <a:xfrm>
                            <a:off x="2201418" y="4325875"/>
                            <a:ext cx="2374392" cy="580644"/>
                          </a:xfrm>
                          <a:custGeom>
                            <a:avLst/>
                            <a:gdLst/>
                            <a:ahLst/>
                            <a:cxnLst/>
                            <a:rect l="0" t="0" r="0" b="0"/>
                            <a:pathLst>
                              <a:path w="2374392" h="580644">
                                <a:moveTo>
                                  <a:pt x="0" y="580644"/>
                                </a:moveTo>
                                <a:lnTo>
                                  <a:pt x="2374392" y="580644"/>
                                </a:lnTo>
                                <a:lnTo>
                                  <a:pt x="2374392"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579" name="Picture 3579"/>
                          <pic:cNvPicPr/>
                        </pic:nvPicPr>
                        <pic:blipFill>
                          <a:blip r:embed="rId151"/>
                          <a:stretch>
                            <a:fillRect/>
                          </a:stretch>
                        </pic:blipFill>
                        <pic:spPr>
                          <a:xfrm>
                            <a:off x="2215896" y="4358641"/>
                            <a:ext cx="2342388" cy="513588"/>
                          </a:xfrm>
                          <a:prstGeom prst="rect">
                            <a:avLst/>
                          </a:prstGeom>
                        </pic:spPr>
                      </pic:pic>
                      <wps:wsp>
                        <wps:cNvPr id="3580" name="Rectangle 3580"/>
                        <wps:cNvSpPr/>
                        <wps:spPr>
                          <a:xfrm>
                            <a:off x="2307971" y="4349262"/>
                            <a:ext cx="2138148" cy="172357"/>
                          </a:xfrm>
                          <a:prstGeom prst="rect">
                            <a:avLst/>
                          </a:prstGeom>
                          <a:ln>
                            <a:noFill/>
                          </a:ln>
                        </wps:spPr>
                        <wps:txbx>
                          <w:txbxContent>
                            <w:p w14:paraId="2471B0D0" w14:textId="77777777" w:rsidR="009B4937" w:rsidRDefault="009B4937">
                              <w:pPr>
                                <w:spacing w:after="160" w:line="259" w:lineRule="auto"/>
                                <w:ind w:left="0" w:firstLine="0"/>
                              </w:pPr>
                              <w:r>
                                <w:rPr>
                                  <w:sz w:val="18"/>
                                </w:rPr>
                                <w:t>Schedule the public presentation</w:t>
                              </w:r>
                            </w:p>
                          </w:txbxContent>
                        </wps:txbx>
                        <wps:bodyPr horzOverflow="overflow" vert="horz" lIns="0" tIns="0" rIns="0" bIns="0" rtlCol="0">
                          <a:noAutofit/>
                        </wps:bodyPr>
                      </wps:wsp>
                      <wps:wsp>
                        <wps:cNvPr id="3581" name="Rectangle 3581"/>
                        <wps:cNvSpPr/>
                        <wps:spPr>
                          <a:xfrm>
                            <a:off x="3917569" y="4349262"/>
                            <a:ext cx="38005" cy="172357"/>
                          </a:xfrm>
                          <a:prstGeom prst="rect">
                            <a:avLst/>
                          </a:prstGeom>
                          <a:ln>
                            <a:noFill/>
                          </a:ln>
                        </wps:spPr>
                        <wps:txbx>
                          <w:txbxContent>
                            <w:p w14:paraId="5B98C9CB"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2" name="Rectangle 3582"/>
                        <wps:cNvSpPr/>
                        <wps:spPr>
                          <a:xfrm>
                            <a:off x="3946525" y="4349262"/>
                            <a:ext cx="821815" cy="172357"/>
                          </a:xfrm>
                          <a:prstGeom prst="rect">
                            <a:avLst/>
                          </a:prstGeom>
                          <a:ln>
                            <a:noFill/>
                          </a:ln>
                        </wps:spPr>
                        <wps:txbx>
                          <w:txbxContent>
                            <w:p w14:paraId="1443505E" w14:textId="77777777" w:rsidR="009B4937" w:rsidRDefault="009B4937">
                              <w:pPr>
                                <w:spacing w:after="160" w:line="259" w:lineRule="auto"/>
                                <w:ind w:left="0" w:firstLine="0"/>
                              </w:pPr>
                              <w:r>
                                <w:rPr>
                                  <w:sz w:val="18"/>
                                </w:rPr>
                                <w:t xml:space="preserve">or Technical </w:t>
                              </w:r>
                            </w:p>
                          </w:txbxContent>
                        </wps:txbx>
                        <wps:bodyPr horzOverflow="overflow" vert="horz" lIns="0" tIns="0" rIns="0" bIns="0" rtlCol="0">
                          <a:noAutofit/>
                        </wps:bodyPr>
                      </wps:wsp>
                      <wps:wsp>
                        <wps:cNvPr id="3583" name="Rectangle 3583"/>
                        <wps:cNvSpPr/>
                        <wps:spPr>
                          <a:xfrm>
                            <a:off x="2307971" y="4478801"/>
                            <a:ext cx="526594" cy="172357"/>
                          </a:xfrm>
                          <a:prstGeom prst="rect">
                            <a:avLst/>
                          </a:prstGeom>
                          <a:ln>
                            <a:noFill/>
                          </a:ln>
                        </wps:spPr>
                        <wps:txbx>
                          <w:txbxContent>
                            <w:p w14:paraId="378E8D15" w14:textId="77777777" w:rsidR="009B4937" w:rsidRDefault="009B4937">
                              <w:pPr>
                                <w:spacing w:after="160" w:line="259" w:lineRule="auto"/>
                                <w:ind w:left="0" w:firstLine="0"/>
                              </w:pPr>
                              <w:r>
                                <w:rPr>
                                  <w:sz w:val="18"/>
                                </w:rPr>
                                <w:t>Meeting</w:t>
                              </w:r>
                            </w:p>
                          </w:txbxContent>
                        </wps:txbx>
                        <wps:bodyPr horzOverflow="overflow" vert="horz" lIns="0" tIns="0" rIns="0" bIns="0" rtlCol="0">
                          <a:noAutofit/>
                        </wps:bodyPr>
                      </wps:wsp>
                      <wps:wsp>
                        <wps:cNvPr id="3584" name="Rectangle 3584"/>
                        <wps:cNvSpPr/>
                        <wps:spPr>
                          <a:xfrm>
                            <a:off x="2704211" y="4478801"/>
                            <a:ext cx="2287886" cy="172357"/>
                          </a:xfrm>
                          <a:prstGeom prst="rect">
                            <a:avLst/>
                          </a:prstGeom>
                          <a:ln>
                            <a:noFill/>
                          </a:ln>
                        </wps:spPr>
                        <wps:txbx>
                          <w:txbxContent>
                            <w:p w14:paraId="60ED9855" w14:textId="77777777" w:rsidR="009B4937" w:rsidRDefault="009B4937">
                              <w:pPr>
                                <w:spacing w:after="160" w:line="259" w:lineRule="auto"/>
                                <w:ind w:left="0" w:firstLine="0"/>
                              </w:pPr>
                              <w:r>
                                <w:rPr>
                                  <w:sz w:val="18"/>
                                </w:rPr>
                                <w:t xml:space="preserve">. Review and approve presentation </w:t>
                              </w:r>
                            </w:p>
                          </w:txbxContent>
                        </wps:txbx>
                        <wps:bodyPr horzOverflow="overflow" vert="horz" lIns="0" tIns="0" rIns="0" bIns="0" rtlCol="0">
                          <a:noAutofit/>
                        </wps:bodyPr>
                      </wps:wsp>
                      <wps:wsp>
                        <wps:cNvPr id="3585" name="Rectangle 3585"/>
                        <wps:cNvSpPr/>
                        <wps:spPr>
                          <a:xfrm>
                            <a:off x="2307971" y="4608341"/>
                            <a:ext cx="654746" cy="172357"/>
                          </a:xfrm>
                          <a:prstGeom prst="rect">
                            <a:avLst/>
                          </a:prstGeom>
                          <a:ln>
                            <a:noFill/>
                          </a:ln>
                        </wps:spPr>
                        <wps:txbx>
                          <w:txbxContent>
                            <w:p w14:paraId="2CEC29F7" w14:textId="77777777" w:rsidR="009B4937" w:rsidRDefault="009B4937">
                              <w:pPr>
                                <w:spacing w:after="160" w:line="259" w:lineRule="auto"/>
                                <w:ind w:left="0" w:firstLine="0"/>
                              </w:pPr>
                              <w:r>
                                <w:rPr>
                                  <w:sz w:val="18"/>
                                </w:rPr>
                                <w:t>materials.</w:t>
                              </w:r>
                            </w:p>
                          </w:txbxContent>
                        </wps:txbx>
                        <wps:bodyPr horzOverflow="overflow" vert="horz" lIns="0" tIns="0" rIns="0" bIns="0" rtlCol="0">
                          <a:noAutofit/>
                        </wps:bodyPr>
                      </wps:wsp>
                      <wps:wsp>
                        <wps:cNvPr id="3586" name="Rectangle 3586"/>
                        <wps:cNvSpPr/>
                        <wps:spPr>
                          <a:xfrm>
                            <a:off x="2800223" y="4608341"/>
                            <a:ext cx="38005" cy="172357"/>
                          </a:xfrm>
                          <a:prstGeom prst="rect">
                            <a:avLst/>
                          </a:prstGeom>
                          <a:ln>
                            <a:noFill/>
                          </a:ln>
                        </wps:spPr>
                        <wps:txbx>
                          <w:txbxContent>
                            <w:p w14:paraId="155E1F27"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87" name="Rectangle 3587"/>
                        <wps:cNvSpPr/>
                        <wps:spPr>
                          <a:xfrm>
                            <a:off x="2829179" y="4608341"/>
                            <a:ext cx="1976247" cy="172357"/>
                          </a:xfrm>
                          <a:prstGeom prst="rect">
                            <a:avLst/>
                          </a:prstGeom>
                          <a:ln>
                            <a:noFill/>
                          </a:ln>
                        </wps:spPr>
                        <wps:txbx>
                          <w:txbxContent>
                            <w:p w14:paraId="15A0E960" w14:textId="77777777" w:rsidR="009B4937" w:rsidRDefault="009B4937">
                              <w:pPr>
                                <w:spacing w:after="160" w:line="259" w:lineRule="auto"/>
                                <w:ind w:left="0" w:firstLine="0"/>
                              </w:pPr>
                              <w:r>
                                <w:rPr>
                                  <w:sz w:val="18"/>
                                </w:rPr>
                                <w:t xml:space="preserve">Goal to be conducted within 2 </w:t>
                              </w:r>
                            </w:p>
                          </w:txbxContent>
                        </wps:txbx>
                        <wps:bodyPr horzOverflow="overflow" vert="horz" lIns="0" tIns="0" rIns="0" bIns="0" rtlCol="0">
                          <a:noAutofit/>
                        </wps:bodyPr>
                      </wps:wsp>
                      <wps:wsp>
                        <wps:cNvPr id="3588" name="Rectangle 3588"/>
                        <wps:cNvSpPr/>
                        <wps:spPr>
                          <a:xfrm>
                            <a:off x="2307971" y="4737881"/>
                            <a:ext cx="1492522" cy="172357"/>
                          </a:xfrm>
                          <a:prstGeom prst="rect">
                            <a:avLst/>
                          </a:prstGeom>
                          <a:ln>
                            <a:noFill/>
                          </a:ln>
                        </wps:spPr>
                        <wps:txbx>
                          <w:txbxContent>
                            <w:p w14:paraId="1A0F60A9" w14:textId="77777777" w:rsidR="009B4937" w:rsidRDefault="009B4937">
                              <w:pPr>
                                <w:spacing w:after="160" w:line="259" w:lineRule="auto"/>
                                <w:ind w:left="0" w:firstLine="0"/>
                              </w:pPr>
                              <w:r>
                                <w:rPr>
                                  <w:sz w:val="18"/>
                                </w:rPr>
                                <w:t>months of Final Report</w:t>
                              </w:r>
                            </w:p>
                          </w:txbxContent>
                        </wps:txbx>
                        <wps:bodyPr horzOverflow="overflow" vert="horz" lIns="0" tIns="0" rIns="0" bIns="0" rtlCol="0">
                          <a:noAutofit/>
                        </wps:bodyPr>
                      </wps:wsp>
                      <wps:wsp>
                        <wps:cNvPr id="3589" name="Rectangle 3589"/>
                        <wps:cNvSpPr/>
                        <wps:spPr>
                          <a:xfrm>
                            <a:off x="3431413" y="4737881"/>
                            <a:ext cx="38005" cy="172357"/>
                          </a:xfrm>
                          <a:prstGeom prst="rect">
                            <a:avLst/>
                          </a:prstGeom>
                          <a:ln>
                            <a:noFill/>
                          </a:ln>
                        </wps:spPr>
                        <wps:txbx>
                          <w:txbxContent>
                            <w:p w14:paraId="0DA3C160"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591" name="Shape 3591"/>
                        <wps:cNvSpPr/>
                        <wps:spPr>
                          <a:xfrm>
                            <a:off x="4385310" y="697230"/>
                            <a:ext cx="1598676" cy="516636"/>
                          </a:xfrm>
                          <a:custGeom>
                            <a:avLst/>
                            <a:gdLst/>
                            <a:ahLst/>
                            <a:cxnLst/>
                            <a:rect l="0" t="0" r="0" b="0"/>
                            <a:pathLst>
                              <a:path w="1598676" h="516636">
                                <a:moveTo>
                                  <a:pt x="0" y="516636"/>
                                </a:moveTo>
                                <a:lnTo>
                                  <a:pt x="1598676" y="516636"/>
                                </a:lnTo>
                                <a:lnTo>
                                  <a:pt x="1598676" y="0"/>
                                </a:lnTo>
                                <a:lnTo>
                                  <a:pt x="0" y="0"/>
                                </a:lnTo>
                                <a:close/>
                              </a:path>
                            </a:pathLst>
                          </a:custGeom>
                          <a:ln w="32004" cap="flat">
                            <a:miter lim="101600"/>
                          </a:ln>
                        </wps:spPr>
                        <wps:style>
                          <a:lnRef idx="1">
                            <a:srgbClr val="C0504D"/>
                          </a:lnRef>
                          <a:fillRef idx="0">
                            <a:srgbClr val="000000">
                              <a:alpha val="0"/>
                            </a:srgbClr>
                          </a:fillRef>
                          <a:effectRef idx="0">
                            <a:scrgbClr r="0" g="0" b="0"/>
                          </a:effectRef>
                          <a:fontRef idx="none"/>
                        </wps:style>
                        <wps:bodyPr/>
                      </wps:wsp>
                      <pic:pic xmlns:pic="http://schemas.openxmlformats.org/drawingml/2006/picture">
                        <pic:nvPicPr>
                          <pic:cNvPr id="3593" name="Picture 3593"/>
                          <pic:cNvPicPr/>
                        </pic:nvPicPr>
                        <pic:blipFill>
                          <a:blip r:embed="rId114"/>
                          <a:stretch>
                            <a:fillRect/>
                          </a:stretch>
                        </pic:blipFill>
                        <pic:spPr>
                          <a:xfrm>
                            <a:off x="4399788" y="754380"/>
                            <a:ext cx="1568196" cy="400812"/>
                          </a:xfrm>
                          <a:prstGeom prst="rect">
                            <a:avLst/>
                          </a:prstGeom>
                        </pic:spPr>
                      </pic:pic>
                      <wps:wsp>
                        <wps:cNvPr id="3594" name="Rectangle 3594"/>
                        <wps:cNvSpPr/>
                        <wps:spPr>
                          <a:xfrm>
                            <a:off x="4482973" y="744366"/>
                            <a:ext cx="1277720" cy="172357"/>
                          </a:xfrm>
                          <a:prstGeom prst="rect">
                            <a:avLst/>
                          </a:prstGeom>
                          <a:ln>
                            <a:noFill/>
                          </a:ln>
                        </wps:spPr>
                        <wps:txbx>
                          <w:txbxContent>
                            <w:p w14:paraId="14BA848F" w14:textId="77777777" w:rsidR="009B4937" w:rsidRDefault="009B4937">
                              <w:pPr>
                                <w:spacing w:after="160" w:line="259" w:lineRule="auto"/>
                                <w:ind w:left="0" w:firstLine="0"/>
                              </w:pPr>
                              <w:r>
                                <w:rPr>
                                  <w:sz w:val="18"/>
                                </w:rPr>
                                <w:t xml:space="preserve">Review and submit </w:t>
                              </w:r>
                            </w:p>
                          </w:txbxContent>
                        </wps:txbx>
                        <wps:bodyPr horzOverflow="overflow" vert="horz" lIns="0" tIns="0" rIns="0" bIns="0" rtlCol="0">
                          <a:noAutofit/>
                        </wps:bodyPr>
                      </wps:wsp>
                      <wps:wsp>
                        <wps:cNvPr id="3595" name="Rectangle 3595"/>
                        <wps:cNvSpPr/>
                        <wps:spPr>
                          <a:xfrm>
                            <a:off x="4482973" y="873906"/>
                            <a:ext cx="1620067" cy="172357"/>
                          </a:xfrm>
                          <a:prstGeom prst="rect">
                            <a:avLst/>
                          </a:prstGeom>
                          <a:ln>
                            <a:noFill/>
                          </a:ln>
                        </wps:spPr>
                        <wps:txbx>
                          <w:txbxContent>
                            <w:p w14:paraId="7D7146B7" w14:textId="77777777" w:rsidR="009B4937" w:rsidRDefault="009B4937">
                              <w:pPr>
                                <w:spacing w:after="160" w:line="259" w:lineRule="auto"/>
                                <w:ind w:left="0" w:firstLine="0"/>
                              </w:pPr>
                              <w:r>
                                <w:rPr>
                                  <w:sz w:val="18"/>
                                </w:rPr>
                                <w:t xml:space="preserve">comments to Evaluation </w:t>
                              </w:r>
                            </w:p>
                          </w:txbxContent>
                        </wps:txbx>
                        <wps:bodyPr horzOverflow="overflow" vert="horz" lIns="0" tIns="0" rIns="0" bIns="0" rtlCol="0">
                          <a:noAutofit/>
                        </wps:bodyPr>
                      </wps:wsp>
                      <wps:wsp>
                        <wps:cNvPr id="3596" name="Rectangle 3596"/>
                        <wps:cNvSpPr/>
                        <wps:spPr>
                          <a:xfrm>
                            <a:off x="4482973" y="1003446"/>
                            <a:ext cx="701112" cy="172357"/>
                          </a:xfrm>
                          <a:prstGeom prst="rect">
                            <a:avLst/>
                          </a:prstGeom>
                          <a:ln>
                            <a:noFill/>
                          </a:ln>
                        </wps:spPr>
                        <wps:txbx>
                          <w:txbxContent>
                            <w:p w14:paraId="4FC1913D" w14:textId="77777777" w:rsidR="009B4937" w:rsidRDefault="009B4937">
                              <w:pPr>
                                <w:spacing w:after="160" w:line="259" w:lineRule="auto"/>
                                <w:ind w:left="0" w:firstLine="0"/>
                              </w:pPr>
                              <w:r>
                                <w:rPr>
                                  <w:sz w:val="18"/>
                                </w:rPr>
                                <w:t>Consultant</w:t>
                              </w:r>
                            </w:p>
                          </w:txbxContent>
                        </wps:txbx>
                        <wps:bodyPr horzOverflow="overflow" vert="horz" lIns="0" tIns="0" rIns="0" bIns="0" rtlCol="0">
                          <a:noAutofit/>
                        </wps:bodyPr>
                      </wps:wsp>
                      <wps:wsp>
                        <wps:cNvPr id="3597" name="Rectangle 3597"/>
                        <wps:cNvSpPr/>
                        <wps:spPr>
                          <a:xfrm>
                            <a:off x="5010658" y="1003446"/>
                            <a:ext cx="38005" cy="172357"/>
                          </a:xfrm>
                          <a:prstGeom prst="rect">
                            <a:avLst/>
                          </a:prstGeom>
                          <a:ln>
                            <a:noFill/>
                          </a:ln>
                        </wps:spPr>
                        <wps:txbx>
                          <w:txbxContent>
                            <w:p w14:paraId="6A22438D"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2643" name="Shape 32643"/>
                        <wps:cNvSpPr/>
                        <wps:spPr>
                          <a:xfrm>
                            <a:off x="2213610" y="1399794"/>
                            <a:ext cx="1598676" cy="571500"/>
                          </a:xfrm>
                          <a:custGeom>
                            <a:avLst/>
                            <a:gdLst/>
                            <a:ahLst/>
                            <a:cxnLst/>
                            <a:rect l="0" t="0" r="0" b="0"/>
                            <a:pathLst>
                              <a:path w="1598676" h="571500">
                                <a:moveTo>
                                  <a:pt x="0" y="0"/>
                                </a:moveTo>
                                <a:lnTo>
                                  <a:pt x="1598676" y="0"/>
                                </a:lnTo>
                                <a:lnTo>
                                  <a:pt x="1598676" y="571500"/>
                                </a:lnTo>
                                <a:lnTo>
                                  <a:pt x="0" y="5715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599" name="Shape 3599"/>
                        <wps:cNvSpPr/>
                        <wps:spPr>
                          <a:xfrm>
                            <a:off x="2213610" y="1399794"/>
                            <a:ext cx="1598676" cy="571500"/>
                          </a:xfrm>
                          <a:custGeom>
                            <a:avLst/>
                            <a:gdLst/>
                            <a:ahLst/>
                            <a:cxnLst/>
                            <a:rect l="0" t="0" r="0" b="0"/>
                            <a:pathLst>
                              <a:path w="1598676" h="571500">
                                <a:moveTo>
                                  <a:pt x="0" y="571500"/>
                                </a:moveTo>
                                <a:lnTo>
                                  <a:pt x="1598676" y="571500"/>
                                </a:lnTo>
                                <a:lnTo>
                                  <a:pt x="1598676"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01" name="Picture 3601"/>
                          <pic:cNvPicPr/>
                        </pic:nvPicPr>
                        <pic:blipFill>
                          <a:blip r:embed="rId69"/>
                          <a:stretch>
                            <a:fillRect/>
                          </a:stretch>
                        </pic:blipFill>
                        <pic:spPr>
                          <a:xfrm>
                            <a:off x="2229612" y="1456944"/>
                            <a:ext cx="1566672" cy="457200"/>
                          </a:xfrm>
                          <a:prstGeom prst="rect">
                            <a:avLst/>
                          </a:prstGeom>
                        </pic:spPr>
                      </pic:pic>
                      <wps:wsp>
                        <wps:cNvPr id="3602" name="Rectangle 3602"/>
                        <wps:cNvSpPr/>
                        <wps:spPr>
                          <a:xfrm>
                            <a:off x="2359787" y="1445406"/>
                            <a:ext cx="920171" cy="172357"/>
                          </a:xfrm>
                          <a:prstGeom prst="rect">
                            <a:avLst/>
                          </a:prstGeom>
                          <a:ln>
                            <a:noFill/>
                          </a:ln>
                        </wps:spPr>
                        <wps:txbx>
                          <w:txbxContent>
                            <w:p w14:paraId="22E3D500" w14:textId="77777777" w:rsidR="009B4937" w:rsidRDefault="009B4937">
                              <w:pPr>
                                <w:spacing w:after="160" w:line="259" w:lineRule="auto"/>
                                <w:ind w:left="0" w:firstLine="0"/>
                              </w:pPr>
                              <w:r>
                                <w:rPr>
                                  <w:sz w:val="18"/>
                                </w:rPr>
                                <w:t>Receive writte</w:t>
                              </w:r>
                            </w:p>
                          </w:txbxContent>
                        </wps:txbx>
                        <wps:bodyPr horzOverflow="overflow" vert="horz" lIns="0" tIns="0" rIns="0" bIns="0" rtlCol="0">
                          <a:noAutofit/>
                        </wps:bodyPr>
                      </wps:wsp>
                      <wps:wsp>
                        <wps:cNvPr id="3603" name="Rectangle 3603"/>
                        <wps:cNvSpPr/>
                        <wps:spPr>
                          <a:xfrm>
                            <a:off x="3051683" y="1445406"/>
                            <a:ext cx="854803" cy="172357"/>
                          </a:xfrm>
                          <a:prstGeom prst="rect">
                            <a:avLst/>
                          </a:prstGeom>
                          <a:ln>
                            <a:noFill/>
                          </a:ln>
                        </wps:spPr>
                        <wps:txbx>
                          <w:txbxContent>
                            <w:p w14:paraId="55A51BAA" w14:textId="77777777" w:rsidR="009B4937" w:rsidRDefault="009B4937">
                              <w:pPr>
                                <w:spacing w:after="160" w:line="259" w:lineRule="auto"/>
                                <w:ind w:left="0" w:firstLine="0"/>
                              </w:pPr>
                              <w:r>
                                <w:rPr>
                                  <w:sz w:val="18"/>
                                </w:rPr>
                                <w:t xml:space="preserve">n comments </w:t>
                              </w:r>
                            </w:p>
                          </w:txbxContent>
                        </wps:txbx>
                        <wps:bodyPr horzOverflow="overflow" vert="horz" lIns="0" tIns="0" rIns="0" bIns="0" rtlCol="0">
                          <a:noAutofit/>
                        </wps:bodyPr>
                      </wps:wsp>
                      <wps:wsp>
                        <wps:cNvPr id="3604" name="Rectangle 3604"/>
                        <wps:cNvSpPr/>
                        <wps:spPr>
                          <a:xfrm>
                            <a:off x="2432939" y="1594759"/>
                            <a:ext cx="1579326" cy="172357"/>
                          </a:xfrm>
                          <a:prstGeom prst="rect">
                            <a:avLst/>
                          </a:prstGeom>
                          <a:ln>
                            <a:noFill/>
                          </a:ln>
                        </wps:spPr>
                        <wps:txbx>
                          <w:txbxContent>
                            <w:p w14:paraId="714395A1" w14:textId="77777777" w:rsidR="009B4937" w:rsidRDefault="009B4937">
                              <w:pPr>
                                <w:spacing w:after="160" w:line="259" w:lineRule="auto"/>
                                <w:ind w:left="0" w:firstLine="0"/>
                              </w:pPr>
                              <w:r>
                                <w:rPr>
                                  <w:sz w:val="18"/>
                                </w:rPr>
                                <w:t xml:space="preserve">and oversee changes to </w:t>
                              </w:r>
                            </w:p>
                          </w:txbxContent>
                        </wps:txbx>
                        <wps:bodyPr horzOverflow="overflow" vert="horz" lIns="0" tIns="0" rIns="0" bIns="0" rtlCol="0">
                          <a:noAutofit/>
                        </wps:bodyPr>
                      </wps:wsp>
                      <wps:wsp>
                        <wps:cNvPr id="3605" name="Rectangle 3605"/>
                        <wps:cNvSpPr/>
                        <wps:spPr>
                          <a:xfrm>
                            <a:off x="2519807" y="1744491"/>
                            <a:ext cx="1310404" cy="172357"/>
                          </a:xfrm>
                          <a:prstGeom prst="rect">
                            <a:avLst/>
                          </a:prstGeom>
                          <a:ln>
                            <a:noFill/>
                          </a:ln>
                        </wps:spPr>
                        <wps:txbx>
                          <w:txbxContent>
                            <w:p w14:paraId="78583656" w14:textId="77777777" w:rsidR="009B4937" w:rsidRDefault="009B4937">
                              <w:pPr>
                                <w:spacing w:after="160" w:line="259" w:lineRule="auto"/>
                                <w:ind w:left="0" w:firstLine="0"/>
                              </w:pPr>
                              <w:r>
                                <w:rPr>
                                  <w:sz w:val="18"/>
                                </w:rPr>
                                <w:t>Review Draft Report</w:t>
                              </w:r>
                            </w:p>
                          </w:txbxContent>
                        </wps:txbx>
                        <wps:bodyPr horzOverflow="overflow" vert="horz" lIns="0" tIns="0" rIns="0" bIns="0" rtlCol="0">
                          <a:noAutofit/>
                        </wps:bodyPr>
                      </wps:wsp>
                      <wps:wsp>
                        <wps:cNvPr id="3606" name="Rectangle 3606"/>
                        <wps:cNvSpPr/>
                        <wps:spPr>
                          <a:xfrm>
                            <a:off x="3506089" y="1713442"/>
                            <a:ext cx="50673" cy="224466"/>
                          </a:xfrm>
                          <a:prstGeom prst="rect">
                            <a:avLst/>
                          </a:prstGeom>
                          <a:ln>
                            <a:noFill/>
                          </a:ln>
                        </wps:spPr>
                        <wps:txbx>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3608" name="Shape 3608"/>
                        <wps:cNvSpPr/>
                        <wps:spPr>
                          <a:xfrm>
                            <a:off x="2088642" y="4999483"/>
                            <a:ext cx="1822704" cy="1008888"/>
                          </a:xfrm>
                          <a:custGeom>
                            <a:avLst/>
                            <a:gdLst/>
                            <a:ahLst/>
                            <a:cxnLst/>
                            <a:rect l="0" t="0" r="0" b="0"/>
                            <a:pathLst>
                              <a:path w="1822704" h="1008888">
                                <a:moveTo>
                                  <a:pt x="0" y="1008888"/>
                                </a:moveTo>
                                <a:lnTo>
                                  <a:pt x="1822704" y="1008888"/>
                                </a:lnTo>
                                <a:lnTo>
                                  <a:pt x="1822704" y="0"/>
                                </a:lnTo>
                                <a:lnTo>
                                  <a:pt x="0" y="0"/>
                                </a:lnTo>
                                <a:close/>
                              </a:path>
                            </a:pathLst>
                          </a:custGeom>
                          <a:ln w="32004" cap="flat">
                            <a:miter lim="101600"/>
                          </a:ln>
                        </wps:spPr>
                        <wps:style>
                          <a:lnRef idx="1">
                            <a:srgbClr val="9BBA58"/>
                          </a:lnRef>
                          <a:fillRef idx="0">
                            <a:srgbClr val="000000">
                              <a:alpha val="0"/>
                            </a:srgbClr>
                          </a:fillRef>
                          <a:effectRef idx="0">
                            <a:scrgbClr r="0" g="0" b="0"/>
                          </a:effectRef>
                          <a:fontRef idx="none"/>
                        </wps:style>
                        <wps:bodyPr/>
                      </wps:wsp>
                      <pic:pic xmlns:pic="http://schemas.openxmlformats.org/drawingml/2006/picture">
                        <pic:nvPicPr>
                          <pic:cNvPr id="3610" name="Picture 3610"/>
                          <pic:cNvPicPr/>
                        </pic:nvPicPr>
                        <pic:blipFill>
                          <a:blip r:embed="rId152"/>
                          <a:stretch>
                            <a:fillRect/>
                          </a:stretch>
                        </pic:blipFill>
                        <pic:spPr>
                          <a:xfrm>
                            <a:off x="2104644" y="5032249"/>
                            <a:ext cx="1789176" cy="941832"/>
                          </a:xfrm>
                          <a:prstGeom prst="rect">
                            <a:avLst/>
                          </a:prstGeom>
                        </pic:spPr>
                      </pic:pic>
                      <wps:wsp>
                        <wps:cNvPr id="3611" name="Rectangle 3611"/>
                        <wps:cNvSpPr/>
                        <wps:spPr>
                          <a:xfrm>
                            <a:off x="2196719" y="5022869"/>
                            <a:ext cx="2157454" cy="172357"/>
                          </a:xfrm>
                          <a:prstGeom prst="rect">
                            <a:avLst/>
                          </a:prstGeom>
                          <a:ln>
                            <a:noFill/>
                          </a:ln>
                        </wps:spPr>
                        <wps:txbx>
                          <w:txbxContent>
                            <w:p w14:paraId="0059DC0C" w14:textId="77777777" w:rsidR="009B4937" w:rsidRDefault="009B4937">
                              <w:pPr>
                                <w:spacing w:after="160" w:line="259" w:lineRule="auto"/>
                                <w:ind w:left="0" w:firstLine="0"/>
                              </w:pPr>
                              <w:r>
                                <w:rPr>
                                  <w:sz w:val="18"/>
                                </w:rPr>
                                <w:t xml:space="preserve">Three weeks after PA comments </w:t>
                              </w:r>
                            </w:p>
                          </w:txbxContent>
                        </wps:txbx>
                        <wps:bodyPr horzOverflow="overflow" vert="horz" lIns="0" tIns="0" rIns="0" bIns="0" rtlCol="0">
                          <a:noAutofit/>
                        </wps:bodyPr>
                      </wps:wsp>
                      <wps:wsp>
                        <wps:cNvPr id="3612" name="Rectangle 3612"/>
                        <wps:cNvSpPr/>
                        <wps:spPr>
                          <a:xfrm>
                            <a:off x="2196719" y="5152410"/>
                            <a:ext cx="2229359" cy="172357"/>
                          </a:xfrm>
                          <a:prstGeom prst="rect">
                            <a:avLst/>
                          </a:prstGeom>
                          <a:ln>
                            <a:noFill/>
                          </a:ln>
                        </wps:spPr>
                        <wps:txbx>
                          <w:txbxContent>
                            <w:p w14:paraId="588F7F0D" w14:textId="77777777" w:rsidR="009B4937" w:rsidRDefault="009B4937">
                              <w:pPr>
                                <w:spacing w:after="160" w:line="259" w:lineRule="auto"/>
                                <w:ind w:left="0" w:firstLine="0"/>
                              </w:pPr>
                              <w:r>
                                <w:rPr>
                                  <w:sz w:val="18"/>
                                </w:rPr>
                                <w:t xml:space="preserve">received, provide response to EEB </w:t>
                              </w:r>
                            </w:p>
                          </w:txbxContent>
                        </wps:txbx>
                        <wps:bodyPr horzOverflow="overflow" vert="horz" lIns="0" tIns="0" rIns="0" bIns="0" rtlCol="0">
                          <a:noAutofit/>
                        </wps:bodyPr>
                      </wps:wsp>
                      <wps:wsp>
                        <wps:cNvPr id="3613" name="Rectangle 3613"/>
                        <wps:cNvSpPr/>
                        <wps:spPr>
                          <a:xfrm>
                            <a:off x="2196719" y="5295665"/>
                            <a:ext cx="1444637" cy="172357"/>
                          </a:xfrm>
                          <a:prstGeom prst="rect">
                            <a:avLst/>
                          </a:prstGeom>
                          <a:ln>
                            <a:noFill/>
                          </a:ln>
                        </wps:spPr>
                        <wps:txbx>
                          <w:txbxContent>
                            <w:p w14:paraId="5F7EDB45" w14:textId="77777777" w:rsidR="009B4937" w:rsidRDefault="009B4937">
                              <w:pPr>
                                <w:spacing w:after="160" w:line="259" w:lineRule="auto"/>
                                <w:ind w:left="0" w:firstLine="0"/>
                              </w:pPr>
                              <w:r>
                                <w:rPr>
                                  <w:sz w:val="18"/>
                                </w:rPr>
                                <w:t>Evaluation Committee</w:t>
                              </w:r>
                            </w:p>
                          </w:txbxContent>
                        </wps:txbx>
                        <wps:bodyPr horzOverflow="overflow" vert="horz" lIns="0" tIns="0" rIns="0" bIns="0" rtlCol="0">
                          <a:noAutofit/>
                        </wps:bodyPr>
                      </wps:wsp>
                      <wps:wsp>
                        <wps:cNvPr id="3614" name="Rectangle 3614"/>
                        <wps:cNvSpPr/>
                        <wps:spPr>
                          <a:xfrm>
                            <a:off x="3283585" y="5295665"/>
                            <a:ext cx="111278" cy="172357"/>
                          </a:xfrm>
                          <a:prstGeom prst="rect">
                            <a:avLst/>
                          </a:prstGeom>
                          <a:ln>
                            <a:noFill/>
                          </a:ln>
                        </wps:spPr>
                        <wps:txbx>
                          <w:txbxContent>
                            <w:p w14:paraId="6F016B0A" w14:textId="06241BBD" w:rsidR="009B4937" w:rsidRDefault="009B4937">
                              <w:pPr>
                                <w:spacing w:after="160" w:line="259" w:lineRule="auto"/>
                                <w:ind w:left="0" w:firstLine="0"/>
                              </w:pPr>
                              <w:r>
                                <w:rPr>
                                  <w:sz w:val="18"/>
                                </w:rPr>
                                <w:t>.</w:t>
                              </w:r>
                              <w:del w:id="541" w:author="Lisa Skumatz" w:date="2021-06-07T06:40:00Z">
                                <w:r w:rsidDel="00DA3B4F">
                                  <w:rPr>
                                    <w:sz w:val="18"/>
                                  </w:rPr>
                                  <w:delText xml:space="preserve"> .</w:delText>
                                </w:r>
                              </w:del>
                            </w:p>
                          </w:txbxContent>
                        </wps:txbx>
                        <wps:bodyPr horzOverflow="overflow" vert="horz" lIns="0" tIns="0" rIns="0" bIns="0" rtlCol="0">
                          <a:noAutofit/>
                        </wps:bodyPr>
                      </wps:wsp>
                      <wps:wsp>
                        <wps:cNvPr id="3615" name="Rectangle 3615"/>
                        <wps:cNvSpPr/>
                        <wps:spPr>
                          <a:xfrm>
                            <a:off x="3367405" y="5295665"/>
                            <a:ext cx="38005" cy="172357"/>
                          </a:xfrm>
                          <a:prstGeom prst="rect">
                            <a:avLst/>
                          </a:prstGeom>
                          <a:ln>
                            <a:noFill/>
                          </a:ln>
                        </wps:spPr>
                        <wps:txbx>
                          <w:txbxContent>
                            <w:p w14:paraId="1E8F731E" w14:textId="77777777" w:rsidR="009B4937" w:rsidRDefault="009B4937">
                              <w:pPr>
                                <w:spacing w:after="160" w:line="259" w:lineRule="auto"/>
                                <w:ind w:left="0" w:firstLine="0"/>
                              </w:pPr>
                              <w:r>
                                <w:rPr>
                                  <w:sz w:val="18"/>
                                </w:rPr>
                                <w:t xml:space="preserve"> </w:t>
                              </w:r>
                            </w:p>
                          </w:txbxContent>
                        </wps:txbx>
                        <wps:bodyPr horzOverflow="overflow" vert="horz" lIns="0" tIns="0" rIns="0" bIns="0" rtlCol="0">
                          <a:noAutofit/>
                        </wps:bodyPr>
                      </wps:wsp>
                      <wps:wsp>
                        <wps:cNvPr id="3616" name="Shape 3616"/>
                        <wps:cNvSpPr/>
                        <wps:spPr>
                          <a:xfrm>
                            <a:off x="3809873" y="2923541"/>
                            <a:ext cx="524637" cy="300228"/>
                          </a:xfrm>
                          <a:custGeom>
                            <a:avLst/>
                            <a:gdLst/>
                            <a:ahLst/>
                            <a:cxnLst/>
                            <a:rect l="0" t="0" r="0" b="0"/>
                            <a:pathLst>
                              <a:path w="524637" h="300228">
                                <a:moveTo>
                                  <a:pt x="6350" y="0"/>
                                </a:moveTo>
                                <a:lnTo>
                                  <a:pt x="461382" y="257273"/>
                                </a:lnTo>
                                <a:lnTo>
                                  <a:pt x="477012" y="229616"/>
                                </a:lnTo>
                                <a:lnTo>
                                  <a:pt x="524637" y="300228"/>
                                </a:lnTo>
                                <a:lnTo>
                                  <a:pt x="439547" y="295910"/>
                                </a:lnTo>
                                <a:lnTo>
                                  <a:pt x="455141" y="268316"/>
                                </a:lnTo>
                                <a:lnTo>
                                  <a:pt x="0" y="11176"/>
                                </a:lnTo>
                                <a:lnTo>
                                  <a:pt x="63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617" name="Shape 3617"/>
                        <wps:cNvSpPr/>
                        <wps:spPr>
                          <a:xfrm>
                            <a:off x="4003548" y="3813684"/>
                            <a:ext cx="1022858" cy="1270762"/>
                          </a:xfrm>
                          <a:custGeom>
                            <a:avLst/>
                            <a:gdLst/>
                            <a:ahLst/>
                            <a:cxnLst/>
                            <a:rect l="0" t="0" r="0" b="0"/>
                            <a:pathLst>
                              <a:path w="1022858" h="1270762">
                                <a:moveTo>
                                  <a:pt x="1012952" y="0"/>
                                </a:moveTo>
                                <a:lnTo>
                                  <a:pt x="1022858" y="7874"/>
                                </a:lnTo>
                                <a:lnTo>
                                  <a:pt x="52721" y="1215318"/>
                                </a:lnTo>
                                <a:lnTo>
                                  <a:pt x="77470" y="1235202"/>
                                </a:lnTo>
                                <a:lnTo>
                                  <a:pt x="0" y="1270762"/>
                                </a:lnTo>
                                <a:lnTo>
                                  <a:pt x="18034" y="1187450"/>
                                </a:lnTo>
                                <a:lnTo>
                                  <a:pt x="42795" y="1207343"/>
                                </a:lnTo>
                                <a:lnTo>
                                  <a:pt x="10129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61F00D7" id="Group 28432" o:spid="_x0000_s1422" style="width:508.4pt;height:473.65pt;mso-position-horizontal-relative:char;mso-position-vertical-relative:line" coordorigin="-55,-71" coordsize="64566,601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">
                <v:shape id="Shape 3446" o:spid="_x0000_s1423" style="position:absolute;left:30038;top:12466;width:101;height:32504;visibility:visible;mso-wrap-style:square;v-text-anchor:top" coordsize="10160,3250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" path="m,l10160,3250438e" filled="f" strokeweight=".72pt">
                  <v:path arrowok="t" textboxrect="0,0,10160,3250438"/>
                </v:shape>
                <v:shape id="Picture 3448" o:spid="_x0000_s1424" type="#_x0000_t75" style="position:absolute;left:45;top:182;width:1804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">
                  <v:imagedata r:id="rId120" o:title=""/>
                </v:shape>
                <v:shape id="Picture 3450" o:spid="_x0000_s1425" type="#_x0000_t75" style="position:absolute;left:17891;top:731;width:76;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">
                  <v:imagedata r:id="rId153" o:title=""/>
                </v:shape>
                <v:shape id="Picture 31772" o:spid="_x0000_s1426" type="#_x0000_t75" style="position:absolute;left:-55;top:-71;width:17951;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">
                  <v:imagedata r:id="rId154" o:title=""/>
                </v:shape>
                <v:shape id="Shape 3452" o:spid="_x0000_s1427" style="position:absolute;width:17891;height:4297;visibility:visible;mso-wrap-style:square;v-text-anchor:top" coordsize="178917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" path="m,429768r1789176,l1789176,,,,,429768xe" filled="f" strokecolor="#94b3d6" strokeweight=".96pt">
                  <v:stroke miterlimit="66585f" joinstyle="miter"/>
                  <v:path arrowok="t" textboxrect="0,0,1789176,429768"/>
                </v:shape>
                <v:shape id="Picture 3454" o:spid="_x0000_s1428" type="#_x0000_t75" style="position:absolute;left:60;top:487;width:1777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">
                  <v:imagedata r:id="rId123" o:title=""/>
                </v:shape>
                <v:rect id="Rectangle 3455" o:spid="_x0000_s1429" style="position:absolute;left:1664;top:492;width:12385;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y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D4liTw/yY8ATm9AQAA//8DAFBLAQItABQABgAIAAAAIQDb4fbL7gAAAIUBAAATAAAAAAAA&#10;AAAAAAAAAAAAAABbQ29udGVudF9UeXBlc10ueG1sUEsBAi0AFAAGAAgAAAAhAFr0LFu/AAAAFQEA&#10;AAsAAAAAAAAAAAAAAAAAHwEAAF9yZWxzLy5yZWxzUEsBAi0AFAAGAAgAAAAhACBRDL3HAAAA3QAA&#10;AA8AAAAAAAAAAAAAAAAABwIAAGRycy9kb3ducmV2LnhtbFBLBQYAAAAAAwADALcAAAD7AgAAAAA=&#10;" filled="f" stroked="f">
                  <v:textbox inset="0,0,0,0">
                    <w:txbxContent>
                      <w:p w14:paraId="05D807F2" w14:textId="77777777" w:rsidR="009B4937" w:rsidRDefault="009B4937">
                        <w:pPr>
                          <w:spacing w:after="160" w:line="259" w:lineRule="auto"/>
                          <w:ind w:left="0" w:firstLine="0"/>
                        </w:pPr>
                        <w:r>
                          <w:rPr>
                            <w:rFonts w:ascii="Cambria" w:eastAsia="Cambria" w:hAnsi="Cambria" w:cs="Cambria"/>
                          </w:rPr>
                          <w:t>EEB Evaluation C</w:t>
                        </w:r>
                      </w:p>
                    </w:txbxContent>
                  </v:textbox>
                </v:rect>
                <v:rect id="Rectangle 3456" o:spid="_x0000_s1430" style="position:absolute;left:10990;top:492;width:696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L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N3sdwfxOegEx/AQAA//8DAFBLAQItABQABgAIAAAAIQDb4fbL7gAAAIUBAAATAAAAAAAA&#10;AAAAAAAAAAAAAABbQ29udGVudF9UeXBlc10ueG1sUEsBAi0AFAAGAAgAAAAhAFr0LFu/AAAAFQEA&#10;AAsAAAAAAAAAAAAAAAAAHwEAAF9yZWxzLy5yZWxzUEsBAi0AFAAGAAgAAAAhANCDksrHAAAA3QAA&#10;AA8AAAAAAAAAAAAAAAAABwIAAGRycy9kb3ducmV2LnhtbFBLBQYAAAAAAwADALcAAAD7AgAAAAA=&#10;" filled="f" stroked="f">
                  <v:textbox inset="0,0,0,0">
                    <w:txbxContent>
                      <w:p w14:paraId="0D3E292B" w14:textId="77777777" w:rsidR="009B4937" w:rsidRDefault="009B4937">
                        <w:pPr>
                          <w:spacing w:after="160" w:line="259" w:lineRule="auto"/>
                          <w:ind w:left="0" w:firstLine="0"/>
                        </w:pPr>
                        <w:r>
                          <w:rPr>
                            <w:rFonts w:ascii="Cambria" w:eastAsia="Cambria" w:hAnsi="Cambria" w:cs="Cambria"/>
                          </w:rPr>
                          <w:t>ommittee</w:t>
                        </w:r>
                      </w:p>
                    </w:txbxContent>
                  </v:textbox>
                </v:rect>
                <v:rect id="Rectangle 3457" o:spid="_x0000_s1431" style="position:absolute;left:16236;top:492;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d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gOIa/N+EJyPkDAAD//wMAUEsBAi0AFAAGAAgAAAAhANvh9svuAAAAhQEAABMAAAAAAAAA&#10;AAAAAAAAAAAAAFtDb250ZW50X1R5cGVzXS54bWxQSwECLQAUAAYACAAAACEAWvQsW78AAAAVAQAA&#10;CwAAAAAAAAAAAAAAAAAfAQAAX3JlbHMvLnJlbHNQSwECLQAUAAYACAAAACEAv883UcYAAADdAAAA&#10;DwAAAAAAAAAAAAAAAAAHAgAAZHJzL2Rvd25yZXYueG1sUEsFBgAAAAADAAMAtwAAAPoCAAAAAA==&#10;" filled="f" stroked="f">
                  <v:textbox inset="0,0,0,0">
                    <w:txbxContent>
                      <w:p w14:paraId="295415BB" w14:textId="77777777" w:rsidR="009B4937" w:rsidRDefault="009B4937">
                        <w:pPr>
                          <w:spacing w:after="160" w:line="259" w:lineRule="auto"/>
                          <w:ind w:left="0" w:firstLine="0"/>
                        </w:pPr>
                        <w:r>
                          <w:rPr>
                            <w:rFonts w:ascii="Cambria" w:eastAsia="Cambria" w:hAnsi="Cambria" w:cs="Cambria"/>
                          </w:rPr>
                          <w:t xml:space="preserve"> </w:t>
                        </w:r>
                      </w:p>
                    </w:txbxContent>
                  </v:textbox>
                </v:rect>
                <v:rect id="Rectangle 3458" o:spid="_x0000_s1432" style="position:absolute;left:7012;top:2199;width:512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" filled="f" stroked="f">
                  <v:textbox inset="0,0,0,0">
                    <w:txbxContent>
                      <w:p w14:paraId="3886C16D" w14:textId="77777777" w:rsidR="009B4937" w:rsidRDefault="009B4937">
                        <w:pPr>
                          <w:spacing w:after="160" w:line="259" w:lineRule="auto"/>
                          <w:ind w:left="0" w:firstLine="0"/>
                        </w:pPr>
                        <w:r>
                          <w:rPr>
                            <w:rFonts w:ascii="Cambria" w:eastAsia="Cambria" w:hAnsi="Cambria" w:cs="Cambria"/>
                          </w:rPr>
                          <w:t>Directs</w:t>
                        </w:r>
                      </w:p>
                    </w:txbxContent>
                  </v:textbox>
                </v:rect>
                <v:rect id="Rectangle 3459" o:spid="_x0000_s1433" style="position:absolute;left:10883;top:2199;width:371;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" filled="f" stroked="f">
                  <v:textbox inset="0,0,0,0">
                    <w:txbxContent>
                      <w:p w14:paraId="2583A74E"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61" o:spid="_x0000_s1434" type="#_x0000_t75" style="position:absolute;left:21229;top:182;width:18074;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">
                  <v:imagedata r:id="rId124" o:title=""/>
                </v:shape>
                <v:shape id="Picture 3463" o:spid="_x0000_s1435" type="#_x0000_t75" style="position:absolute;left:39105;top:731;width:77;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">
                  <v:imagedata r:id="rId155" o:title=""/>
                </v:shape>
                <v:shape id="Picture 31770" o:spid="_x0000_s1436" type="#_x0000_t75" style="position:absolute;left:21127;top:-71;width:17983;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">
                  <v:imagedata r:id="rId156" o:title=""/>
                </v:shape>
                <v:shape id="Shape 3465" o:spid="_x0000_s1437" style="position:absolute;left:21183;width:17922;height:4297;visibility:visible;mso-wrap-style:square;v-text-anchor:top" coordsize="179222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" path="m,429768r1792224,l1792224,,,,,429768xe" filled="f" strokecolor="#c2d59b" strokeweight=".96pt">
                  <v:stroke miterlimit="66585f" joinstyle="miter"/>
                  <v:path arrowok="t" textboxrect="0,0,1792224,429768"/>
                </v:shape>
                <v:shape id="Picture 3467" o:spid="_x0000_s1438" type="#_x0000_t75" style="position:absolute;left:21244;top:487;width:1780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">
                  <v:imagedata r:id="rId123" o:title=""/>
                </v:shape>
                <v:rect id="Rectangle 3468" o:spid="_x0000_s1439" style="position:absolute;left:22073;top:492;width:335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51BC2F39" w14:textId="77777777" w:rsidR="009B4937" w:rsidRDefault="009B4937">
                        <w:pPr>
                          <w:spacing w:after="160" w:line="259" w:lineRule="auto"/>
                          <w:ind w:left="0" w:firstLine="0"/>
                        </w:pPr>
                        <w:r>
                          <w:rPr>
                            <w:rFonts w:ascii="Cambria" w:eastAsia="Cambria" w:hAnsi="Cambria" w:cs="Cambria"/>
                          </w:rPr>
                          <w:t xml:space="preserve">EEB </w:t>
                        </w:r>
                      </w:p>
                    </w:txbxContent>
                  </v:textbox>
                </v:rect>
                <v:rect id="Rectangle 3469" o:spid="_x0000_s1440" style="position:absolute;left:24588;top:492;width:8106;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" filled="f" stroked="f">
                  <v:textbox inset="0,0,0,0">
                    <w:txbxContent>
                      <w:p w14:paraId="4EFBBBF3" w14:textId="77777777" w:rsidR="009B4937" w:rsidRDefault="009B4937">
                        <w:pPr>
                          <w:spacing w:after="160" w:line="259" w:lineRule="auto"/>
                          <w:ind w:left="0" w:firstLine="0"/>
                        </w:pPr>
                        <w:r>
                          <w:rPr>
                            <w:rFonts w:ascii="Cambria" w:eastAsia="Cambria" w:hAnsi="Cambria" w:cs="Cambria"/>
                          </w:rPr>
                          <w:t xml:space="preserve">Evaluation </w:t>
                        </w:r>
                      </w:p>
                    </w:txbxContent>
                  </v:textbox>
                </v:rect>
                <v:rect id="Rectangle 3470" o:spid="_x0000_s1441" style="position:absolute;left:22073;top:2199;width:1024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" filled="f" stroked="f">
                  <v:textbox inset="0,0,0,0">
                    <w:txbxContent>
                      <w:p w14:paraId="2C8A85AB" w14:textId="77777777" w:rsidR="009B4937" w:rsidRDefault="009B4937">
                        <w:pPr>
                          <w:spacing w:after="160" w:line="259" w:lineRule="auto"/>
                          <w:ind w:left="0" w:firstLine="0"/>
                        </w:pPr>
                        <w:r>
                          <w:rPr>
                            <w:rFonts w:ascii="Cambria" w:eastAsia="Cambria" w:hAnsi="Cambria" w:cs="Cambria"/>
                          </w:rPr>
                          <w:t>Administrator</w:t>
                        </w:r>
                      </w:p>
                    </w:txbxContent>
                  </v:textbox>
                </v:rect>
                <v:rect id="Rectangle 3471" o:spid="_x0000_s1442" style="position:absolute;left:29770;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1bexgAAAN0AAAAPAAAAZHJzL2Rvd25yZXYueG1sRI9Ba8JA&#10;FITvgv9heYI33ViL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FN9W3sYAAADdAAAA&#10;DwAAAAAAAAAAAAAAAAAHAgAAZHJzL2Rvd25yZXYueG1sUEsFBgAAAAADAAMAtwAAAPoCAAAAAA==&#10;" filled="f" stroked="f">
                  <v:textbox inset="0,0,0,0">
                    <w:txbxContent>
                      <w:p w14:paraId="24578516" w14:textId="77777777" w:rsidR="009B4937" w:rsidRDefault="009B4937">
                        <w:pPr>
                          <w:spacing w:after="160" w:line="259" w:lineRule="auto"/>
                          <w:ind w:left="0" w:firstLine="0"/>
                        </w:pPr>
                        <w:r>
                          <w:rPr>
                            <w:rFonts w:ascii="Cambria" w:eastAsia="Cambria" w:hAnsi="Cambria" w:cs="Cambria"/>
                          </w:rPr>
                          <w:t xml:space="preserve"> </w:t>
                        </w:r>
                      </w:p>
                    </w:txbxContent>
                  </v:textbox>
                </v:rect>
                <v:shape id="Picture 3473" o:spid="_x0000_s1443" type="#_x0000_t75" style="position:absolute;left:42123;top:182;width:18379;height:4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">
                  <v:imagedata r:id="rId157" o:title=""/>
                </v:shape>
                <v:shape id="Picture 3475" o:spid="_x0000_s1444" type="#_x0000_t75" style="position:absolute;left:60304;top:731;width:61;height:3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">
                  <v:imagedata r:id="rId158" o:title=""/>
                </v:shape>
                <v:shape id="Picture 31771" o:spid="_x0000_s1445" type="#_x0000_t75" style="position:absolute;left:42047;top:-71;width:18257;height:4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">
                  <v:imagedata r:id="rId159" o:title=""/>
                </v:shape>
                <v:shape id="Shape 3477" o:spid="_x0000_s1446" style="position:absolute;left:42077;width:18227;height:4297;visibility:visible;mso-wrap-style:square;v-text-anchor:top" coordsize="1822704,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" path="m,429768r1822704,l1822704,,,,,429768xe" filled="f" strokecolor="#d99493" strokeweight=".96pt">
                  <v:stroke miterlimit="66585f" joinstyle="miter"/>
                  <v:path arrowok="t" textboxrect="0,0,1822704,429768"/>
                </v:shape>
                <v:shape id="Picture 3479" o:spid="_x0000_s1447" type="#_x0000_t75" style="position:absolute;left:42138;top:487;width:18090;height:3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">
                  <v:imagedata r:id="rId160" o:title=""/>
                </v:shape>
                <v:rect id="Rectangle 3480" o:spid="_x0000_s1448" style="position:absolute;left:43397;top:492;width:21113;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" filled="f" stroked="f">
                  <v:textbox inset="0,0,0,0">
                    <w:txbxContent>
                      <w:p w14:paraId="345CD2FA" w14:textId="77777777" w:rsidR="009B4937" w:rsidRDefault="009B4937">
                        <w:pPr>
                          <w:spacing w:after="160" w:line="259" w:lineRule="auto"/>
                          <w:ind w:left="0" w:firstLine="0"/>
                        </w:pPr>
                        <w:r>
                          <w:rPr>
                            <w:rFonts w:ascii="Cambria" w:eastAsia="Cambria" w:hAnsi="Cambria" w:cs="Cambria"/>
                          </w:rPr>
                          <w:t xml:space="preserve">Program Administrators and </w:t>
                        </w:r>
                      </w:p>
                    </w:txbxContent>
                  </v:textbox>
                </v:rect>
                <v:rect id="Rectangle 3481" o:spid="_x0000_s1449" style="position:absolute;left:45241;top:2199;width:16202;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b5xgAAAN0AAAAPAAAAZHJzL2Rvd25yZXYueG1sRI9Pa8JA&#10;FMTvQr/D8gredGMt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IQom+cYAAADdAAAA&#10;DwAAAAAAAAAAAAAAAAAHAgAAZHJzL2Rvd25yZXYueG1sUEsFBgAAAAADAAMAtwAAAPoCAAAAAA==&#10;" filled="f" stroked="f">
                  <v:textbox inset="0,0,0,0">
                    <w:txbxContent>
                      <w:p w14:paraId="456C0040" w14:textId="77777777" w:rsidR="009B4937" w:rsidRDefault="009B4937">
                        <w:pPr>
                          <w:spacing w:after="160" w:line="259" w:lineRule="auto"/>
                          <w:ind w:left="0" w:firstLine="0"/>
                        </w:pPr>
                        <w:r>
                          <w:rPr>
                            <w:rFonts w:ascii="Cambria" w:eastAsia="Cambria" w:hAnsi="Cambria" w:cs="Cambria"/>
                          </w:rPr>
                          <w:t xml:space="preserve">Technical Consultants </w:t>
                        </w:r>
                      </w:p>
                    </w:txbxContent>
                  </v:textbox>
                </v:rect>
                <v:rect id="Rectangle 3482" o:spid="_x0000_s1450" style="position:absolute;left:57452;top:2199;width:370;height:1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iOxgAAAN0AAAAPAAAAZHJzL2Rvd25yZXYueG1sRI9Pa8JA&#10;FMTvhX6H5Qm91Y22SI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0di4jsYAAADdAAAA&#10;DwAAAAAAAAAAAAAAAAAHAgAAZHJzL2Rvd25yZXYueG1sUEsFBgAAAAADAAMAtwAAAPoCAAAAAA==&#10;" filled="f" stroked="f">
                  <v:textbox inset="0,0,0,0">
                    <w:txbxContent>
                      <w:p w14:paraId="02930A82" w14:textId="77777777" w:rsidR="009B4937" w:rsidRDefault="009B4937">
                        <w:pPr>
                          <w:spacing w:after="160" w:line="259" w:lineRule="auto"/>
                          <w:ind w:left="0" w:firstLine="0"/>
                        </w:pPr>
                        <w:r>
                          <w:rPr>
                            <w:rFonts w:ascii="Cambria" w:eastAsia="Cambria" w:hAnsi="Cambria" w:cs="Cambria"/>
                          </w:rPr>
                          <w:t xml:space="preserve"> </w:t>
                        </w:r>
                      </w:p>
                    </w:txbxContent>
                  </v:textbox>
                </v:rect>
                <v:shape id="Shape 32639" o:spid="_x0000_s1451"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" path="m,l1615440,r,458724l,458724,,e" stroked="f" strokeweight="0">
                  <v:stroke miterlimit="83231f" joinstyle="miter"/>
                  <v:path arrowok="t" textboxrect="0,0,1615440,458724"/>
                </v:shape>
                <v:shape id="Shape 3484" o:spid="_x0000_s1452" style="position:absolute;left:21831;top:26997;width:16154;height:4587;visibility:visible;mso-wrap-style:square;v-text-anchor:top" coordsize="1615440,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" path="m,458724r1615440,l1615440,,,,,458724xe" filled="f" strokecolor="#9bba58" strokeweight="2.52pt">
                  <v:stroke miterlimit="66585f" joinstyle="miter"/>
                  <v:path arrowok="t" textboxrect="0,0,1615440,458724"/>
                </v:shape>
                <v:shape id="Picture 3486" o:spid="_x0000_s1453" type="#_x0000_t75" style="position:absolute;left:21976;top:27569;width:15834;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">
                  <v:imagedata r:id="rId161" o:title=""/>
                </v:shape>
                <v:rect id="Rectangle 3487" o:spid="_x0000_s1454" style="position:absolute;left:22805;top:27472;width:1504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sWxwAAAN0AAAAPAAAAZHJzL2Rvd25yZXYueG1sRI9Pa8JA&#10;FMTvBb/D8gRvdaOW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MGvGxbHAAAA3QAA&#10;AA8AAAAAAAAAAAAAAAAABwIAAGRycy9kb3ducmV2LnhtbFBLBQYAAAAAAwADALcAAAD7AgAAAAA=&#10;" filled="f" stroked="f">
                  <v:textbox inset="0,0,0,0">
                    <w:txbxContent>
                      <w:p w14:paraId="475EB11B" w14:textId="77777777" w:rsidR="009B4937" w:rsidRDefault="009B4937">
                        <w:pPr>
                          <w:spacing w:after="160" w:line="259" w:lineRule="auto"/>
                          <w:ind w:left="0" w:firstLine="0"/>
                        </w:pPr>
                        <w:r>
                          <w:rPr>
                            <w:sz w:val="18"/>
                          </w:rPr>
                          <w:t xml:space="preserve">Submit Final Report to </w:t>
                        </w:r>
                      </w:p>
                    </w:txbxContent>
                  </v:textbox>
                </v:rect>
                <v:rect id="Rectangle 3488" o:spid="_x0000_s1455" style="position:absolute;left:22805;top:28890;width:148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" filled="f" stroked="f">
                  <v:textbox inset="0,0,0,0">
                    <w:txbxContent>
                      <w:p w14:paraId="751E8706" w14:textId="77777777" w:rsidR="009B4937" w:rsidRDefault="009B4937">
                        <w:pPr>
                          <w:spacing w:after="160" w:line="259" w:lineRule="auto"/>
                          <w:ind w:left="0" w:firstLine="0"/>
                        </w:pPr>
                        <w:r>
                          <w:rPr>
                            <w:sz w:val="18"/>
                          </w:rPr>
                          <w:t xml:space="preserve">Evaluation Committee </w:t>
                        </w:r>
                      </w:p>
                    </w:txbxContent>
                  </v:textbox>
                </v:rect>
                <v:rect id="Rectangle 3489" o:spid="_x0000_s1456" style="position:absolute;left:33978;top:28890;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Cr/xgAAAN0AAAAPAAAAZHJzL2Rvd25yZXYueG1sRI9Pa8JA&#10;FMTvQr/D8gredNMq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33wq/8YAAADdAAAA&#10;DwAAAAAAAAAAAAAAAAAHAgAAZHJzL2Rvd25yZXYueG1sUEsFBgAAAAADAAMAtwAAAPoCAAAAAA==&#10;" filled="f" stroked="f">
                  <v:textbox inset="0,0,0,0">
                    <w:txbxContent>
                      <w:p w14:paraId="348DA9C4" w14:textId="77777777" w:rsidR="009B4937" w:rsidRDefault="009B4937">
                        <w:pPr>
                          <w:spacing w:after="160" w:line="259" w:lineRule="auto"/>
                          <w:ind w:left="0" w:firstLine="0"/>
                        </w:pPr>
                        <w:r>
                          <w:rPr>
                            <w:sz w:val="18"/>
                          </w:rPr>
                          <w:t xml:space="preserve"> </w:t>
                        </w:r>
                      </w:p>
                    </w:txbxContent>
                  </v:textbox>
                </v:rect>
                <v:shape id="Shape 3490" o:spid="_x0000_s1457" style="position:absolute;left:17891;top:1772;width:3291;height:762;visibility:visible;mso-wrap-style:square;v-text-anchor:top" coordsize="329057,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" path="m252984,r76073,38227l252857,76200r53,-31774l,43942,,31242r252931,484l252984,xe" fillcolor="black" stroked="f" strokeweight="0">
                  <v:stroke miterlimit="83231f" joinstyle="miter"/>
                  <v:path arrowok="t" textboxrect="0,0,329057,76200"/>
                </v:shape>
                <v:shape id="Shape 3491" o:spid="_x0000_s1458" style="position:absolute;left:39105;top:1772;width:2966;height:762;visibility:visible;mso-wrap-style:square;v-text-anchor:top" coordsize="296545,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" path="m220472,r76073,38227l220345,76200r53,-31778l,43942,,31242r220419,480l220472,xe" fillcolor="black" stroked="f" strokeweight="0">
                  <v:stroke miterlimit="83231f" joinstyle="miter"/>
                  <v:path arrowok="t" textboxrect="0,0,296545,76200"/>
                </v:shape>
                <v:shape id="Shape 3492" o:spid="_x0000_s1459"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" path="m,l2083308,r,801370l1968754,915924,,915924,,xe" fillcolor="#ebf0de" stroked="f" strokeweight="0">
                  <v:stroke miterlimit="83231f" joinstyle="miter"/>
                  <v:path arrowok="t" textboxrect="0,0,2083308,915924"/>
                </v:shape>
                <v:shape id="Shape 3493" o:spid="_x0000_s1460" style="position:absolute;left:41656;top:41122;width:1145;height:1146;visibility:visible;mso-wrap-style:square;v-text-anchor:top" coordsize="114554,114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" path="m114554,l,114554,22987,22987,114554,xe" fillcolor="#bcc2b1" stroked="f" strokeweight="0">
                  <v:stroke miterlimit="83231f" joinstyle="miter"/>
                  <v:path arrowok="t" textboxrect="0,0,114554,114554"/>
                </v:shape>
                <v:shape id="Shape 3494" o:spid="_x0000_s1461" style="position:absolute;left:21968;top:33108;width:20833;height:9160;visibility:visible;mso-wrap-style:square;v-text-anchor:top" coordsize="2083308,91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" path="m1968754,915924r22987,-91567l2083308,801370,1968754,915924,,915924,,,2083308,r,801370e" filled="f" strokecolor="#4f6128" strokeweight="3pt">
                  <v:path arrowok="t" textboxrect="0,0,2083308,915924"/>
                </v:shape>
                <v:shape id="Picture 3496" o:spid="_x0000_s1462" type="#_x0000_t75" style="position:absolute;left:22158;top:33695;width:20437;height:68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">
                  <v:imagedata r:id="rId162" o:title=""/>
                </v:shape>
                <v:rect id="Rectangle 3497" o:spid="_x0000_s1463" style="position:absolute;left:22988;top:33599;width:2389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o3LxwAAAN0AAAAPAAAAZHJzL2Rvd25yZXYueG1sRI9Pa8JA&#10;FMTvBb/D8gRvdaOW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ER2jcvHAAAA3QAA&#10;AA8AAAAAAAAAAAAAAAAABwIAAGRycy9kb3ducmV2LnhtbFBLBQYAAAAAAwADALcAAAD7AgAAAAA=&#10;" filled="f" stroked="f">
                  <v:textbox inset="0,0,0,0">
                    <w:txbxContent>
                      <w:p w14:paraId="2D86816B" w14:textId="19F5CF73" w:rsidR="009B4937" w:rsidRDefault="009B4937">
                        <w:pPr>
                          <w:spacing w:after="160" w:line="259" w:lineRule="auto"/>
                          <w:ind w:left="0" w:firstLine="0"/>
                        </w:pPr>
                        <w:r>
                          <w:rPr>
                            <w:sz w:val="18"/>
                          </w:rPr>
                          <w:t>For studies with</w:t>
                        </w:r>
                        <w:ins w:id="542" w:author="Lisa Skumatz" w:date="2021-06-07T06:40:00Z">
                          <w:r w:rsidR="00DA3B4F">
                            <w:rPr>
                              <w:sz w:val="18"/>
                            </w:rPr>
                            <w:t>out</w:t>
                          </w:r>
                        </w:ins>
                        <w:r>
                          <w:rPr>
                            <w:sz w:val="18"/>
                          </w:rPr>
                          <w:t xml:space="preserve"> Technical Meetings, </w:t>
                        </w:r>
                      </w:p>
                    </w:txbxContent>
                  </v:textbox>
                </v:rect>
                <v:rect id="Rectangle 3498" o:spid="_x0000_s1464" style="position:absolute;left:22988;top:34894;width:69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" filled="f" stroked="f">
                  <v:textbox inset="0,0,0,0">
                    <w:txbxContent>
                      <w:p w14:paraId="09A2D3F0" w14:textId="77777777" w:rsidR="009B4937" w:rsidRDefault="009B4937">
                        <w:pPr>
                          <w:spacing w:after="160" w:line="259" w:lineRule="auto"/>
                          <w:ind w:left="0" w:firstLine="0"/>
                        </w:pPr>
                        <w:r>
                          <w:rPr>
                            <w:sz w:val="18"/>
                          </w:rPr>
                          <w:t>s</w:t>
                        </w:r>
                      </w:p>
                    </w:txbxContent>
                  </v:textbox>
                </v:rect>
                <v:rect id="Rectangle 3499" o:spid="_x0000_s1465" style="position:absolute;left:23506;top:34894;width:231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" filled="f" stroked="f">
                  <v:textbox inset="0,0,0,0">
                    <w:txbxContent>
                      <w:p w14:paraId="6A60C4E6" w14:textId="77777777" w:rsidR="009B4937" w:rsidRDefault="009B4937">
                        <w:pPr>
                          <w:spacing w:after="160" w:line="259" w:lineRule="auto"/>
                          <w:ind w:left="0" w:firstLine="0"/>
                        </w:pPr>
                        <w:r>
                          <w:rPr>
                            <w:sz w:val="18"/>
                          </w:rPr>
                          <w:t xml:space="preserve">ummarize Final Report and Submit </w:t>
                        </w:r>
                      </w:p>
                    </w:txbxContent>
                  </v:textbox>
                </v:rect>
                <v:rect id="Rectangle 3500" o:spid="_x0000_s1466" style="position:absolute;left:22988;top:36327;width:1441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" filled="f" stroked="f">
                  <v:textbox inset="0,0,0,0">
                    <w:txbxContent>
                      <w:p w14:paraId="3869F28A" w14:textId="77777777" w:rsidR="009B4937" w:rsidRDefault="009B4937">
                        <w:pPr>
                          <w:spacing w:after="160" w:line="259" w:lineRule="auto"/>
                          <w:ind w:left="0" w:firstLine="0"/>
                        </w:pPr>
                        <w:r>
                          <w:rPr>
                            <w:sz w:val="18"/>
                          </w:rPr>
                          <w:t>to Full Board. File with</w:t>
                        </w:r>
                      </w:p>
                    </w:txbxContent>
                  </v:textbox>
                </v:rect>
                <v:rect id="Rectangle 3501" o:spid="_x0000_s1467" style="position:absolute;left:33841;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" filled="f" stroked="f">
                  <v:textbox inset="0,0,0,0">
                    <w:txbxContent>
                      <w:p w14:paraId="7FF2DE42" w14:textId="77777777" w:rsidR="009B4937" w:rsidRDefault="009B4937">
                        <w:pPr>
                          <w:spacing w:after="160" w:line="259" w:lineRule="auto"/>
                          <w:ind w:left="0" w:firstLine="0"/>
                        </w:pPr>
                        <w:r>
                          <w:rPr>
                            <w:sz w:val="18"/>
                          </w:rPr>
                          <w:t xml:space="preserve"> </w:t>
                        </w:r>
                      </w:p>
                    </w:txbxContent>
                  </v:textbox>
                </v:rect>
                <v:rect id="Rectangle 3502" o:spid="_x0000_s1468" style="position:absolute;left:34131;top:36327;width:3905;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" filled="f" stroked="f">
                  <v:textbox inset="0,0,0,0">
                    <w:txbxContent>
                      <w:p w14:paraId="3B4655BE" w14:textId="77777777" w:rsidR="009B4937" w:rsidRDefault="009B4937">
                        <w:pPr>
                          <w:spacing w:after="160" w:line="259" w:lineRule="auto"/>
                          <w:ind w:left="0" w:firstLine="0"/>
                        </w:pPr>
                        <w:r>
                          <w:rPr>
                            <w:sz w:val="18"/>
                          </w:rPr>
                          <w:t xml:space="preserve">DEEP </w:t>
                        </w:r>
                      </w:p>
                    </w:txbxContent>
                  </v:textbox>
                </v:rect>
                <v:rect id="Rectangle 3503" o:spid="_x0000_s1469" style="position:absolute;left:37087;top:36327;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" filled="f" stroked="f">
                  <v:textbox inset="0,0,0,0">
                    <w:txbxContent>
                      <w:p w14:paraId="79BBC078" w14:textId="77777777" w:rsidR="009B4937" w:rsidRDefault="009B4937">
                        <w:pPr>
                          <w:spacing w:after="160" w:line="259" w:lineRule="auto"/>
                          <w:ind w:left="0" w:firstLine="0"/>
                        </w:pPr>
                        <w:r>
                          <w:rPr>
                            <w:sz w:val="18"/>
                          </w:rPr>
                          <w:t xml:space="preserve"> </w:t>
                        </w:r>
                      </w:p>
                    </w:txbxContent>
                  </v:textbox>
                </v:rect>
                <v:shape id="Shape 3505" o:spid="_x0000_s1470" style="position:absolute;left:43517;top:27012;width:15987;height:10455;visibility:visible;mso-wrap-style:square;v-text-anchor:top" coordsize="1598676,104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" path="m,1045464r1598676,l1598676,,,,,1045464xe" filled="f" strokecolor="#c0504d" strokeweight="2.52pt">
                  <v:stroke miterlimit="66585f" joinstyle="miter"/>
                  <v:path arrowok="t" textboxrect="0,0,1598676,1045464"/>
                </v:shape>
                <v:shape id="Picture 3507" o:spid="_x0000_s1471" type="#_x0000_t75" style="position:absolute;left:43662;top:27569;width:15682;height:93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">
                  <v:imagedata r:id="rId163" o:title=""/>
                </v:shape>
                <v:rect id="Rectangle 3509" o:spid="_x0000_s1472" style="position:absolute;left:44784;top:27472;width:1575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" filled="f" stroked="f">
                  <v:textbox inset="0,0,0,0">
                    <w:txbxContent>
                      <w:p w14:paraId="1A625FCA" w14:textId="2DF4A3B4" w:rsidR="009B4937" w:rsidRDefault="00231889">
                        <w:pPr>
                          <w:spacing w:after="160" w:line="259" w:lineRule="auto"/>
                          <w:ind w:left="0" w:firstLine="0"/>
                        </w:pPr>
                        <w:r>
                          <w:rPr>
                            <w:sz w:val="18"/>
                          </w:rPr>
                          <w:t>Twice annual</w:t>
                        </w:r>
                        <w:r w:rsidR="00E36CF5">
                          <w:rPr>
                            <w:sz w:val="18"/>
                          </w:rPr>
                          <w:t>l</w:t>
                        </w:r>
                        <w:r>
                          <w:rPr>
                            <w:sz w:val="18"/>
                          </w:rPr>
                          <w:t xml:space="preserve">y, provide </w:t>
                        </w:r>
                      </w:p>
                    </w:txbxContent>
                  </v:textbox>
                </v:rect>
                <v:rect id="Rectangle 3511" o:spid="_x0000_s1473" style="position:absolute;left:54404;top:28768;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" filled="f" stroked="f">
                  <v:textbox inset="0,0,0,0">
                    <w:txbxContent>
                      <w:p w14:paraId="093879EC" w14:textId="1D38EAC3" w:rsidR="009B4937" w:rsidRDefault="009B4937">
                        <w:pPr>
                          <w:spacing w:after="160" w:line="259" w:lineRule="auto"/>
                          <w:ind w:left="0" w:firstLine="0"/>
                        </w:pPr>
                      </w:p>
                    </w:txbxContent>
                  </v:textbox>
                </v:rect>
                <v:rect id="Rectangle 3512" o:spid="_x0000_s1474" style="position:absolute;left:44461;top:28768;width:1546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KU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PrzehCcg508AAAD//wMAUEsBAi0AFAAGAAgAAAAhANvh9svuAAAAhQEAABMAAAAAAAAA&#10;AAAAAAAAAAAAAFtDb250ZW50X1R5cGVzXS54bWxQSwECLQAUAAYACAAAACEAWvQsW78AAAAVAQAA&#10;CwAAAAAAAAAAAAAAAAAfAQAAX3JlbHMvLnJlbHNQSwECLQAUAAYACAAAACEATzMilMYAAADdAAAA&#10;DwAAAAAAAAAAAAAAAAAHAgAAZHJzL2Rvd25yZXYueG1sUEsFBgAAAAADAAMAtwAAAPoCAAAAAA==&#10;" filled="f" stroked="f">
                  <v:textbox inset="0,0,0,0">
                    <w:txbxContent>
                      <w:p w14:paraId="56A875AA" w14:textId="77777777" w:rsidR="009B4937" w:rsidRDefault="009B4937">
                        <w:pPr>
                          <w:spacing w:after="160" w:line="259" w:lineRule="auto"/>
                          <w:ind w:left="0" w:firstLine="0"/>
                        </w:pPr>
                        <w:r>
                          <w:rPr>
                            <w:sz w:val="18"/>
                          </w:rPr>
                          <w:t xml:space="preserve">written exceptions, and </w:t>
                        </w:r>
                      </w:p>
                    </w:txbxContent>
                  </v:textbox>
                </v:rect>
                <v:rect id="Rectangle 3513" o:spid="_x0000_s1475" style="position:absolute;left:44461;top:30216;width:1749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4cP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AbzehCcg508AAAD//wMAUEsBAi0AFAAGAAgAAAAhANvh9svuAAAAhQEAABMAAAAAAAAA&#10;AAAAAAAAAAAAAFtDb250ZW50X1R5cGVzXS54bWxQSwECLQAUAAYACAAAACEAWvQsW78AAAAVAQAA&#10;CwAAAAAAAAAAAAAAAAAfAQAAX3JlbHMvLnJlbHNQSwECLQAUAAYACAAAACEAIH+HD8YAAADdAAAA&#10;DwAAAAAAAAAAAAAAAAAHAgAAZHJzL2Rvd25yZXYueG1sUEsFBgAAAAADAAMAtwAAAPoCAAAAAA==&#10;" filled="f" stroked="f">
                  <v:textbox inset="0,0,0,0">
                    <w:txbxContent>
                      <w:p w14:paraId="5C5CFF5F" w14:textId="77777777" w:rsidR="009B4937" w:rsidRDefault="009B4937">
                        <w:pPr>
                          <w:spacing w:after="160" w:line="259" w:lineRule="auto"/>
                          <w:ind w:left="0" w:firstLine="0"/>
                        </w:pPr>
                        <w:r>
                          <w:rPr>
                            <w:sz w:val="18"/>
                          </w:rPr>
                          <w:t xml:space="preserve">provide how results will be </w:t>
                        </w:r>
                      </w:p>
                    </w:txbxContent>
                  </v:textbox>
                </v:rect>
                <v:rect id="Rectangle 3514" o:spid="_x0000_s1476" style="position:absolute;left:44589;top:32019;width:161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" filled="f" stroked="f">
                  <v:textbox inset="0,0,0,0">
                    <w:txbxContent>
                      <w:p w14:paraId="6BE350AB" w14:textId="77777777" w:rsidR="009B4937" w:rsidRDefault="009B4937">
                        <w:pPr>
                          <w:spacing w:after="160" w:line="259" w:lineRule="auto"/>
                          <w:ind w:left="0" w:firstLine="0"/>
                        </w:pPr>
                        <w:r>
                          <w:rPr>
                            <w:sz w:val="18"/>
                          </w:rPr>
                          <w:t xml:space="preserve">incorporated in program </w:t>
                        </w:r>
                      </w:p>
                    </w:txbxContent>
                  </v:textbox>
                </v:rect>
                <v:rect id="Rectangle 3515" o:spid="_x0000_s1477" style="position:absolute;left:44494;top:33383;width:1610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" filled="f" stroked="f">
                  <v:textbox inset="0,0,0,0">
                    <w:txbxContent>
                      <w:p w14:paraId="6ABEB9A8" w14:textId="77777777" w:rsidR="009B4937" w:rsidRDefault="009B4937">
                        <w:pPr>
                          <w:spacing w:after="160" w:line="259" w:lineRule="auto"/>
                          <w:ind w:left="0" w:firstLine="0"/>
                        </w:pPr>
                        <w:r>
                          <w:rPr>
                            <w:sz w:val="18"/>
                          </w:rPr>
                          <w:t>planning and procedures</w:t>
                        </w:r>
                      </w:p>
                    </w:txbxContent>
                  </v:textbox>
                </v:rect>
                <v:rect id="Rectangle 3516" o:spid="_x0000_s1478" style="position:absolute;left:56614;top:34071;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" filled="f" stroked="f">
                  <v:textbox inset="0,0,0,0">
                    <w:txbxContent>
                      <w:p w14:paraId="45C022F2" w14:textId="77777777" w:rsidR="009B4937" w:rsidRDefault="009B4937">
                        <w:pPr>
                          <w:spacing w:after="160" w:line="259" w:lineRule="auto"/>
                          <w:ind w:left="0" w:firstLine="0"/>
                        </w:pPr>
                        <w:r>
                          <w:rPr>
                            <w:sz w:val="18"/>
                          </w:rPr>
                          <w:t xml:space="preserve"> </w:t>
                        </w:r>
                      </w:p>
                    </w:txbxContent>
                  </v:textbox>
                </v:rect>
                <v:shape id="Shape 3518" o:spid="_x0000_s1479" style="position:absolute;left:7;top:19240;width:15834;height:6629;visibility:visible;mso-wrap-style:square;v-text-anchor:top" coordsize="1583436,662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" path="m,662940r1583436,l1583436,,,,,662940xe" filled="f" strokecolor="#4f81bc" strokeweight="2.52pt">
                  <v:stroke miterlimit="66585f" joinstyle="miter"/>
                  <v:path arrowok="t" textboxrect="0,0,1583436,662940"/>
                </v:shape>
                <v:shape id="Picture 3520" o:spid="_x0000_s1480" type="#_x0000_t75" style="position:absolute;left:152;top:19812;width:15514;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">
                  <v:imagedata r:id="rId164" o:title=""/>
                </v:shape>
                <v:rect id="Rectangle 3521" o:spid="_x0000_s1481" style="position:absolute;left:978;top:19685;width:941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" filled="f" stroked="f">
                  <v:textbox inset="0,0,0,0">
                    <w:txbxContent>
                      <w:p w14:paraId="42214ED4" w14:textId="77777777" w:rsidR="009B4937" w:rsidRDefault="009B4937">
                        <w:pPr>
                          <w:spacing w:after="160" w:line="259" w:lineRule="auto"/>
                          <w:ind w:left="0" w:firstLine="0"/>
                        </w:pPr>
                        <w:r>
                          <w:rPr>
                            <w:sz w:val="18"/>
                          </w:rPr>
                          <w:t>Review Report</w:t>
                        </w:r>
                      </w:p>
                    </w:txbxContent>
                  </v:textbox>
                </v:rect>
                <v:rect id="Rectangle 3522" o:spid="_x0000_s1482" style="position:absolute;left:8064;top:19685;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" filled="f" stroked="f">
                  <v:textbox inset="0,0,0,0">
                    <w:txbxContent>
                      <w:p w14:paraId="4CF559DA" w14:textId="77777777" w:rsidR="009B4937" w:rsidRDefault="009B4937">
                        <w:pPr>
                          <w:spacing w:after="160" w:line="259" w:lineRule="auto"/>
                          <w:ind w:left="0" w:firstLine="0"/>
                        </w:pPr>
                        <w:r>
                          <w:rPr>
                            <w:sz w:val="18"/>
                          </w:rPr>
                          <w:t xml:space="preserve"> </w:t>
                        </w:r>
                      </w:p>
                    </w:txbxContent>
                  </v:textbox>
                </v:rect>
                <v:rect id="Rectangle 3523" o:spid="_x0000_s1483" style="position:absolute;left:8354;top:19685;width:80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02y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b9AbzfhCcgZy8AAAD//wMAUEsBAi0AFAAGAAgAAAAhANvh9svuAAAAhQEAABMAAAAAAAAA&#10;AAAAAAAAAAAAAFtDb250ZW50X1R5cGVzXS54bWxQSwECLQAUAAYACAAAACEAWvQsW78AAAAVAQAA&#10;CwAAAAAAAAAAAAAAAAAfAQAAX3JlbHMvLnJlbHNQSwECLQAUAAYACAAAACEA7hNNssYAAADdAAAA&#10;DwAAAAAAAAAAAAAAAAAHAgAAZHJzL2Rvd25yZXYueG1sUEsFBgAAAAADAAMAtwAAAPoCAAAAAA==&#10;" filled="f" stroked="f">
                  <v:textbox inset="0,0,0,0">
                    <w:txbxContent>
                      <w:p w14:paraId="354DFEAE" w14:textId="77777777" w:rsidR="009B4937" w:rsidRDefault="009B4937">
                        <w:pPr>
                          <w:spacing w:after="160" w:line="259" w:lineRule="auto"/>
                          <w:ind w:left="0" w:firstLine="0"/>
                        </w:pPr>
                        <w:r>
                          <w:rPr>
                            <w:sz w:val="18"/>
                          </w:rPr>
                          <w:t xml:space="preserve">and provide </w:t>
                        </w:r>
                      </w:p>
                    </w:txbxContent>
                  </v:textbox>
                </v:rect>
                <v:rect id="Rectangle 3524" o:spid="_x0000_s1484" style="position:absolute;left:978;top:21178;width:139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" filled="f" stroked="f">
                  <v:textbox inset="0,0,0,0">
                    <w:txbxContent>
                      <w:p w14:paraId="2F48D539" w14:textId="77777777" w:rsidR="009B4937" w:rsidRDefault="009B4937">
                        <w:pPr>
                          <w:spacing w:after="160" w:line="259" w:lineRule="auto"/>
                          <w:ind w:left="0" w:firstLine="0"/>
                        </w:pPr>
                        <w:r>
                          <w:rPr>
                            <w:sz w:val="18"/>
                          </w:rPr>
                          <w:t xml:space="preserve">written comments to </w:t>
                        </w:r>
                      </w:p>
                    </w:txbxContent>
                  </v:textbox>
                </v:rect>
                <v:rect id="Rectangle 3525" o:spid="_x0000_s1485" style="position:absolute;left:978;top:22687;width:141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" filled="f" stroked="f">
                  <v:textbox inset="0,0,0,0">
                    <w:txbxContent>
                      <w:p w14:paraId="700F9371" w14:textId="77777777" w:rsidR="009B4937" w:rsidRDefault="009B4937">
                        <w:pPr>
                          <w:spacing w:after="160" w:line="259" w:lineRule="auto"/>
                          <w:ind w:left="0" w:firstLine="0"/>
                        </w:pPr>
                        <w:r>
                          <w:rPr>
                            <w:sz w:val="18"/>
                          </w:rPr>
                          <w:t>Evaluation Consultant</w:t>
                        </w:r>
                      </w:p>
                    </w:txbxContent>
                  </v:textbox>
                </v:rect>
                <v:rect id="Rectangle 3526" o:spid="_x0000_s1486" style="position:absolute;left:11661;top:22687;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4q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pzO4vQlPQK6vAAAA//8DAFBLAQItABQABgAIAAAAIQDb4fbL7gAAAIUBAAATAAAAAAAA&#10;AAAAAAAAAAAAAABbQ29udGVudF9UeXBlc10ueG1sUEsBAi0AFAAGAAgAAAAhAFr0LFu/AAAAFQEA&#10;AAsAAAAAAAAAAAAAAAAAHwEAAF9yZWxzLy5yZWxzUEsBAi0AFAAGAAgAAAAhAP5k7irHAAAA3QAA&#10;AA8AAAAAAAAAAAAAAAAABwIAAGRycy9kb3ducmV2LnhtbFBLBQYAAAAAAwADALcAAAD7AgAAAAA=&#10;" filled="f" stroked="f">
                  <v:textbox inset="0,0,0,0">
                    <w:txbxContent>
                      <w:p w14:paraId="0CF2E73B" w14:textId="77777777" w:rsidR="009B4937" w:rsidRDefault="009B4937">
                        <w:pPr>
                          <w:spacing w:after="160" w:line="259" w:lineRule="auto"/>
                          <w:ind w:left="0" w:firstLine="0"/>
                        </w:pPr>
                        <w:r>
                          <w:rPr>
                            <w:sz w:val="18"/>
                          </w:rPr>
                          <w:t xml:space="preserve"> </w:t>
                        </w:r>
                      </w:p>
                    </w:txbxContent>
                  </v:textbox>
                </v:rect>
                <v:shape id="Shape 3527" o:spid="_x0000_s1487" style="position:absolute;left:15994;top:9541;width:6050;height:2918;visibility:visible;mso-wrap-style:square;v-text-anchor:top" coordsize="605028,291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" path="m589407,r15621,34798l112004,257204r15631,34642l,286765,80645,187706r15671,34730l589407,xe" fillcolor="#4f6128" stroked="f" strokeweight="0">
                  <v:stroke miterlimit="83231f" joinstyle="miter"/>
                  <v:path arrowok="t" textboxrect="0,0,605028,291846"/>
                </v:shape>
                <v:shape id="Shape 3528" o:spid="_x0000_s1488" style="position:absolute;left:38302;top:9700;width:5727;height:762;visibility:visible;mso-wrap-style:square;v-text-anchor:top" coordsize="57277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" path="m75057,r900,31760l572389,17272r381,12700l76317,44460r899,31740l,40259,75057,xe" fillcolor="black" stroked="f" strokeweight="0">
                  <v:stroke miterlimit="83231f" joinstyle="miter"/>
                  <v:path arrowok="t" textboxrect="0,0,572770,76200"/>
                </v:shape>
                <v:shape id="Shape 3530" o:spid="_x0000_s1489" style="position:absolute;left:160;top:33383;width:16002;height:8168;visibility:visible;mso-wrap-style:square;v-text-anchor:top" coordsize="1600200,816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" path="m,816864r1600200,l1600200,,,,,816864xe" filled="f" strokecolor="#4f81bc" strokeweight="2.52pt">
                  <v:stroke miterlimit="66585f" joinstyle="miter"/>
                  <v:path arrowok="t" textboxrect="0,0,1600200,816864"/>
                </v:shape>
                <v:shape id="Picture 3532" o:spid="_x0000_s1490" type="#_x0000_t75" style="position:absolute;left:320;top:33954;width:15682;height:70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">
                  <v:imagedata r:id="rId165" o:title=""/>
                </v:shape>
                <v:rect id="Rectangle 3533" o:spid="_x0000_s1491" style="position:absolute;left:2289;top:33858;width:159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" filled="f" stroked="f">
                  <v:textbox inset="0,0,0,0">
                    <w:txbxContent>
                      <w:p w14:paraId="7AC47434" w14:textId="77777777" w:rsidR="009B4937" w:rsidRDefault="009B4937">
                        <w:pPr>
                          <w:spacing w:after="160" w:line="259" w:lineRule="auto"/>
                          <w:ind w:left="0" w:firstLine="0"/>
                        </w:pPr>
                        <w:r>
                          <w:rPr>
                            <w:sz w:val="18"/>
                          </w:rPr>
                          <w:t xml:space="preserve">EEB Executive Secretary </w:t>
                        </w:r>
                      </w:p>
                    </w:txbxContent>
                  </v:textbox>
                </v:rect>
                <v:rect id="Rectangle 3534" o:spid="_x0000_s1492" style="position:absolute;left:3385;top:35153;width:64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" filled="f" stroked="f">
                  <v:textbox inset="0,0,0,0">
                    <w:txbxContent>
                      <w:p w14:paraId="01A61D44" w14:textId="77777777" w:rsidR="009B4937" w:rsidRDefault="009B4937">
                        <w:pPr>
                          <w:spacing w:after="160" w:line="259" w:lineRule="auto"/>
                          <w:ind w:left="0" w:firstLine="0"/>
                        </w:pPr>
                        <w:r>
                          <w:rPr>
                            <w:sz w:val="18"/>
                          </w:rPr>
                          <w:t>Maintains</w:t>
                        </w:r>
                      </w:p>
                    </w:txbxContent>
                  </v:textbox>
                </v:rect>
                <v:rect id="Rectangle 3535" o:spid="_x0000_s1493" style="position:absolute;left:8232;top:35153;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aA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hCP7ehCcg5y8AAAD//wMAUEsBAi0AFAAGAAgAAAAhANvh9svuAAAAhQEAABMAAAAAAAAA&#10;AAAAAAAAAAAAAFtDb250ZW50X1R5cGVzXS54bWxQSwECLQAUAAYACAAAACEAWvQsW78AAAAVAQAA&#10;CwAAAAAAAAAAAAAAAAAfAQAAX3JlbHMvLnJlbHNQSwECLQAUAAYACAAAACEAi2/mgMYAAADdAAAA&#10;DwAAAAAAAAAAAAAAAAAHAgAAZHJzL2Rvd25yZXYueG1sUEsFBgAAAAADAAMAtwAAAPoCAAAAAA==&#10;" filled="f" stroked="f">
                  <v:textbox inset="0,0,0,0">
                    <w:txbxContent>
                      <w:p w14:paraId="6962F745" w14:textId="77777777" w:rsidR="009B4937" w:rsidRDefault="009B4937">
                        <w:pPr>
                          <w:spacing w:after="160" w:line="259" w:lineRule="auto"/>
                          <w:ind w:left="0" w:firstLine="0"/>
                        </w:pPr>
                        <w:r>
                          <w:rPr>
                            <w:sz w:val="18"/>
                          </w:rPr>
                          <w:t xml:space="preserve"> </w:t>
                        </w:r>
                      </w:p>
                    </w:txbxContent>
                  </v:textbox>
                </v:rect>
                <v:rect id="Rectangle 3536" o:spid="_x0000_s1494" style="position:absolute;left:8521;top:35153;width:6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" filled="f" stroked="f">
                  <v:textbox inset="0,0,0,0">
                    <w:txbxContent>
                      <w:p w14:paraId="009EFD59" w14:textId="77777777" w:rsidR="009B4937" w:rsidRDefault="009B4937">
                        <w:pPr>
                          <w:spacing w:after="160" w:line="259" w:lineRule="auto"/>
                          <w:ind w:left="0" w:firstLine="0"/>
                        </w:pPr>
                        <w:r>
                          <w:rPr>
                            <w:sz w:val="18"/>
                          </w:rPr>
                          <w:t xml:space="preserve">as Public </w:t>
                        </w:r>
                      </w:p>
                    </w:txbxContent>
                  </v:textbox>
                </v:rect>
                <v:rect id="Rectangle 3537" o:spid="_x0000_s1495" style="position:absolute;left:2426;top:36449;width:1562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" filled="f" stroked="f">
                  <v:textbox inset="0,0,0,0">
                    <w:txbxContent>
                      <w:p w14:paraId="7069CE52" w14:textId="77777777" w:rsidR="009B4937" w:rsidRDefault="009B4937">
                        <w:pPr>
                          <w:spacing w:after="160" w:line="259" w:lineRule="auto"/>
                          <w:ind w:left="0" w:firstLine="0"/>
                        </w:pPr>
                        <w:r>
                          <w:rPr>
                            <w:sz w:val="18"/>
                          </w:rPr>
                          <w:t xml:space="preserve">Document and Posts to </w:t>
                        </w:r>
                      </w:p>
                    </w:txbxContent>
                  </v:textbox>
                </v:rect>
                <v:rect id="Rectangle 3538" o:spid="_x0000_s1496" style="position:absolute;left:4559;top:37744;width:954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" filled="f" stroked="f">
                  <v:textbox inset="0,0,0,0">
                    <w:txbxContent>
                      <w:p w14:paraId="4347C8B7" w14:textId="77777777" w:rsidR="009B4937" w:rsidRDefault="009B4937">
                        <w:pPr>
                          <w:spacing w:after="160" w:line="259" w:lineRule="auto"/>
                          <w:ind w:left="0" w:firstLine="0"/>
                        </w:pPr>
                        <w:r>
                          <w:rPr>
                            <w:sz w:val="18"/>
                          </w:rPr>
                          <w:t>Board Website</w:t>
                        </w:r>
                      </w:p>
                    </w:txbxContent>
                  </v:textbox>
                </v:rect>
                <v:rect id="Rectangle 3539" o:spid="_x0000_s1497" style="position:absolute;left:11752;top:3774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14:paraId="7C173D7C" w14:textId="77777777" w:rsidR="009B4937" w:rsidRDefault="009B4937">
                        <w:pPr>
                          <w:spacing w:after="160" w:line="259" w:lineRule="auto"/>
                          <w:ind w:left="0" w:firstLine="0"/>
                        </w:pPr>
                        <w:r>
                          <w:rPr>
                            <w:sz w:val="18"/>
                          </w:rPr>
                          <w:t xml:space="preserve"> </w:t>
                        </w:r>
                      </w:p>
                    </w:txbxContent>
                  </v:textbox>
                </v:rect>
                <v:rect id="Rectangle 3540" o:spid="_x0000_s1498" style="position:absolute;left:1146;top:39034;width:420;height:1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14:paraId="3ED5D058" w14:textId="77777777" w:rsidR="009B4937" w:rsidRDefault="009B4937">
                        <w:pPr>
                          <w:spacing w:after="160" w:line="259" w:lineRule="auto"/>
                          <w:ind w:left="0" w:firstLine="0"/>
                        </w:pPr>
                        <w:r>
                          <w:t xml:space="preserve"> </w:t>
                        </w:r>
                      </w:p>
                    </w:txbxContent>
                  </v:textbox>
                </v:rect>
                <v:shape id="Shape 3541" o:spid="_x0000_s1499" style="position:absolute;left:16162;top:36911;width:5809;height:1143;visibility:visible;mso-wrap-style:square;v-text-anchor:top" coordsize="580898,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" path="m115062,r-508,38090l580898,44069r-381,38100l114046,76190r-508,38110l,55626,115062,xe" fillcolor="#4f6128" stroked="f" strokeweight="0">
                  <v:stroke miterlimit="83231f" joinstyle="miter"/>
                  <v:path arrowok="t" textboxrect="0,0,580898,114300"/>
                </v:shape>
                <v:shape id="Shape 32640" o:spid="_x0000_s1500"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" path="m,l1598676,r,458724l,458724,,e" stroked="f" strokeweight="0">
                  <v:stroke miterlimit="83231f" joinstyle="miter"/>
                  <v:path arrowok="t" textboxrect="0,0,1598676,458724"/>
                </v:shape>
                <v:shape id="Shape 3543" o:spid="_x0000_s1501" style="position:absolute;left:21968;top:21297;width:15987;height:4588;visibility:visible;mso-wrap-style:square;v-text-anchor:top" coordsize="1598676,458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" path="m,458724r1598676,l1598676,,,,,458724xe" filled="f" strokecolor="#9bba58" strokeweight="2.52pt">
                  <v:stroke miterlimit="66585f" joinstyle="miter"/>
                  <v:path arrowok="t" textboxrect="0,0,1598676,458724"/>
                </v:shape>
                <v:shape id="Picture 3545" o:spid="_x0000_s1502" type="#_x0000_t75" style="position:absolute;left:22113;top:21869;width:15666;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">
                  <v:imagedata r:id="rId99" o:title=""/>
                </v:shape>
                <v:rect id="Rectangle 3546" o:spid="_x0000_s1503" style="position:absolute;left:22942;top:21773;width:1321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uK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8ZwfxOegEx/AQAA//8DAFBLAQItABQABgAIAAAAIQDb4fbL7gAAAIUBAAATAAAAAAAA&#10;AAAAAAAAAAAAAABbQ29udGVudF9UeXBlc10ueG1sUEsBAi0AFAAGAAgAAAAhAFr0LFu/AAAAFQEA&#10;AAsAAAAAAAAAAAAAAAAAHwEAAF9yZWxzLy5yZWxzUEsBAi0AFAAGAAgAAAAhACO7C4rHAAAA3QAA&#10;AA8AAAAAAAAAAAAAAAAABwIAAGRycy9kb3ducmV2LnhtbFBLBQYAAAAAAwADALcAAAD7AgAAAAA=&#10;" filled="f" stroked="f">
                  <v:textbox inset="0,0,0,0">
                    <w:txbxContent>
                      <w:p w14:paraId="3261809F" w14:textId="77777777" w:rsidR="009B4937" w:rsidRDefault="009B4937">
                        <w:pPr>
                          <w:spacing w:after="160" w:line="259" w:lineRule="auto"/>
                          <w:ind w:left="0" w:firstLine="0"/>
                        </w:pPr>
                        <w:r>
                          <w:rPr>
                            <w:sz w:val="18"/>
                          </w:rPr>
                          <w:t xml:space="preserve">Finalize Report with </w:t>
                        </w:r>
                      </w:p>
                    </w:txbxContent>
                  </v:textbox>
                </v:rect>
                <v:rect id="Rectangle 3547" o:spid="_x0000_s1504" style="position:absolute;left:22942;top:23190;width:720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64R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MIa/N+EJyPkDAAD//wMAUEsBAi0AFAAGAAgAAAAhANvh9svuAAAAhQEAABMAAAAAAAAA&#10;AAAAAAAAAAAAAFtDb250ZW50X1R5cGVzXS54bWxQSwECLQAUAAYACAAAACEAWvQsW78AAAAVAQAA&#10;CwAAAAAAAAAAAAAAAAAfAQAAX3JlbHMvLnJlbHNQSwECLQAUAAYACAAAACEATPeuEcYAAADdAAAA&#10;DwAAAAAAAAAAAAAAAAAHAgAAZHJzL2Rvd25yZXYueG1sUEsFBgAAAAADAAMAtwAAAPoCAAAAAA==&#10;" filled="f" stroked="f">
                  <v:textbox inset="0,0,0,0">
                    <w:txbxContent>
                      <w:p w14:paraId="71243648" w14:textId="77777777" w:rsidR="009B4937" w:rsidRDefault="009B4937">
                        <w:pPr>
                          <w:spacing w:after="160" w:line="259" w:lineRule="auto"/>
                          <w:ind w:left="0" w:firstLine="0"/>
                        </w:pPr>
                        <w:r>
                          <w:rPr>
                            <w:sz w:val="18"/>
                          </w:rPr>
                          <w:t>Contractor.</w:t>
                        </w:r>
                      </w:p>
                    </w:txbxContent>
                  </v:textbox>
                </v:rect>
                <v:rect id="Rectangle 3548" o:spid="_x0000_s1505" style="position:absolute;left:28367;top:23190;width:38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" filled="f" stroked="f">
                  <v:textbox inset="0,0,0,0">
                    <w:txbxContent>
                      <w:p w14:paraId="53FF1AA7" w14:textId="77777777" w:rsidR="009B4937" w:rsidRDefault="009B4937">
                        <w:pPr>
                          <w:spacing w:after="160" w:line="259" w:lineRule="auto"/>
                          <w:ind w:left="0" w:firstLine="0"/>
                        </w:pPr>
                        <w:r>
                          <w:rPr>
                            <w:sz w:val="18"/>
                          </w:rPr>
                          <w:t xml:space="preserve"> </w:t>
                        </w:r>
                      </w:p>
                    </w:txbxContent>
                  </v:textbox>
                </v:rect>
                <v:shape id="Shape 32641" o:spid="_x0000_s1506"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" path="m,l1598676,r,1039368l,1039368,,e" stroked="f" strokeweight="0">
                  <v:stroke miterlimit="83231f" joinstyle="miter"/>
                  <v:path arrowok="t" textboxrect="0,0,1598676,1039368"/>
                </v:shape>
                <v:shape id="Shape 3550" o:spid="_x0000_s1507" style="position:absolute;left:7;top:7216;width:15987;height:10393;visibility:visible;mso-wrap-style:square;v-text-anchor:top" coordsize="1598676,1039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" path="m,1039368r1598676,l1598676,,,,,1039368xe" filled="f" strokecolor="#4f81bc" strokeweight="2.52pt">
                  <v:stroke miterlimit="66585f" joinstyle="miter"/>
                  <v:path arrowok="t" textboxrect="0,0,1598676,1039368"/>
                </v:shape>
                <v:shape id="Picture 3552" o:spid="_x0000_s1508" type="#_x0000_t75" style="position:absolute;left:152;top:7787;width:15682;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">
                  <v:imagedata r:id="rId163" o:title=""/>
                </v:shape>
                <v:rect id="Rectangle 3553" o:spid="_x0000_s1509" style="position:absolute;left:2121;top:7687;width:1635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" filled="f" stroked="f">
                  <v:textbox inset="0,0,0,0">
                    <w:txbxContent>
                      <w:p w14:paraId="4572447A" w14:textId="77777777" w:rsidR="009B4937" w:rsidRDefault="009B4937">
                        <w:pPr>
                          <w:spacing w:after="160" w:line="259" w:lineRule="auto"/>
                          <w:ind w:left="0" w:firstLine="0"/>
                        </w:pPr>
                        <w:r>
                          <w:rPr>
                            <w:sz w:val="18"/>
                          </w:rPr>
                          <w:t xml:space="preserve">EEB Executive Secretary  </w:t>
                        </w:r>
                      </w:p>
                    </w:txbxContent>
                  </v:textbox>
                </v:rect>
                <v:rect id="Rectangle 3554" o:spid="_x0000_s1510" style="position:absolute;left:993;top:8982;width:83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a7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JG/w/yY8ATm9AQAA//8DAFBLAQItABQABgAIAAAAIQDb4fbL7gAAAIUBAAATAAAAAAAA&#10;AAAAAAAAAAAAAABbQ29udGVudF9UeXBlc10ueG1sUEsBAi0AFAAGAAgAAAAhAFr0LFu/AAAAFQEA&#10;AAsAAAAAAAAAAAAAAAAAHwEAAF9yZWxzLy5yZWxzUEsBAi0AFAAGAAgAAAAhADn8prvHAAAA3QAA&#10;AA8AAAAAAAAAAAAAAAAABwIAAGRycy9kb3ducmV2LnhtbFBLBQYAAAAAAwADALcAAAD7AgAAAAA=&#10;" filled="f" stroked="f">
                  <v:textbox inset="0,0,0,0">
                    <w:txbxContent>
                      <w:p w14:paraId="34E662B8" w14:textId="77777777" w:rsidR="009B4937" w:rsidRDefault="009B4937">
                        <w:pPr>
                          <w:spacing w:after="160" w:line="259" w:lineRule="auto"/>
                          <w:ind w:left="0" w:firstLine="0"/>
                        </w:pPr>
                        <w:r>
                          <w:rPr>
                            <w:sz w:val="18"/>
                          </w:rPr>
                          <w:t>Posts Report</w:t>
                        </w:r>
                      </w:p>
                    </w:txbxContent>
                  </v:textbox>
                </v:rect>
                <v:rect id="Rectangle 3555" o:spid="_x0000_s1511" style="position:absolute;left:7272;top:898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" filled="f" stroked="f">
                  <v:textbox inset="0,0,0,0">
                    <w:txbxContent>
                      <w:p w14:paraId="370CAE62" w14:textId="77777777" w:rsidR="009B4937" w:rsidRDefault="009B4937">
                        <w:pPr>
                          <w:spacing w:after="160" w:line="259" w:lineRule="auto"/>
                          <w:ind w:left="0" w:firstLine="0"/>
                        </w:pPr>
                        <w:r>
                          <w:rPr>
                            <w:sz w:val="18"/>
                          </w:rPr>
                          <w:t xml:space="preserve"> </w:t>
                        </w:r>
                      </w:p>
                    </w:txbxContent>
                  </v:textbox>
                </v:rect>
                <v:rect id="Rectangle 3556" o:spid="_x0000_s1512" style="position:absolute;left:7561;top:8982;width:1026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" filled="f" stroked="f">
                  <v:textbox inset="0,0,0,0">
                    <w:txbxContent>
                      <w:p w14:paraId="71AB660C" w14:textId="77777777" w:rsidR="009B4937" w:rsidRDefault="009B4937">
                        <w:pPr>
                          <w:spacing w:after="160" w:line="259" w:lineRule="auto"/>
                          <w:ind w:left="0" w:firstLine="0"/>
                        </w:pPr>
                        <w:r>
                          <w:rPr>
                            <w:sz w:val="18"/>
                          </w:rPr>
                          <w:t xml:space="preserve">to EEB Website </w:t>
                        </w:r>
                      </w:p>
                    </w:txbxContent>
                  </v:textbox>
                </v:rect>
                <v:rect id="Rectangle 3557" o:spid="_x0000_s1513" style="position:absolute;left:1588;top:10278;width:1739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jjM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8mr/D3JjwBufwFAAD//wMAUEsBAi0AFAAGAAgAAAAhANvh9svuAAAAhQEAABMAAAAAAAAA&#10;AAAAAAAAAAAAAFtDb250ZW50X1R5cGVzXS54bWxQSwECLQAUAAYACAAAACEAWvQsW78AAAAVAQAA&#10;CwAAAAAAAAAAAAAAAAAfAQAAX3JlbHMvLnJlbHNQSwECLQAUAAYACAAAACEAyS44zMYAAADdAAAA&#10;DwAAAAAAAAAAAAAAAAAHAgAAZHJzL2Rvd25yZXYueG1sUEsFBgAAAAADAAMAtwAAAPoCAAAAAA==&#10;" filled="f" stroked="f">
                  <v:textbox inset="0,0,0,0">
                    <w:txbxContent>
                      <w:p w14:paraId="05389D3C" w14:textId="77777777" w:rsidR="009B4937" w:rsidRDefault="009B4937">
                        <w:pPr>
                          <w:spacing w:after="160" w:line="259" w:lineRule="auto"/>
                          <w:ind w:left="0" w:firstLine="0"/>
                        </w:pPr>
                        <w:r>
                          <w:rPr>
                            <w:sz w:val="18"/>
                          </w:rPr>
                          <w:t xml:space="preserve">and Provides it for Written </w:t>
                        </w:r>
                      </w:p>
                    </w:txbxContent>
                  </v:textbox>
                </v:rect>
                <v:rect id="Rectangle 3558" o:spid="_x0000_s1514" style="position:absolute;left:2715;top:11573;width:143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" filled="f" stroked="f">
                  <v:textbox inset="0,0,0,0">
                    <w:txbxContent>
                      <w:p w14:paraId="3549E232" w14:textId="77777777" w:rsidR="009B4937" w:rsidRDefault="009B4937">
                        <w:pPr>
                          <w:spacing w:after="160" w:line="259" w:lineRule="auto"/>
                          <w:ind w:left="0" w:firstLine="0"/>
                        </w:pPr>
                        <w:r>
                          <w:rPr>
                            <w:sz w:val="18"/>
                          </w:rPr>
                          <w:t xml:space="preserve">Comment to all Other </w:t>
                        </w:r>
                      </w:p>
                    </w:txbxContent>
                  </v:textbox>
                </v:rect>
                <v:rect id="Rectangle 3559" o:spid="_x0000_s1515" style="position:absolute;left:1313;top:12869;width:1777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" filled="f" stroked="f">
                  <v:textbox inset="0,0,0,0">
                    <w:txbxContent>
                      <w:p w14:paraId="736C6F6D" w14:textId="77777777" w:rsidR="009B4937" w:rsidRDefault="009B4937">
                        <w:pPr>
                          <w:spacing w:after="160" w:line="259" w:lineRule="auto"/>
                          <w:ind w:left="0" w:firstLine="0"/>
                        </w:pPr>
                        <w:r>
                          <w:rPr>
                            <w:sz w:val="18"/>
                          </w:rPr>
                          <w:t>Persons who are Interested</w:t>
                        </w:r>
                      </w:p>
                    </w:txbxContent>
                  </v:textbox>
                </v:rect>
                <v:rect id="Rectangle 3560" o:spid="_x0000_s1516" style="position:absolute;left:14678;top:12869;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" filled="f" stroked="f">
                  <v:textbox inset="0,0,0,0">
                    <w:txbxContent>
                      <w:p w14:paraId="4CC72665" w14:textId="77777777" w:rsidR="009B4937" w:rsidRDefault="009B4937">
                        <w:pPr>
                          <w:spacing w:after="160" w:line="259" w:lineRule="auto"/>
                          <w:ind w:left="0" w:firstLine="0"/>
                        </w:pPr>
                        <w:r>
                          <w:rPr>
                            <w:sz w:val="18"/>
                          </w:rPr>
                          <w:t xml:space="preserve"> </w:t>
                        </w:r>
                      </w:p>
                    </w:txbxContent>
                  </v:textbox>
                </v:rect>
                <v:rect id="Rectangle 3561" o:spid="_x0000_s1517" style="position:absolute;left:3218;top:14164;width:13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" filled="f" stroked="f">
                  <v:textbox inset="0,0,0,0">
                    <w:txbxContent>
                      <w:p w14:paraId="44B439DD" w14:textId="77777777" w:rsidR="009B4937" w:rsidRDefault="009B4937">
                        <w:pPr>
                          <w:spacing w:after="160" w:line="259" w:lineRule="auto"/>
                          <w:ind w:left="0" w:firstLine="0"/>
                        </w:pPr>
                        <w:r>
                          <w:rPr>
                            <w:sz w:val="18"/>
                          </w:rPr>
                          <w:t xml:space="preserve">Maintains as Public </w:t>
                        </w:r>
                      </w:p>
                    </w:txbxContent>
                  </v:textbox>
                </v:rect>
                <v:rect id="Rectangle 3562" o:spid="_x0000_s1518" style="position:absolute;left:5443;top:15459;width:674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VHp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eZ1O4vQlPQK6vAAAA//8DAFBLAQItABQABgAIAAAAIQDb4fbL7gAAAIUBAAATAAAAAAAA&#10;AAAAAAAAAAAAAABbQ29udGVudF9UeXBlc10ueG1sUEsBAi0AFAAGAAgAAAAhAFr0LFu/AAAAFQEA&#10;AAsAAAAAAAAAAAAAAAAAHwEAAF9yZWxzLy5yZWxzUEsBAi0AFAAGAAgAAAAhABc1UenHAAAA3QAA&#10;AA8AAAAAAAAAAAAAAAAABwIAAGRycy9kb3ducmV2LnhtbFBLBQYAAAAAAwADALcAAAD7AgAAAAA=&#10;" filled="f" stroked="f">
                  <v:textbox inset="0,0,0,0">
                    <w:txbxContent>
                      <w:p w14:paraId="53F3D8C1" w14:textId="77777777" w:rsidR="009B4937" w:rsidRDefault="009B4937">
                        <w:pPr>
                          <w:spacing w:after="160" w:line="259" w:lineRule="auto"/>
                          <w:ind w:left="0" w:firstLine="0"/>
                        </w:pPr>
                        <w:r>
                          <w:rPr>
                            <w:sz w:val="18"/>
                          </w:rPr>
                          <w:t>Document</w:t>
                        </w:r>
                      </w:p>
                    </w:txbxContent>
                  </v:textbox>
                </v:rect>
                <v:rect id="Rectangle 3563" o:spid="_x0000_s1519" style="position:absolute;left:10533;top:1545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" filled="f" stroked="f">
                  <v:textbox inset="0,0,0,0">
                    <w:txbxContent>
                      <w:p w14:paraId="45B3A95F" w14:textId="77777777" w:rsidR="009B4937" w:rsidRDefault="009B4937">
                        <w:pPr>
                          <w:spacing w:after="160" w:line="259" w:lineRule="auto"/>
                          <w:ind w:left="0" w:firstLine="0"/>
                        </w:pPr>
                        <w:r>
                          <w:rPr>
                            <w:sz w:val="18"/>
                          </w:rPr>
                          <w:t xml:space="preserve"> </w:t>
                        </w:r>
                      </w:p>
                    </w:txbxContent>
                  </v:textbox>
                </v:rect>
                <v:rect id="Rectangle 3564" o:spid="_x0000_s1520" style="position:absolute;left:978;top:16750;width:421;height:1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" filled="f" stroked="f">
                  <v:textbox inset="0,0,0,0">
                    <w:txbxContent>
                      <w:p w14:paraId="7034C468" w14:textId="77777777" w:rsidR="009B4937" w:rsidRDefault="009B4937">
                        <w:pPr>
                          <w:spacing w:after="160" w:line="259" w:lineRule="auto"/>
                          <w:ind w:left="0" w:firstLine="0"/>
                        </w:pPr>
                        <w:r>
                          <w:t xml:space="preserve"> </w:t>
                        </w:r>
                      </w:p>
                    </w:txbxContent>
                  </v:textbox>
                </v:rect>
                <v:shape id="Shape 3565" o:spid="_x0000_s1521" style="position:absolute;left:15834;top:9678;width:6189;height:11909;visibility:visible;mso-wrap-style:square;v-text-anchor:top" coordsize="618871,1190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" path="m607568,r11303,5842l40610,1126152r28224,14562l,1190879r1143,-85090l29303,1120318,607568,xe" fillcolor="black" stroked="f" strokeweight="0">
                  <v:stroke miterlimit="83231f" joinstyle="miter"/>
                  <v:path arrowok="t" textboxrect="0,0,618871,1190879"/>
                </v:shape>
                <v:shape id="Shape 3566" o:spid="_x0000_s1522"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" path="m,l1615440,r,481330l1546606,550164,,550164,,xe" fillcolor="#ebf0de" stroked="f" strokeweight="0">
                  <v:stroke miterlimit="83231f" joinstyle="miter"/>
                  <v:path arrowok="t" textboxrect="0,0,1615440,550164"/>
                </v:shape>
                <v:shape id="Shape 3567" o:spid="_x0000_s1523" style="position:absolute;left:37434;top:11785;width:688;height:688;visibility:visible;mso-wrap-style:square;v-text-anchor:top" coordsize="68834,6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" path="m68834,l,68834,13843,13843,68834,xe" fillcolor="#bcc2b1" stroked="f" strokeweight="0">
                  <v:stroke miterlimit="83231f" joinstyle="miter"/>
                  <v:path arrowok="t" textboxrect="0,0,68834,68834"/>
                </v:shape>
                <v:shape id="Shape 3568" o:spid="_x0000_s1524" style="position:absolute;left:21968;top:6972;width:16154;height:5501;visibility:visible;mso-wrap-style:square;v-text-anchor:top" coordsize="1615440,550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" path="m1546606,550164r13843,-54991l1615440,481330r-68834,68834l,550164,,,1615440,r,481330e" filled="f" strokecolor="#4f6128" strokeweight="3pt">
                  <v:path arrowok="t" textboxrect="0,0,1615440,550164"/>
                </v:shape>
                <v:shape id="Picture 3570" o:spid="_x0000_s1525" type="#_x0000_t75" style="position:absolute;left:22158;top:7574;width:15759;height:3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">
                  <v:imagedata r:id="rId166" o:title=""/>
                </v:shape>
                <v:rect id="Rectangle 3571" o:spid="_x0000_s1526" style="position:absolute;left:22348;top:7977;width:524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" filled="f" stroked="f">
                  <v:textbox inset="0,0,0,0">
                    <w:txbxContent>
                      <w:p w14:paraId="788D6BA3" w14:textId="77777777" w:rsidR="009B4937" w:rsidRDefault="009B4937">
                        <w:pPr>
                          <w:spacing w:after="160" w:line="259" w:lineRule="auto"/>
                          <w:ind w:left="0" w:firstLine="0"/>
                        </w:pPr>
                        <w:r>
                          <w:rPr>
                            <w:sz w:val="18"/>
                          </w:rPr>
                          <w:t xml:space="preserve">Provide </w:t>
                        </w:r>
                      </w:p>
                    </w:txbxContent>
                  </v:textbox>
                </v:rect>
                <v:rect id="Rectangle 3572" o:spid="_x0000_s1527" style="position:absolute;left:26295;top:7977;width:134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" filled="f" stroked="f">
                  <v:textbox inset="0,0,0,0">
                    <w:txbxContent>
                      <w:p w14:paraId="6B868432" w14:textId="77777777" w:rsidR="009B4937" w:rsidRDefault="009B4937">
                        <w:pPr>
                          <w:spacing w:after="160" w:line="259" w:lineRule="auto"/>
                          <w:ind w:left="0" w:firstLine="0"/>
                        </w:pPr>
                        <w:r>
                          <w:rPr>
                            <w:sz w:val="18"/>
                          </w:rPr>
                          <w:t xml:space="preserve">Review Draft Report </w:t>
                        </w:r>
                      </w:p>
                    </w:txbxContent>
                  </v:textbox>
                </v:rect>
                <v:rect id="Rectangle 3573" o:spid="_x0000_s1528" style="position:absolute;left:22348;top:9409;width:861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GKvxwAAAN0AAAAPAAAAZHJzL2Rvd25yZXYueG1sRI9Pa8JA&#10;FMTvgt9heYI33Vhp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P2gYq/HAAAA3QAA&#10;AA8AAAAAAAAAAAAAAAAABwIAAGRycy9kb3ducmV2LnhtbFBLBQYAAAAAAwADALcAAAD7AgAAAAA=&#10;" filled="f" stroked="f">
                  <v:textbox inset="0,0,0,0">
                    <w:txbxContent>
                      <w:p w14:paraId="3443F29E" w14:textId="77777777" w:rsidR="009B4937" w:rsidRDefault="009B4937">
                        <w:pPr>
                          <w:spacing w:after="160" w:line="259" w:lineRule="auto"/>
                          <w:ind w:left="0" w:firstLine="0"/>
                        </w:pPr>
                        <w:r>
                          <w:rPr>
                            <w:sz w:val="18"/>
                          </w:rPr>
                          <w:t>for Comment</w:t>
                        </w:r>
                      </w:p>
                    </w:txbxContent>
                  </v:textbox>
                </v:rect>
                <v:rect id="Rectangle 3574" o:spid="_x0000_s1529" style="position:absolute;left:28825;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frb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wPIC/N+EJyPkDAAD//wMAUEsBAi0AFAAGAAgAAAAhANvh9svuAAAAhQEAABMAAAAAAAAA&#10;AAAAAAAAAAAAAFtDb250ZW50X1R5cGVzXS54bWxQSwECLQAUAAYACAAAACEAWvQsW78AAAAVAQAA&#10;CwAAAAAAAAAAAAAAAAAfAQAAX3JlbHMvLnJlbHNQSwECLQAUAAYACAAAACEAckn628YAAADdAAAA&#10;DwAAAAAAAAAAAAAAAAAHAgAAZHJzL2Rvd25yZXYueG1sUEsFBgAAAAADAAMAtwAAAPoCAAAAAA==&#10;" filled="f" stroked="f">
                  <v:textbox inset="0,0,0,0">
                    <w:txbxContent>
                      <w:p w14:paraId="23C42A35" w14:textId="77777777" w:rsidR="009B4937" w:rsidRDefault="009B4937">
                        <w:pPr>
                          <w:spacing w:after="160" w:line="259" w:lineRule="auto"/>
                          <w:ind w:left="0" w:firstLine="0"/>
                        </w:pPr>
                        <w:r>
                          <w:rPr>
                            <w:sz w:val="18"/>
                          </w:rPr>
                          <w:t xml:space="preserve"> </w:t>
                        </w:r>
                      </w:p>
                    </w:txbxContent>
                  </v:textbox>
                </v:rect>
                <v:rect id="Rectangle 3575" o:spid="_x0000_s1530" style="position:absolute;left:29099;top:9409;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" filled="f" stroked="f">
                  <v:textbox inset="0,0,0,0">
                    <w:txbxContent>
                      <w:p w14:paraId="40AB3E3C" w14:textId="77777777" w:rsidR="009B4937" w:rsidRDefault="009B4937">
                        <w:pPr>
                          <w:spacing w:after="160" w:line="259" w:lineRule="auto"/>
                          <w:ind w:left="0" w:firstLine="0"/>
                        </w:pPr>
                        <w:r>
                          <w:rPr>
                            <w:sz w:val="18"/>
                          </w:rPr>
                          <w:t xml:space="preserve"> </w:t>
                        </w:r>
                      </w:p>
                    </w:txbxContent>
                  </v:textbox>
                </v:rect>
                <v:shape id="Shape 32642" o:spid="_x0000_s1531"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" path="m,l2374392,r,580644l,580644,,e" stroked="f" strokeweight="0">
                  <v:stroke miterlimit="83231f" joinstyle="miter"/>
                  <v:path arrowok="t" textboxrect="0,0,2374392,580644"/>
                </v:shape>
                <v:shape id="Shape 3577" o:spid="_x0000_s1532" style="position:absolute;left:22014;top:43258;width:23744;height:5807;visibility:visible;mso-wrap-style:square;v-text-anchor:top" coordsize="2374392,580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" path="m,580644r2374392,l2374392,,,,,580644xe" filled="f" strokecolor="#9bba58" strokeweight="2.52pt">
                  <v:stroke miterlimit="66585f" joinstyle="miter"/>
                  <v:path arrowok="t" textboxrect="0,0,2374392,580644"/>
                </v:shape>
                <v:shape id="Picture 3579" o:spid="_x0000_s1533" type="#_x0000_t75" style="position:absolute;left:22158;top:43586;width:23424;height:5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">
                  <v:imagedata r:id="rId167" o:title=""/>
                </v:shape>
                <v:rect id="Rectangle 3580" o:spid="_x0000_s1534" style="position:absolute;left:23079;top:43492;width:21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" filled="f" stroked="f">
                  <v:textbox inset="0,0,0,0">
                    <w:txbxContent>
                      <w:p w14:paraId="2471B0D0" w14:textId="77777777" w:rsidR="009B4937" w:rsidRDefault="009B4937">
                        <w:pPr>
                          <w:spacing w:after="160" w:line="259" w:lineRule="auto"/>
                          <w:ind w:left="0" w:firstLine="0"/>
                        </w:pPr>
                        <w:r>
                          <w:rPr>
                            <w:sz w:val="18"/>
                          </w:rPr>
                          <w:t>Schedule the public presentation</w:t>
                        </w:r>
                      </w:p>
                    </w:txbxContent>
                  </v:textbox>
                </v:rect>
                <v:rect id="Rectangle 3581" o:spid="_x0000_s1535" style="position:absolute;left:39175;top:43492;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" filled="f" stroked="f">
                  <v:textbox inset="0,0,0,0">
                    <w:txbxContent>
                      <w:p w14:paraId="5B98C9CB" w14:textId="77777777" w:rsidR="009B4937" w:rsidRDefault="009B4937">
                        <w:pPr>
                          <w:spacing w:after="160" w:line="259" w:lineRule="auto"/>
                          <w:ind w:left="0" w:firstLine="0"/>
                        </w:pPr>
                        <w:r>
                          <w:rPr>
                            <w:sz w:val="18"/>
                          </w:rPr>
                          <w:t xml:space="preserve"> </w:t>
                        </w:r>
                      </w:p>
                    </w:txbxContent>
                  </v:textbox>
                </v:rect>
                <v:rect id="Rectangle 3582" o:spid="_x0000_s1536" style="position:absolute;left:39465;top:43492;width:821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bcT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H3HfXi8CU9ATu4AAAD//wMAUEsBAi0AFAAGAAgAAAAhANvh9svuAAAAhQEAABMAAAAAAAAA&#10;AAAAAAAAAAAAAFtDb250ZW50X1R5cGVzXS54bWxQSwECLQAUAAYACAAAACEAWvQsW78AAAAVAQAA&#10;CwAAAAAAAAAAAAAAAAAfAQAAX3JlbHMvLnJlbHNQSwECLQAUAAYACAAAACEApzm3E8YAAADdAAAA&#10;DwAAAAAAAAAAAAAAAAAHAgAAZHJzL2Rvd25yZXYueG1sUEsFBgAAAAADAAMAtwAAAPoCAAAAAA==&#10;" filled="f" stroked="f">
                  <v:textbox inset="0,0,0,0">
                    <w:txbxContent>
                      <w:p w14:paraId="1443505E" w14:textId="77777777" w:rsidR="009B4937" w:rsidRDefault="009B4937">
                        <w:pPr>
                          <w:spacing w:after="160" w:line="259" w:lineRule="auto"/>
                          <w:ind w:left="0" w:firstLine="0"/>
                        </w:pPr>
                        <w:r>
                          <w:rPr>
                            <w:sz w:val="18"/>
                          </w:rPr>
                          <w:t xml:space="preserve">or Technical </w:t>
                        </w:r>
                      </w:p>
                    </w:txbxContent>
                  </v:textbox>
                </v:rect>
                <v:rect id="Rectangle 3583" o:spid="_x0000_s1537" style="position:absolute;left:23079;top:44788;width:5266;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" filled="f" stroked="f">
                  <v:textbox inset="0,0,0,0">
                    <w:txbxContent>
                      <w:p w14:paraId="378E8D15" w14:textId="77777777" w:rsidR="009B4937" w:rsidRDefault="009B4937">
                        <w:pPr>
                          <w:spacing w:after="160" w:line="259" w:lineRule="auto"/>
                          <w:ind w:left="0" w:firstLine="0"/>
                        </w:pPr>
                        <w:r>
                          <w:rPr>
                            <w:sz w:val="18"/>
                          </w:rPr>
                          <w:t>Meeting</w:t>
                        </w:r>
                      </w:p>
                    </w:txbxContent>
                  </v:textbox>
                </v:rect>
                <v:rect id="Rectangle 3584" o:spid="_x0000_s1538" style="position:absolute;left:27042;top:44788;width:2287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" filled="f" stroked="f">
                  <v:textbox inset="0,0,0,0">
                    <w:txbxContent>
                      <w:p w14:paraId="60ED9855" w14:textId="77777777" w:rsidR="009B4937" w:rsidRDefault="009B4937">
                        <w:pPr>
                          <w:spacing w:after="160" w:line="259" w:lineRule="auto"/>
                          <w:ind w:left="0" w:firstLine="0"/>
                        </w:pPr>
                        <w:r>
                          <w:rPr>
                            <w:sz w:val="18"/>
                          </w:rPr>
                          <w:t xml:space="preserve">. Review and approve presentation </w:t>
                        </w:r>
                      </w:p>
                    </w:txbxContent>
                  </v:textbox>
                </v:rect>
                <v:rect id="Rectangle 3585" o:spid="_x0000_s1539" style="position:absolute;left:23079;top:46083;width:6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" filled="f" stroked="f">
                  <v:textbox inset="0,0,0,0">
                    <w:txbxContent>
                      <w:p w14:paraId="2CEC29F7" w14:textId="77777777" w:rsidR="009B4937" w:rsidRDefault="009B4937">
                        <w:pPr>
                          <w:spacing w:after="160" w:line="259" w:lineRule="auto"/>
                          <w:ind w:left="0" w:firstLine="0"/>
                        </w:pPr>
                        <w:r>
                          <w:rPr>
                            <w:sz w:val="18"/>
                          </w:rPr>
                          <w:t>materials.</w:t>
                        </w:r>
                      </w:p>
                    </w:txbxContent>
                  </v:textbox>
                </v:rect>
                <v:rect id="Rectangle 3586" o:spid="_x0000_s1540" style="position:absolute;left:28002;top:46083;width:38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" filled="f" stroked="f">
                  <v:textbox inset="0,0,0,0">
                    <w:txbxContent>
                      <w:p w14:paraId="155E1F27" w14:textId="77777777" w:rsidR="009B4937" w:rsidRDefault="009B4937">
                        <w:pPr>
                          <w:spacing w:after="160" w:line="259" w:lineRule="auto"/>
                          <w:ind w:left="0" w:firstLine="0"/>
                        </w:pPr>
                        <w:r>
                          <w:rPr>
                            <w:sz w:val="18"/>
                          </w:rPr>
                          <w:t xml:space="preserve"> </w:t>
                        </w:r>
                      </w:p>
                    </w:txbxContent>
                  </v:textbox>
                </v:rect>
                <v:rect id="Rectangle 3587" o:spid="_x0000_s1541" style="position:absolute;left:28291;top:46083;width:1976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hSLxwAAAN0AAAAPAAAAZHJzL2Rvd25yZXYueG1sRI9Pa8JA&#10;FMTvBb/D8gRvdaPS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LdOFIvHAAAA3QAA&#10;AA8AAAAAAAAAAAAAAAAABwIAAGRycy9kb3ducmV2LnhtbFBLBQYAAAAAAwADALcAAAD7AgAAAAA=&#10;" filled="f" stroked="f">
                  <v:textbox inset="0,0,0,0">
                    <w:txbxContent>
                      <w:p w14:paraId="15A0E960" w14:textId="77777777" w:rsidR="009B4937" w:rsidRDefault="009B4937">
                        <w:pPr>
                          <w:spacing w:after="160" w:line="259" w:lineRule="auto"/>
                          <w:ind w:left="0" w:firstLine="0"/>
                        </w:pPr>
                        <w:r>
                          <w:rPr>
                            <w:sz w:val="18"/>
                          </w:rPr>
                          <w:t xml:space="preserve">Goal to be conducted within 2 </w:t>
                        </w:r>
                      </w:p>
                    </w:txbxContent>
                  </v:textbox>
                </v:rect>
                <v:rect id="Rectangle 3588" o:spid="_x0000_s1542" style="position:absolute;left:23079;top:47378;width:149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" filled="f" stroked="f">
                  <v:textbox inset="0,0,0,0">
                    <w:txbxContent>
                      <w:p w14:paraId="1A0F60A9" w14:textId="77777777" w:rsidR="009B4937" w:rsidRDefault="009B4937">
                        <w:pPr>
                          <w:spacing w:after="160" w:line="259" w:lineRule="auto"/>
                          <w:ind w:left="0" w:firstLine="0"/>
                        </w:pPr>
                        <w:r>
                          <w:rPr>
                            <w:sz w:val="18"/>
                          </w:rPr>
                          <w:t>months of Final Report</w:t>
                        </w:r>
                      </w:p>
                    </w:txbxContent>
                  </v:textbox>
                </v:rect>
                <v:rect id="Rectangle 3589" o:spid="_x0000_s1543" style="position:absolute;left:34314;top:47378;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" filled="f" stroked="f">
                  <v:textbox inset="0,0,0,0">
                    <w:txbxContent>
                      <w:p w14:paraId="0DA3C160" w14:textId="77777777" w:rsidR="009B4937" w:rsidRDefault="009B4937">
                        <w:pPr>
                          <w:spacing w:after="160" w:line="259" w:lineRule="auto"/>
                          <w:ind w:left="0" w:firstLine="0"/>
                        </w:pPr>
                        <w:r>
                          <w:rPr>
                            <w:sz w:val="18"/>
                          </w:rPr>
                          <w:t xml:space="preserve"> </w:t>
                        </w:r>
                      </w:p>
                    </w:txbxContent>
                  </v:textbox>
                </v:rect>
                <v:shape id="Shape 3591" o:spid="_x0000_s1544" style="position:absolute;left:43853;top:6972;width:15986;height:5166;visibility:visible;mso-wrap-style:square;v-text-anchor:top" coordsize="1598676,516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" path="m,516636r1598676,l1598676,,,,,516636xe" filled="f" strokecolor="#c0504d" strokeweight="2.52pt">
                  <v:stroke miterlimit="66585f" joinstyle="miter"/>
                  <v:path arrowok="t" textboxrect="0,0,1598676,516636"/>
                </v:shape>
                <v:shape id="Picture 3593" o:spid="_x0000_s1545" type="#_x0000_t75" style="position:absolute;left:43997;top:7543;width:15682;height:40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">
                  <v:imagedata r:id="rId132" o:title=""/>
                </v:shape>
                <v:rect id="Rectangle 3594" o:spid="_x0000_s1546" style="position:absolute;left:44829;top:7443;width:1277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Rwh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A2eb8ITkPMHAAAA//8DAFBLAQItABQABgAIAAAAIQDb4fbL7gAAAIUBAAATAAAAAAAA&#10;AAAAAAAAAAAAAABbQ29udGVudF9UeXBlc10ueG1sUEsBAi0AFAAGAAgAAAAhAFr0LFu/AAAAFQEA&#10;AAsAAAAAAAAAAAAAAAAAHwEAAF9yZWxzLy5yZWxzUEsBAi0AFAAGAAgAAAAhAMJFHCHHAAAA3QAA&#10;AA8AAAAAAAAAAAAAAAAABwIAAGRycy9kb3ducmV2LnhtbFBLBQYAAAAAAwADALcAAAD7AgAAAAA=&#10;" filled="f" stroked="f">
                  <v:textbox inset="0,0,0,0">
                    <w:txbxContent>
                      <w:p w14:paraId="14BA848F" w14:textId="77777777" w:rsidR="009B4937" w:rsidRDefault="009B4937">
                        <w:pPr>
                          <w:spacing w:after="160" w:line="259" w:lineRule="auto"/>
                          <w:ind w:left="0" w:firstLine="0"/>
                        </w:pPr>
                        <w:r>
                          <w:rPr>
                            <w:sz w:val="18"/>
                          </w:rPr>
                          <w:t xml:space="preserve">Review and submit </w:t>
                        </w:r>
                      </w:p>
                    </w:txbxContent>
                  </v:textbox>
                </v:rect>
                <v:rect id="Rectangle 3595" o:spid="_x0000_s1547" style="position:absolute;left:44829;top:8739;width:162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" filled="f" stroked="f">
                  <v:textbox inset="0,0,0,0">
                    <w:txbxContent>
                      <w:p w14:paraId="7D7146B7" w14:textId="77777777" w:rsidR="009B4937" w:rsidRDefault="009B4937">
                        <w:pPr>
                          <w:spacing w:after="160" w:line="259" w:lineRule="auto"/>
                          <w:ind w:left="0" w:firstLine="0"/>
                        </w:pPr>
                        <w:r>
                          <w:rPr>
                            <w:sz w:val="18"/>
                          </w:rPr>
                          <w:t xml:space="preserve">comments to Evaluation </w:t>
                        </w:r>
                      </w:p>
                    </w:txbxContent>
                  </v:textbox>
                </v:rect>
                <v:rect id="Rectangle 3596" o:spid="_x0000_s1548" style="position:absolute;left:44829;top:10034;width:701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" filled="f" stroked="f">
                  <v:textbox inset="0,0,0,0">
                    <w:txbxContent>
                      <w:p w14:paraId="4FC1913D" w14:textId="77777777" w:rsidR="009B4937" w:rsidRDefault="009B4937">
                        <w:pPr>
                          <w:spacing w:after="160" w:line="259" w:lineRule="auto"/>
                          <w:ind w:left="0" w:firstLine="0"/>
                        </w:pPr>
                        <w:r>
                          <w:rPr>
                            <w:sz w:val="18"/>
                          </w:rPr>
                          <w:t>Consultant</w:t>
                        </w:r>
                      </w:p>
                    </w:txbxContent>
                  </v:textbox>
                </v:rect>
                <v:rect id="Rectangle 3597" o:spid="_x0000_s1549" style="position:absolute;left:50106;top:10034;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" filled="f" stroked="f">
                  <v:textbox inset="0,0,0,0">
                    <w:txbxContent>
                      <w:p w14:paraId="6A22438D" w14:textId="77777777" w:rsidR="009B4937" w:rsidRDefault="009B4937">
                        <w:pPr>
                          <w:spacing w:after="160" w:line="259" w:lineRule="auto"/>
                          <w:ind w:left="0" w:firstLine="0"/>
                        </w:pPr>
                        <w:r>
                          <w:rPr>
                            <w:sz w:val="18"/>
                          </w:rPr>
                          <w:t xml:space="preserve"> </w:t>
                        </w:r>
                      </w:p>
                    </w:txbxContent>
                  </v:textbox>
                </v:rect>
                <v:shape id="Shape 32643" o:spid="_x0000_s1550"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" path="m,l1598676,r,571500l,571500,,e" stroked="f" strokeweight="0">
                  <v:stroke miterlimit="83231f" joinstyle="miter"/>
                  <v:path arrowok="t" textboxrect="0,0,1598676,571500"/>
                </v:shape>
                <v:shape id="Shape 3599" o:spid="_x0000_s1551" style="position:absolute;left:22136;top:13997;width:15986;height:5715;visibility:visible;mso-wrap-style:square;v-text-anchor:top" coordsize="1598676,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" path="m,571500r1598676,l1598676,,,,,571500xe" filled="f" strokecolor="#9bba58" strokeweight="2.52pt">
                  <v:stroke miterlimit="66585f" joinstyle="miter"/>
                  <v:path arrowok="t" textboxrect="0,0,1598676,571500"/>
                </v:shape>
                <v:shape id="Picture 3601" o:spid="_x0000_s1552" type="#_x0000_t75" style="position:absolute;left:22296;top:14569;width:15666;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">
                  <v:imagedata r:id="rId90" o:title=""/>
                </v:shape>
                <v:rect id="Rectangle 3602" o:spid="_x0000_s1553" style="position:absolute;left:23597;top:14454;width:920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" filled="f" stroked="f">
                  <v:textbox inset="0,0,0,0">
                    <w:txbxContent>
                      <w:p w14:paraId="22E3D500" w14:textId="77777777" w:rsidR="009B4937" w:rsidRDefault="009B4937">
                        <w:pPr>
                          <w:spacing w:after="160" w:line="259" w:lineRule="auto"/>
                          <w:ind w:left="0" w:firstLine="0"/>
                        </w:pPr>
                        <w:r>
                          <w:rPr>
                            <w:sz w:val="18"/>
                          </w:rPr>
                          <w:t>Receive writte</w:t>
                        </w:r>
                      </w:p>
                    </w:txbxContent>
                  </v:textbox>
                </v:rect>
                <v:rect id="Rectangle 3603" o:spid="_x0000_s1554" style="position:absolute;left:30516;top:14454;width:8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" filled="f" stroked="f">
                  <v:textbox inset="0,0,0,0">
                    <w:txbxContent>
                      <w:p w14:paraId="55A51BAA" w14:textId="77777777" w:rsidR="009B4937" w:rsidRDefault="009B4937">
                        <w:pPr>
                          <w:spacing w:after="160" w:line="259" w:lineRule="auto"/>
                          <w:ind w:left="0" w:firstLine="0"/>
                        </w:pPr>
                        <w:r>
                          <w:rPr>
                            <w:sz w:val="18"/>
                          </w:rPr>
                          <w:t xml:space="preserve">n comments </w:t>
                        </w:r>
                      </w:p>
                    </w:txbxContent>
                  </v:textbox>
                </v:rect>
                <v:rect id="Rectangle 3604" o:spid="_x0000_s1555" style="position:absolute;left:24329;top:15947;width:1579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ujaxwAAAN0AAAAPAAAAZHJzL2Rvd25yZXYueG1sRI9Ba8JA&#10;FITvBf/D8oTe6kZbgq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PFq6NrHAAAA3QAA&#10;AA8AAAAAAAAAAAAAAAAABwIAAGRycy9kb3ducmV2LnhtbFBLBQYAAAAAAwADALcAAAD7AgAAAAA=&#10;" filled="f" stroked="f">
                  <v:textbox inset="0,0,0,0">
                    <w:txbxContent>
                      <w:p w14:paraId="714395A1" w14:textId="77777777" w:rsidR="009B4937" w:rsidRDefault="009B4937">
                        <w:pPr>
                          <w:spacing w:after="160" w:line="259" w:lineRule="auto"/>
                          <w:ind w:left="0" w:firstLine="0"/>
                        </w:pPr>
                        <w:r>
                          <w:rPr>
                            <w:sz w:val="18"/>
                          </w:rPr>
                          <w:t xml:space="preserve">and oversee changes to </w:t>
                        </w:r>
                      </w:p>
                    </w:txbxContent>
                  </v:textbox>
                </v:rect>
                <v:rect id="Rectangle 3605" o:spid="_x0000_s1556" style="position:absolute;left:25198;top:17444;width:1310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" filled="f" stroked="f">
                  <v:textbox inset="0,0,0,0">
                    <w:txbxContent>
                      <w:p w14:paraId="78583656" w14:textId="77777777" w:rsidR="009B4937" w:rsidRDefault="009B4937">
                        <w:pPr>
                          <w:spacing w:after="160" w:line="259" w:lineRule="auto"/>
                          <w:ind w:left="0" w:firstLine="0"/>
                        </w:pPr>
                        <w:r>
                          <w:rPr>
                            <w:sz w:val="18"/>
                          </w:rPr>
                          <w:t>Review Draft Report</w:t>
                        </w:r>
                      </w:p>
                    </w:txbxContent>
                  </v:textbox>
                </v:rect>
                <v:rect id="Rectangle 3606" o:spid="_x0000_s1557" style="position:absolute;left:35060;top:17134;width:507;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" filled="f" stroked="f">
                  <v:textbox inset="0,0,0,0">
                    <w:txbxContent>
                      <w:p w14:paraId="33BF13EC" w14:textId="77777777" w:rsidR="009B4937" w:rsidRDefault="009B4937">
                        <w:pPr>
                          <w:spacing w:after="160" w:line="259" w:lineRule="auto"/>
                          <w:ind w:left="0" w:firstLine="0"/>
                        </w:pPr>
                        <w:r>
                          <w:rPr>
                            <w:rFonts w:ascii="Times New Roman" w:eastAsia="Times New Roman" w:hAnsi="Times New Roman" w:cs="Times New Roman"/>
                            <w:sz w:val="24"/>
                          </w:rPr>
                          <w:t xml:space="preserve"> </w:t>
                        </w:r>
                      </w:p>
                    </w:txbxContent>
                  </v:textbox>
                </v:rect>
                <v:shape id="Shape 3608" o:spid="_x0000_s1558" style="position:absolute;left:20886;top:49994;width:18227;height:10089;visibility:visible;mso-wrap-style:square;v-text-anchor:top" coordsize="1822704,100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" path="m,1008888r1822704,l1822704,,,,,1008888xe" filled="f" strokecolor="#9bba58" strokeweight="2.52pt">
                  <v:stroke miterlimit="66585f" joinstyle="miter"/>
                  <v:path arrowok="t" textboxrect="0,0,1822704,1008888"/>
                </v:shape>
                <v:shape id="Picture 3610" o:spid="_x0000_s1559" type="#_x0000_t75" style="position:absolute;left:21046;top:50322;width:17892;height:94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">
                  <v:imagedata r:id="rId168" o:title=""/>
                </v:shape>
                <v:rect id="Rectangle 3611" o:spid="_x0000_s1560" style="position:absolute;left:21967;top:50228;width:2157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" filled="f" stroked="f">
                  <v:textbox inset="0,0,0,0">
                    <w:txbxContent>
                      <w:p w14:paraId="0059DC0C" w14:textId="77777777" w:rsidR="009B4937" w:rsidRDefault="009B4937">
                        <w:pPr>
                          <w:spacing w:after="160" w:line="259" w:lineRule="auto"/>
                          <w:ind w:left="0" w:firstLine="0"/>
                        </w:pPr>
                        <w:r>
                          <w:rPr>
                            <w:sz w:val="18"/>
                          </w:rPr>
                          <w:t xml:space="preserve">Three weeks after PA comments </w:t>
                        </w:r>
                      </w:p>
                    </w:txbxContent>
                  </v:textbox>
                </v:rect>
                <v:rect id="Rectangle 3612" o:spid="_x0000_s1561" style="position:absolute;left:21967;top:51524;width:2229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" filled="f" stroked="f">
                  <v:textbox inset="0,0,0,0">
                    <w:txbxContent>
                      <w:p w14:paraId="588F7F0D" w14:textId="77777777" w:rsidR="009B4937" w:rsidRDefault="009B4937">
                        <w:pPr>
                          <w:spacing w:after="160" w:line="259" w:lineRule="auto"/>
                          <w:ind w:left="0" w:firstLine="0"/>
                        </w:pPr>
                        <w:r>
                          <w:rPr>
                            <w:sz w:val="18"/>
                          </w:rPr>
                          <w:t xml:space="preserve">received, provide response to EEB </w:t>
                        </w:r>
                      </w:p>
                    </w:txbxContent>
                  </v:textbox>
                </v:rect>
                <v:rect id="Rectangle 3613" o:spid="_x0000_s1562" style="position:absolute;left:21967;top:52956;width:144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" filled="f" stroked="f">
                  <v:textbox inset="0,0,0,0">
                    <w:txbxContent>
                      <w:p w14:paraId="5F7EDB45" w14:textId="77777777" w:rsidR="009B4937" w:rsidRDefault="009B4937">
                        <w:pPr>
                          <w:spacing w:after="160" w:line="259" w:lineRule="auto"/>
                          <w:ind w:left="0" w:firstLine="0"/>
                        </w:pPr>
                        <w:r>
                          <w:rPr>
                            <w:sz w:val="18"/>
                          </w:rPr>
                          <w:t>Evaluation Committee</w:t>
                        </w:r>
                      </w:p>
                    </w:txbxContent>
                  </v:textbox>
                </v:rect>
                <v:rect id="Rectangle 3614" o:spid="_x0000_s1563" style="position:absolute;left:32835;top:52956;width:111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34HxwAAAN0AAAAPAAAAZHJzL2Rvd25yZXYueG1sRI9Ba8JA&#10;FITvBf/D8gq91Y21SI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HSzfgfHAAAA3QAA&#10;AA8AAAAAAAAAAAAAAAAABwIAAGRycy9kb3ducmV2LnhtbFBLBQYAAAAAAwADALcAAAD7AgAAAAA=&#10;" filled="f" stroked="f">
                  <v:textbox inset="0,0,0,0">
                    <w:txbxContent>
                      <w:p w14:paraId="6F016B0A" w14:textId="06241BBD" w:rsidR="009B4937" w:rsidRDefault="009B4937">
                        <w:pPr>
                          <w:spacing w:after="160" w:line="259" w:lineRule="auto"/>
                          <w:ind w:left="0" w:firstLine="0"/>
                        </w:pPr>
                        <w:r>
                          <w:rPr>
                            <w:sz w:val="18"/>
                          </w:rPr>
                          <w:t>.</w:t>
                        </w:r>
                        <w:del w:id="543" w:author="Lisa Skumatz" w:date="2021-06-07T06:40:00Z">
                          <w:r w:rsidDel="00DA3B4F">
                            <w:rPr>
                              <w:sz w:val="18"/>
                            </w:rPr>
                            <w:delText xml:space="preserve"> .</w:delText>
                          </w:r>
                        </w:del>
                      </w:p>
                    </w:txbxContent>
                  </v:textbox>
                </v:rect>
                <v:rect id="Rectangle 3615" o:spid="_x0000_s1564" style="position:absolute;left:33674;top:52956;width:38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" filled="f" stroked="f">
                  <v:textbox inset="0,0,0,0">
                    <w:txbxContent>
                      <w:p w14:paraId="1E8F731E" w14:textId="77777777" w:rsidR="009B4937" w:rsidRDefault="009B4937">
                        <w:pPr>
                          <w:spacing w:after="160" w:line="259" w:lineRule="auto"/>
                          <w:ind w:left="0" w:firstLine="0"/>
                        </w:pPr>
                        <w:r>
                          <w:rPr>
                            <w:sz w:val="18"/>
                          </w:rPr>
                          <w:t xml:space="preserve"> </w:t>
                        </w:r>
                      </w:p>
                    </w:txbxContent>
                  </v:textbox>
                </v:rect>
                <v:shape id="Shape 3616" o:spid="_x0000_s1565" style="position:absolute;left:38098;top:29235;width:5247;height:3002;visibility:visible;mso-wrap-style:square;v-text-anchor:top" coordsize="524637,300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" path="m6350,l461382,257273r15630,-27657l524637,300228r-85090,-4318l455141,268316,,11176,6350,xe" fillcolor="black" stroked="f" strokeweight="0">
                  <v:stroke miterlimit="83231f" joinstyle="miter"/>
                  <v:path arrowok="t" textboxrect="0,0,524637,300228"/>
                </v:shape>
                <v:shape id="Shape 3617" o:spid="_x0000_s1566" style="position:absolute;left:40035;top:38136;width:10229;height:12708;visibility:visible;mso-wrap-style:square;v-text-anchor:top" coordsize="1022858,127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" path="m1012952,r9906,7874l52721,1215318r24749,19884l,1270762r18034,-83312l42795,1207343,1012952,xe" fillcolor="black" stroked="f" strokeweight="0">
                  <v:stroke miterlimit="83231f" joinstyle="miter"/>
                  <v:path arrowok="t" textboxrect="0,0,1022858,1270762"/>
                </v:shape>
                <w10:anchorlock/>
              </v:group>
            </w:pict>
          </mc:Fallback>
        </mc:AlternateContent>
      </w:r>
    </w:p>
    <w:bookmarkEnd w:id="539"/>
    <w:p w14:paraId="707C3CDC" w14:textId="77777777" w:rsidR="00210F29" w:rsidRDefault="00C13714">
      <w:pPr>
        <w:spacing w:after="307" w:line="259" w:lineRule="auto"/>
        <w:ind w:left="0" w:firstLine="0"/>
      </w:pPr>
      <w:r>
        <w:rPr>
          <w:sz w:val="22"/>
        </w:rPr>
        <w:t xml:space="preserve"> </w:t>
      </w:r>
      <w:r>
        <w:rPr>
          <w:sz w:val="28"/>
        </w:rPr>
        <w:t xml:space="preserve"> </w:t>
      </w:r>
    </w:p>
    <w:p w14:paraId="6937B669" w14:textId="77777777" w:rsidR="00210F29" w:rsidRDefault="00C13714">
      <w:pPr>
        <w:pStyle w:val="Heading2"/>
        <w:ind w:left="458" w:hanging="473"/>
      </w:pPr>
      <w:bookmarkStart w:id="544" w:name="_Toc71518856"/>
      <w:r>
        <w:rPr>
          <w:sz w:val="28"/>
        </w:rPr>
        <w:t>R</w:t>
      </w:r>
      <w:r>
        <w:t xml:space="preserve">EGIONAL </w:t>
      </w:r>
      <w:r w:rsidRPr="00633A43">
        <w:rPr>
          <w:sz w:val="28"/>
        </w:rPr>
        <w:t>S</w:t>
      </w:r>
      <w:r w:rsidRPr="00633A43">
        <w:t>TUDIES</w:t>
      </w:r>
      <w:bookmarkEnd w:id="544"/>
      <w:r>
        <w:rPr>
          <w:sz w:val="28"/>
        </w:rPr>
        <w:t xml:space="preserve"> </w:t>
      </w:r>
    </w:p>
    <w:p w14:paraId="195DC8F7" w14:textId="550A70FB" w:rsidR="00210F29" w:rsidRDefault="00C13714">
      <w:pPr>
        <w:ind w:left="-5" w:right="2"/>
      </w:pPr>
      <w:r>
        <w:t xml:space="preserve">The EEB Evaluation Committee may delegate the Evaluation Administrator to represent the EEB Evaluation Committee in all regional evaluation studies, either with </w:t>
      </w:r>
      <w:ins w:id="545" w:author="Lisa Skumatz" w:date="2021-06-05T00:29:00Z">
        <w:r w:rsidR="00E84489">
          <w:t>Northeast Energy Efficiency Partnership (</w:t>
        </w:r>
      </w:ins>
      <w:commentRangeStart w:id="546"/>
      <w:commentRangeStart w:id="547"/>
      <w:r w:rsidR="00AC6238" w:rsidRPr="00172E6F">
        <w:rPr>
          <w:color w:val="000000" w:themeColor="text1"/>
        </w:rPr>
        <w:t>NEEP</w:t>
      </w:r>
      <w:commentRangeEnd w:id="546"/>
      <w:r w:rsidR="00172E6F">
        <w:rPr>
          <w:rStyle w:val="CommentReference"/>
        </w:rPr>
        <w:commentReference w:id="546"/>
      </w:r>
      <w:commentRangeEnd w:id="547"/>
      <w:r w:rsidR="00E84489">
        <w:rPr>
          <w:rStyle w:val="CommentReference"/>
        </w:rPr>
        <w:commentReference w:id="547"/>
      </w:r>
      <w:ins w:id="548" w:author="Lisa Skumatz" w:date="2021-06-05T00:29:00Z">
        <w:r w:rsidR="00E84489">
          <w:rPr>
            <w:color w:val="000000" w:themeColor="text1"/>
          </w:rPr>
          <w:t>)</w:t>
        </w:r>
      </w:ins>
      <w:r w:rsidRPr="00172E6F">
        <w:rPr>
          <w:color w:val="000000" w:themeColor="text1"/>
        </w:rPr>
        <w:t xml:space="preserve"> </w:t>
      </w:r>
      <w:r>
        <w:t xml:space="preserve">or with individual Companies and groups of Companies from outside of Connecticut. The EEB Evaluation Administrator will then assume the leadership role for the EEB in all discussions and negotiations among the regional parties involving these evaluation or research studies and bring any substantive issues before the Evaluation Committee.   No other entity will hold itself out as representing Connecticut’s interests in selecting, reviewing or managing evaluation studies. </w:t>
      </w:r>
      <w:commentRangeStart w:id="549"/>
      <w:commentRangeStart w:id="550"/>
      <w:r>
        <w:t xml:space="preserve">To the extent applicable and for all regional studies, the EEB Evaluation Administrator and the Program Administrators shall exercise </w:t>
      </w:r>
      <w:r w:rsidRPr="00157FB3">
        <w:t xml:space="preserve">responsibilities in an equivalent fashion as those identified in this document for Evaluation or Research studies as applicable.  </w:t>
      </w:r>
      <w:r w:rsidR="00A937F3" w:rsidRPr="00157FB3">
        <w:t xml:space="preserve">  </w:t>
      </w:r>
      <w:commentRangeEnd w:id="549"/>
      <w:r w:rsidR="00BA44BA" w:rsidRPr="00157FB3">
        <w:rPr>
          <w:rStyle w:val="CommentReference"/>
        </w:rPr>
        <w:commentReference w:id="549"/>
      </w:r>
      <w:commentRangeEnd w:id="550"/>
      <w:r w:rsidR="001F3E29" w:rsidRPr="00157FB3">
        <w:rPr>
          <w:rStyle w:val="CommentReference"/>
        </w:rPr>
        <w:commentReference w:id="550"/>
      </w:r>
      <w:r w:rsidR="00A937F3" w:rsidRPr="00E84489">
        <w:rPr>
          <w:rPrChange w:id="551" w:author="Lisa Skumatz" w:date="2021-06-05T00:29:00Z">
            <w:rPr>
              <w:highlight w:val="yellow"/>
            </w:rPr>
          </w:rPrChange>
        </w:rPr>
        <w:t>This does not restrict multi-state utilities from participating in the non-CT portions of these projects in manners consistent with Roadmaps or other governing documents from those other states.</w:t>
      </w:r>
    </w:p>
    <w:p w14:paraId="3DF37802" w14:textId="221AC98E" w:rsidR="00210F29" w:rsidRDefault="00C13714">
      <w:pPr>
        <w:spacing w:after="0" w:line="259" w:lineRule="auto"/>
        <w:ind w:left="0" w:firstLine="0"/>
      </w:pPr>
      <w:r>
        <w:t xml:space="preserve"> </w:t>
      </w:r>
      <w:r>
        <w:tab/>
        <w:t xml:space="preserve"> </w:t>
      </w:r>
    </w:p>
    <w:p w14:paraId="404FBB1F" w14:textId="77777777" w:rsidR="00210F29" w:rsidRDefault="00C13714">
      <w:pPr>
        <w:pStyle w:val="Heading1"/>
        <w:ind w:left="-5"/>
      </w:pPr>
      <w:bookmarkStart w:id="552" w:name="_Toc71518857"/>
      <w:r>
        <w:rPr>
          <w:sz w:val="32"/>
        </w:rPr>
        <w:t>C</w:t>
      </w:r>
      <w:r>
        <w:t xml:space="preserve">OMMUNICATIONS </w:t>
      </w:r>
      <w:r>
        <w:rPr>
          <w:sz w:val="32"/>
        </w:rPr>
        <w:t>P</w:t>
      </w:r>
      <w:r>
        <w:t xml:space="preserve">ROTOCOLS FOR </w:t>
      </w:r>
      <w:r>
        <w:rPr>
          <w:sz w:val="32"/>
        </w:rPr>
        <w:t>E</w:t>
      </w:r>
      <w:r>
        <w:t xml:space="preserve">VALUATION AND </w:t>
      </w:r>
      <w:r>
        <w:rPr>
          <w:sz w:val="32"/>
        </w:rPr>
        <w:t>N</w:t>
      </w:r>
      <w:r>
        <w:t>ON</w:t>
      </w:r>
      <w:r>
        <w:rPr>
          <w:sz w:val="32"/>
        </w:rPr>
        <w:t>-P</w:t>
      </w:r>
      <w:r>
        <w:t xml:space="preserve">ROGRAM </w:t>
      </w:r>
      <w:r>
        <w:rPr>
          <w:sz w:val="32"/>
        </w:rPr>
        <w:t>E</w:t>
      </w:r>
      <w:r>
        <w:t xml:space="preserve">VALUATION </w:t>
      </w:r>
      <w:r>
        <w:rPr>
          <w:sz w:val="32"/>
        </w:rPr>
        <w:t>R</w:t>
      </w:r>
      <w:r>
        <w:t xml:space="preserve">ESEARCH </w:t>
      </w:r>
      <w:r>
        <w:rPr>
          <w:sz w:val="32"/>
        </w:rPr>
        <w:t>S</w:t>
      </w:r>
      <w:r>
        <w:t>TUDIES</w:t>
      </w:r>
      <w:bookmarkEnd w:id="552"/>
      <w:r>
        <w:rPr>
          <w:sz w:val="32"/>
        </w:rPr>
        <w:t xml:space="preserve"> </w:t>
      </w:r>
    </w:p>
    <w:p w14:paraId="4DCA584C" w14:textId="77777777" w:rsidR="00210F29" w:rsidRDefault="00C13714">
      <w:pPr>
        <w:spacing w:after="352"/>
        <w:ind w:left="-5" w:right="2"/>
      </w:pPr>
      <w:r>
        <w:t xml:space="preserve">The purpose of this document is to provide communication procedures for Connecticut Energy Efficiency Fund evaluations in accordance with the provisions of Public Act 11-80.  In this section, there are not differences between stand-alone studies and studies conducted through Research Areas. </w:t>
      </w:r>
    </w:p>
    <w:p w14:paraId="66AA32C0" w14:textId="0146B4C1" w:rsidR="00210F29" w:rsidRDefault="00C13714">
      <w:pPr>
        <w:pStyle w:val="Heading2"/>
        <w:ind w:left="458" w:hanging="473"/>
      </w:pPr>
      <w:bookmarkStart w:id="553" w:name="_Toc71518858"/>
      <w:r>
        <w:rPr>
          <w:sz w:val="28"/>
        </w:rPr>
        <w:t>C</w:t>
      </w:r>
      <w:r>
        <w:t>ONFIDENTIAL</w:t>
      </w:r>
      <w:del w:id="554" w:author="Lisa Skumatz" w:date="2021-06-05T00:20:00Z">
        <w:r w:rsidDel="001F3E29">
          <w:delText xml:space="preserve"> </w:delText>
        </w:r>
        <w:commentRangeStart w:id="555"/>
        <w:commentRangeStart w:id="556"/>
        <w:r w:rsidDel="001F3E29">
          <w:rPr>
            <w:sz w:val="28"/>
          </w:rPr>
          <w:delText>C</w:delText>
        </w:r>
        <w:r w:rsidDel="001F3E29">
          <w:delText>USTOMER</w:delText>
        </w:r>
      </w:del>
      <w:r>
        <w:t xml:space="preserve"> </w:t>
      </w:r>
      <w:commentRangeEnd w:id="555"/>
      <w:r w:rsidR="00EA069A">
        <w:rPr>
          <w:rStyle w:val="CommentReference"/>
        </w:rPr>
        <w:commentReference w:id="555"/>
      </w:r>
      <w:commentRangeEnd w:id="556"/>
      <w:r w:rsidR="001F3E29">
        <w:rPr>
          <w:rStyle w:val="CommentReference"/>
        </w:rPr>
        <w:commentReference w:id="556"/>
      </w:r>
      <w:r>
        <w:rPr>
          <w:sz w:val="28"/>
        </w:rPr>
        <w:t>D</w:t>
      </w:r>
      <w:r>
        <w:t>ATA</w:t>
      </w:r>
      <w:bookmarkEnd w:id="553"/>
      <w:r>
        <w:rPr>
          <w:sz w:val="28"/>
        </w:rPr>
        <w:t xml:space="preserve"> </w:t>
      </w:r>
    </w:p>
    <w:p w14:paraId="2A69D31B" w14:textId="63032BF8" w:rsidR="00210F29" w:rsidRPr="00E84489" w:rsidRDefault="00C13714">
      <w:pPr>
        <w:ind w:left="-5" w:right="240"/>
        <w:rPr>
          <w:rPrChange w:id="557" w:author="Lisa Skumatz" w:date="2021-06-05T00:29:00Z">
            <w:rPr/>
          </w:rPrChange>
        </w:rPr>
      </w:pPr>
      <w:r>
        <w:t xml:space="preserve">Processes for protection of confidential customer information are important since substantial quantities of this information are typically exchanged during the course of evaluation studies. Confidential </w:t>
      </w:r>
      <w:del w:id="558" w:author="Lisa Skumatz" w:date="2021-06-05T00:20:00Z">
        <w:r w:rsidDel="001F3E29">
          <w:delText xml:space="preserve">customer </w:delText>
        </w:r>
      </w:del>
      <w:r>
        <w:t>data is defined as any personally identifiable customer information, including but not limited to name, account number, telephone number, email address, and service or billing address</w:t>
      </w:r>
      <w:r w:rsidRPr="009B4937">
        <w:t xml:space="preserve">.  </w:t>
      </w:r>
      <w:r w:rsidR="00D04EF0" w:rsidRPr="009B4937">
        <w:t>Confidential data also includes survey, interview, or similar data that was collected with a guarantee of confidentiality as pa</w:t>
      </w:r>
      <w:r w:rsidR="00D04EF0" w:rsidRPr="00660313">
        <w:t>rt of the recruitment process.</w:t>
      </w:r>
      <w:r w:rsidR="00D04EF0" w:rsidRPr="00D04EF0">
        <w:t xml:space="preserve">  </w:t>
      </w:r>
      <w:r w:rsidRPr="00D04EF0">
        <w:t xml:space="preserve">The </w:t>
      </w:r>
      <w:r w:rsidRPr="00157FB3">
        <w:t xml:space="preserve">purpose of these procedures is to identify any correspondence that contains confidential </w:t>
      </w:r>
      <w:del w:id="559" w:author="Lisa Skumatz" w:date="2021-06-05T00:20:00Z">
        <w:r w:rsidRPr="00E84489" w:rsidDel="001F3E29">
          <w:rPr>
            <w:rPrChange w:id="560" w:author="Lisa Skumatz" w:date="2021-06-05T00:29:00Z">
              <w:rPr/>
            </w:rPrChange>
          </w:rPr>
          <w:delText xml:space="preserve">customer </w:delText>
        </w:r>
      </w:del>
      <w:r w:rsidRPr="00E84489">
        <w:rPr>
          <w:rPrChange w:id="561" w:author="Lisa Skumatz" w:date="2021-06-05T00:29:00Z">
            <w:rPr/>
          </w:rPrChange>
        </w:rPr>
        <w:t xml:space="preserve">data.  If correspondence that has been identified as containing confidential </w:t>
      </w:r>
      <w:del w:id="562" w:author="Lisa Skumatz" w:date="2021-06-05T00:20:00Z">
        <w:r w:rsidRPr="00E84489" w:rsidDel="001F3E29">
          <w:rPr>
            <w:rPrChange w:id="563" w:author="Lisa Skumatz" w:date="2021-06-05T00:29:00Z">
              <w:rPr/>
            </w:rPrChange>
          </w:rPr>
          <w:delText xml:space="preserve">customer </w:delText>
        </w:r>
      </w:del>
      <w:r w:rsidRPr="00E84489">
        <w:rPr>
          <w:rPrChange w:id="564" w:author="Lisa Skumatz" w:date="2021-06-05T00:29:00Z">
            <w:rPr/>
          </w:rPrChange>
        </w:rPr>
        <w:t xml:space="preserve">data is requested for public release through a DEEP process, a request from the general public, or any other request, the EEB Evaluation Administrator will submit the document(s) to DEEP for a determination regarding the need for a protective order, redaction, or other methodology to protect the privacy of customers while assuring transparency of the evaluation process. </w:t>
      </w:r>
    </w:p>
    <w:p w14:paraId="38D4871B" w14:textId="0BBAC345" w:rsidR="00210F29" w:rsidRPr="00E84489" w:rsidRDefault="00D04EF0">
      <w:pPr>
        <w:ind w:left="-5" w:right="153"/>
        <w:rPr>
          <w:rPrChange w:id="565" w:author="Lisa Skumatz" w:date="2021-06-05T00:29:00Z">
            <w:rPr/>
          </w:rPrChange>
        </w:rPr>
      </w:pPr>
      <w:r w:rsidRPr="00E84489">
        <w:rPr>
          <w:rPrChange w:id="566" w:author="Lisa Skumatz" w:date="2021-06-05T00:29:00Z">
            <w:rPr>
              <w:highlight w:val="yellow"/>
            </w:rPr>
          </w:rPrChange>
        </w:rPr>
        <w:t>In addition to the term and conditions set forth in the professional services and data security agreements between the program administrators, evaluation contractors, and evaluation administrators,</w:t>
      </w:r>
      <w:r w:rsidRPr="00157FB3">
        <w:t xml:space="preserve"> t</w:t>
      </w:r>
      <w:r w:rsidR="00C13714" w:rsidRPr="00157FB3">
        <w:t xml:space="preserve">he following procedures will be employed when dealing with confidential </w:t>
      </w:r>
      <w:del w:id="567" w:author="Lisa Skumatz" w:date="2021-06-05T00:21:00Z">
        <w:r w:rsidR="00C13714" w:rsidRPr="00E84489" w:rsidDel="001F3E29">
          <w:rPr>
            <w:rPrChange w:id="568" w:author="Lisa Skumatz" w:date="2021-06-05T00:29:00Z">
              <w:rPr/>
            </w:rPrChange>
          </w:rPr>
          <w:delText xml:space="preserve">customer </w:delText>
        </w:r>
      </w:del>
      <w:r w:rsidR="00C13714" w:rsidRPr="00E84489">
        <w:rPr>
          <w:rPrChange w:id="569" w:author="Lisa Skumatz" w:date="2021-06-05T00:29:00Z">
            <w:rPr/>
          </w:rPrChange>
        </w:rPr>
        <w:t xml:space="preserve">data during the evaluation process.  The EEB Evaluation Administrator, </w:t>
      </w:r>
      <w:r w:rsidR="00B03A58" w:rsidRPr="00E84489">
        <w:rPr>
          <w:rPrChange w:id="570" w:author="Lisa Skumatz" w:date="2021-06-05T00:29:00Z">
            <w:rPr/>
          </w:rPrChange>
        </w:rPr>
        <w:t>P</w:t>
      </w:r>
      <w:r w:rsidR="00C13714" w:rsidRPr="00E84489">
        <w:rPr>
          <w:rPrChange w:id="571" w:author="Lisa Skumatz" w:date="2021-06-05T00:29:00Z">
            <w:rPr/>
          </w:rPrChange>
        </w:rPr>
        <w:t xml:space="preserve">rogram </w:t>
      </w:r>
      <w:r w:rsidR="00B03A58" w:rsidRPr="00E84489">
        <w:rPr>
          <w:rPrChange w:id="572" w:author="Lisa Skumatz" w:date="2021-06-05T00:29:00Z">
            <w:rPr/>
          </w:rPrChange>
        </w:rPr>
        <w:t>A</w:t>
      </w:r>
      <w:r w:rsidR="00C13714" w:rsidRPr="00E84489">
        <w:rPr>
          <w:rPrChange w:id="573" w:author="Lisa Skumatz" w:date="2021-06-05T00:29:00Z">
            <w:rPr/>
          </w:rPrChange>
        </w:rPr>
        <w:t xml:space="preserve">dministrators, and evaluation contractors will all observe the following for communications between each other: </w:t>
      </w:r>
    </w:p>
    <w:p w14:paraId="5194F6C0" w14:textId="068C9471" w:rsidR="00D04EF0" w:rsidRDefault="00C13714">
      <w:pPr>
        <w:numPr>
          <w:ilvl w:val="0"/>
          <w:numId w:val="10"/>
        </w:numPr>
        <w:spacing w:after="125"/>
        <w:ind w:right="2" w:hanging="360"/>
      </w:pPr>
      <w:r w:rsidRPr="00E84489">
        <w:rPr>
          <w:rPrChange w:id="574" w:author="Lisa Skumatz" w:date="2021-06-05T00:29:00Z">
            <w:rPr/>
          </w:rPrChange>
        </w:rPr>
        <w:t xml:space="preserve">All documents that contain confidential </w:t>
      </w:r>
      <w:del w:id="575" w:author="Lisa Skumatz" w:date="2021-06-05T00:22:00Z">
        <w:r w:rsidRPr="00E84489" w:rsidDel="001F3E29">
          <w:rPr>
            <w:rPrChange w:id="576" w:author="Lisa Skumatz" w:date="2021-06-05T00:29:00Z">
              <w:rPr/>
            </w:rPrChange>
          </w:rPr>
          <w:delText xml:space="preserve">customer </w:delText>
        </w:r>
      </w:del>
      <w:r w:rsidRPr="00E84489">
        <w:rPr>
          <w:rPrChange w:id="577" w:author="Lisa Skumatz" w:date="2021-06-05T00:29:00Z">
            <w:rPr/>
          </w:rPrChange>
        </w:rPr>
        <w:t>information must be clearly labeled as such.  It is unacceptable for these documents</w:t>
      </w:r>
      <w:r>
        <w:t xml:space="preserve"> to contain statements that the document </w:t>
      </w:r>
      <w:r>
        <w:rPr>
          <w:u w:val="single" w:color="000000"/>
        </w:rPr>
        <w:t>“may”</w:t>
      </w:r>
      <w:r>
        <w:t xml:space="preserve"> contain confidential information.  Documents containing confidential </w:t>
      </w:r>
      <w:del w:id="578" w:author="Lisa Skumatz" w:date="2021-06-05T00:22:00Z">
        <w:r w:rsidDel="001F3E29">
          <w:delText xml:space="preserve">customer </w:delText>
        </w:r>
      </w:del>
      <w:r>
        <w:t xml:space="preserve">data must include the word “confidential” or phrase “contains confidential </w:t>
      </w:r>
      <w:del w:id="579" w:author="Lisa Skumatz" w:date="2021-06-05T00:22:00Z">
        <w:r w:rsidDel="001F3E29">
          <w:delText xml:space="preserve">customer </w:delText>
        </w:r>
      </w:del>
      <w:r>
        <w:t>information” on every page</w:t>
      </w:r>
      <w:r w:rsidR="00D04EF0">
        <w:t>, or in the case of spreadsheets, “confidential” must be at the top of each worksheet</w:t>
      </w:r>
      <w:r>
        <w:t xml:space="preserve">. </w:t>
      </w:r>
    </w:p>
    <w:p w14:paraId="07B00C5B" w14:textId="5D57E0E9" w:rsidR="00D04EF0" w:rsidRPr="00E84489" w:rsidRDefault="00C13714" w:rsidP="009B4937">
      <w:pPr>
        <w:numPr>
          <w:ilvl w:val="0"/>
          <w:numId w:val="10"/>
        </w:numPr>
        <w:spacing w:after="125"/>
        <w:ind w:right="2" w:hanging="360"/>
        <w:rPr>
          <w:rPrChange w:id="580" w:author="Lisa Skumatz" w:date="2021-06-05T00:29:00Z">
            <w:rPr/>
          </w:rPrChange>
        </w:rPr>
      </w:pPr>
      <w:r w:rsidRPr="001F3E29">
        <w:rPr>
          <w:rPrChange w:id="581" w:author="Lisa Skumatz" w:date="2021-06-05T00:23:00Z">
            <w:rPr>
              <w:highlight w:val="yellow"/>
            </w:rPr>
          </w:rPrChange>
        </w:rPr>
        <w:t>Email</w:t>
      </w:r>
      <w:r w:rsidR="00D04EF0" w:rsidRPr="001F3E29">
        <w:rPr>
          <w:rPrChange w:id="582" w:author="Lisa Skumatz" w:date="2021-06-05T00:23:00Z">
            <w:rPr>
              <w:highlight w:val="yellow"/>
            </w:rPr>
          </w:rPrChange>
        </w:rPr>
        <w:t xml:space="preserve">s may not contain confidential </w:t>
      </w:r>
      <w:del w:id="583" w:author="Lisa Skumatz" w:date="2021-06-05T00:22:00Z">
        <w:r w:rsidR="00D04EF0" w:rsidRPr="001F3E29" w:rsidDel="001F3E29">
          <w:rPr>
            <w:rPrChange w:id="584" w:author="Lisa Skumatz" w:date="2021-06-05T00:23:00Z">
              <w:rPr>
                <w:highlight w:val="yellow"/>
              </w:rPr>
            </w:rPrChange>
          </w:rPr>
          <w:delText xml:space="preserve">customer </w:delText>
        </w:r>
      </w:del>
      <w:r w:rsidR="00D04EF0" w:rsidRPr="001F3E29">
        <w:rPr>
          <w:rPrChange w:id="585" w:author="Lisa Skumatz" w:date="2021-06-05T00:23:00Z">
            <w:rPr>
              <w:highlight w:val="yellow"/>
            </w:rPr>
          </w:rPrChange>
        </w:rPr>
        <w:t xml:space="preserve">information, </w:t>
      </w:r>
      <w:commentRangeStart w:id="586"/>
      <w:commentRangeStart w:id="587"/>
      <w:r w:rsidR="00D04EF0" w:rsidRPr="001F3E29">
        <w:rPr>
          <w:rPrChange w:id="588" w:author="Lisa Skumatz" w:date="2021-06-05T00:23:00Z">
            <w:rPr>
              <w:highlight w:val="yellow"/>
            </w:rPr>
          </w:rPrChange>
        </w:rPr>
        <w:t>but are only sent via secure filesharing services</w:t>
      </w:r>
      <w:commentRangeEnd w:id="586"/>
      <w:r w:rsidR="003B5180" w:rsidRPr="00157FB3">
        <w:rPr>
          <w:rStyle w:val="CommentReference"/>
        </w:rPr>
        <w:commentReference w:id="586"/>
      </w:r>
      <w:commentRangeEnd w:id="587"/>
      <w:r w:rsidR="000307C8" w:rsidRPr="00157FB3">
        <w:rPr>
          <w:rStyle w:val="CommentReference"/>
        </w:rPr>
        <w:commentReference w:id="587"/>
      </w:r>
      <w:r w:rsidR="00D04EF0" w:rsidRPr="001F3E29">
        <w:rPr>
          <w:rPrChange w:id="589" w:author="Lisa Skumatz" w:date="2021-06-05T00:23:00Z">
            <w:rPr>
              <w:highlight w:val="yellow"/>
            </w:rPr>
          </w:rPrChange>
        </w:rPr>
        <w:t>.  Communications</w:t>
      </w:r>
      <w:r w:rsidRPr="00157FB3">
        <w:t xml:space="preserve"> that contain confidential </w:t>
      </w:r>
      <w:del w:id="590" w:author="Lisa Skumatz" w:date="2021-06-05T00:22:00Z">
        <w:r w:rsidRPr="00E84489" w:rsidDel="001F3E29">
          <w:rPr>
            <w:rPrChange w:id="591" w:author="Lisa Skumatz" w:date="2021-06-05T00:29:00Z">
              <w:rPr/>
            </w:rPrChange>
          </w:rPr>
          <w:delText xml:space="preserve">customer </w:delText>
        </w:r>
      </w:del>
      <w:r w:rsidRPr="00E84489">
        <w:rPr>
          <w:rPrChange w:id="592" w:author="Lisa Skumatz" w:date="2021-06-05T00:29:00Z">
            <w:rPr/>
          </w:rPrChange>
        </w:rPr>
        <w:t xml:space="preserve">information in the body or attachments must use the word “confidential” in the subject line.  In addition, any attachments that contain confidential </w:t>
      </w:r>
      <w:del w:id="593" w:author="Lisa Skumatz" w:date="2021-06-05T00:22:00Z">
        <w:r w:rsidRPr="00E84489" w:rsidDel="001F3E29">
          <w:rPr>
            <w:rPrChange w:id="594" w:author="Lisa Skumatz" w:date="2021-06-05T00:29:00Z">
              <w:rPr/>
            </w:rPrChange>
          </w:rPr>
          <w:delText xml:space="preserve">customer </w:delText>
        </w:r>
      </w:del>
      <w:r w:rsidRPr="00E84489">
        <w:rPr>
          <w:rPrChange w:id="595" w:author="Lisa Skumatz" w:date="2021-06-05T00:29:00Z">
            <w:rPr/>
          </w:rPrChange>
        </w:rPr>
        <w:t>information must include the word “confidential” on every page</w:t>
      </w:r>
      <w:r w:rsidR="00D04EF0" w:rsidRPr="00E84489">
        <w:rPr>
          <w:rPrChange w:id="596" w:author="Lisa Skumatz" w:date="2021-06-05T00:29:00Z">
            <w:rPr/>
          </w:rPrChange>
        </w:rPr>
        <w:t xml:space="preserve">, or in the case of spreadsheets, “confidential” must be at the top of each worksheet. </w:t>
      </w:r>
    </w:p>
    <w:p w14:paraId="40F87BD6" w14:textId="3CC962B8" w:rsidR="00210F29" w:rsidRPr="00E84489" w:rsidDel="001F3E29" w:rsidRDefault="00210F29">
      <w:pPr>
        <w:spacing w:after="134" w:line="259" w:lineRule="auto"/>
        <w:ind w:left="715"/>
        <w:rPr>
          <w:del w:id="597" w:author="Lisa Skumatz" w:date="2021-06-05T00:24:00Z"/>
          <w:rPrChange w:id="598" w:author="Lisa Skumatz" w:date="2021-06-05T00:29:00Z">
            <w:rPr>
              <w:del w:id="599" w:author="Lisa Skumatz" w:date="2021-06-05T00:24:00Z"/>
            </w:rPr>
          </w:rPrChange>
        </w:rPr>
      </w:pPr>
    </w:p>
    <w:p w14:paraId="17B3AAEB" w14:textId="6109AB83" w:rsidR="00210F29" w:rsidRDefault="00C13714">
      <w:pPr>
        <w:numPr>
          <w:ilvl w:val="0"/>
          <w:numId w:val="10"/>
        </w:numPr>
        <w:spacing w:after="126"/>
        <w:ind w:right="2" w:hanging="360"/>
      </w:pPr>
      <w:r w:rsidRPr="00E84489">
        <w:rPr>
          <w:rPrChange w:id="600" w:author="Lisa Skumatz" w:date="2021-06-05T00:29:00Z">
            <w:rPr>
              <w:highlight w:val="green"/>
            </w:rPr>
          </w:rPrChange>
        </w:rPr>
        <w:t>When responding to an email</w:t>
      </w:r>
      <w:r w:rsidRPr="00157FB3">
        <w:t xml:space="preserve"> that contains confidential </w:t>
      </w:r>
      <w:del w:id="601" w:author="Lisa Skumatz" w:date="2021-06-05T00:22:00Z">
        <w:r w:rsidRPr="00E84489" w:rsidDel="001F3E29">
          <w:rPr>
            <w:rPrChange w:id="602" w:author="Lisa Skumatz" w:date="2021-06-05T00:29:00Z">
              <w:rPr/>
            </w:rPrChange>
          </w:rPr>
          <w:delText xml:space="preserve">customer </w:delText>
        </w:r>
      </w:del>
      <w:r w:rsidRPr="00E84489">
        <w:rPr>
          <w:rPrChange w:id="603" w:author="Lisa Skumatz" w:date="2021-06-05T00:29:00Z">
            <w:rPr/>
          </w:rPrChange>
        </w:rPr>
        <w:t>information and for which the confidential information is not required</w:t>
      </w:r>
      <w:r>
        <w:t xml:space="preserve"> for the response, all confidential </w:t>
      </w:r>
      <w:del w:id="604" w:author="Lisa Skumatz" w:date="2021-06-05T00:23:00Z">
        <w:r w:rsidDel="001F3E29">
          <w:delText xml:space="preserve">customer </w:delText>
        </w:r>
      </w:del>
      <w:r>
        <w:t xml:space="preserve">information must be removed.  The confidential label must then be removed from the subject line. </w:t>
      </w:r>
    </w:p>
    <w:p w14:paraId="62B0BB9B" w14:textId="5A276540" w:rsidR="00210F29" w:rsidRDefault="00C13714">
      <w:pPr>
        <w:numPr>
          <w:ilvl w:val="0"/>
          <w:numId w:val="10"/>
        </w:numPr>
        <w:spacing w:after="357"/>
        <w:ind w:right="2" w:hanging="360"/>
        <w:rPr>
          <w:ins w:id="605" w:author="Lisa Skumatz" w:date="2021-06-05T00:25:00Z"/>
        </w:rPr>
      </w:pPr>
      <w:r>
        <w:t xml:space="preserve">If confidential </w:t>
      </w:r>
      <w:del w:id="606" w:author="Lisa Skumatz" w:date="2021-06-05T00:23:00Z">
        <w:r w:rsidDel="001F3E29">
          <w:delText xml:space="preserve">customer </w:delText>
        </w:r>
      </w:del>
      <w:r>
        <w:t xml:space="preserve">information is transmitted by </w:t>
      </w:r>
      <w:del w:id="607" w:author="WETHERN, MEGAN M" w:date="2021-05-19T15:20:00Z">
        <w:r>
          <w:delText xml:space="preserve">the </w:delText>
        </w:r>
      </w:del>
      <w:r>
        <w:t xml:space="preserve">one of the program administrators without the labeling described above, that program administrator is solely responsible in the event that information is re-transmitted or otherwise made available to other parties by one of the recipients. </w:t>
      </w:r>
    </w:p>
    <w:p w14:paraId="34643CEA" w14:textId="55D0C010" w:rsidR="001F3E29" w:rsidRPr="00FA5330" w:rsidRDefault="00E84489">
      <w:pPr>
        <w:numPr>
          <w:ilvl w:val="0"/>
          <w:numId w:val="10"/>
        </w:numPr>
        <w:spacing w:after="357"/>
        <w:ind w:right="2" w:hanging="360"/>
      </w:pPr>
      <w:ins w:id="608" w:author="Lisa Skumatz" w:date="2021-06-05T00:28:00Z">
        <w:r>
          <w:t>Confidential d</w:t>
        </w:r>
      </w:ins>
      <w:ins w:id="609" w:author="Lisa Skumatz" w:date="2021-06-05T00:25:00Z">
        <w:r w:rsidR="001F3E29">
          <w:t xml:space="preserve">ata </w:t>
        </w:r>
      </w:ins>
      <w:ins w:id="610" w:author="Lisa Skumatz" w:date="2021-06-05T00:28:00Z">
        <w:r>
          <w:t xml:space="preserve">delivered as part of a data request </w:t>
        </w:r>
      </w:ins>
      <w:ins w:id="611" w:author="Lisa Skumatz" w:date="2021-06-05T00:25:00Z">
        <w:r w:rsidR="001F3E29">
          <w:t xml:space="preserve">are provided to </w:t>
        </w:r>
        <w:r w:rsidR="001F3E29" w:rsidRPr="00157FB3">
          <w:t>Eval</w:t>
        </w:r>
      </w:ins>
      <w:ins w:id="612" w:author="Lisa Skumatz" w:date="2021-06-05T00:26:00Z">
        <w:r w:rsidR="001F3E29" w:rsidRPr="00157FB3">
          <w:t>uation</w:t>
        </w:r>
      </w:ins>
      <w:ins w:id="613" w:author="Lisa Skumatz" w:date="2021-06-05T00:25:00Z">
        <w:r w:rsidR="001F3E29" w:rsidRPr="00157FB3">
          <w:t xml:space="preserve"> contrac</w:t>
        </w:r>
        <w:r w:rsidR="001F3E29" w:rsidRPr="00897CD7">
          <w:t>t</w:t>
        </w:r>
        <w:r w:rsidR="001F3E29" w:rsidRPr="00933FF3">
          <w:t>ors</w:t>
        </w:r>
      </w:ins>
      <w:ins w:id="614" w:author="Lisa Skumatz" w:date="2021-06-05T00:26:00Z">
        <w:r w:rsidR="001F3E29" w:rsidRPr="002A19F3">
          <w:t xml:space="preserve"> </w:t>
        </w:r>
      </w:ins>
      <w:ins w:id="615" w:author="Lisa Skumatz" w:date="2021-06-05T00:27:00Z">
        <w:r w:rsidR="001F3E29" w:rsidRPr="00FA5330">
          <w:t xml:space="preserve">that </w:t>
        </w:r>
        <w:r w:rsidR="001F3E29" w:rsidRPr="00DA3B4F">
          <w:t xml:space="preserve">have complied </w:t>
        </w:r>
        <w:r w:rsidR="001F3E29" w:rsidRPr="00BF5272">
          <w:t xml:space="preserve">with the </w:t>
        </w:r>
        <w:r w:rsidR="001F3E29" w:rsidRPr="00E84489">
          <w:rPr>
            <w:rPrChange w:id="616" w:author="Lisa Skumatz" w:date="2021-06-05T00:29:00Z">
              <w:rPr/>
            </w:rPrChange>
          </w:rPr>
          <w:t xml:space="preserve">necessary </w:t>
        </w:r>
        <w:r w:rsidR="001F3E29" w:rsidRPr="00E84489">
          <w:rPr>
            <w:rPrChange w:id="617" w:author="Lisa Skumatz" w:date="2021-06-05T00:29:00Z">
              <w:rPr>
                <w:highlight w:val="yellow"/>
              </w:rPr>
            </w:rPrChange>
          </w:rPr>
          <w:t>term and conditions set forth in the professional services and data security agreements</w:t>
        </w:r>
        <w:r w:rsidR="001F3E29" w:rsidRPr="00157FB3">
          <w:t xml:space="preserve"> </w:t>
        </w:r>
      </w:ins>
      <w:ins w:id="618" w:author="Lisa Skumatz" w:date="2021-06-05T00:26:00Z">
        <w:r w:rsidR="001F3E29" w:rsidRPr="00157FB3">
          <w:t xml:space="preserve">and not </w:t>
        </w:r>
        <w:r w:rsidR="001F3E29" w:rsidRPr="00897CD7">
          <w:t xml:space="preserve">to </w:t>
        </w:r>
        <w:r w:rsidR="001F3E29" w:rsidRPr="00933FF3">
          <w:t>other parties</w:t>
        </w:r>
      </w:ins>
      <w:ins w:id="619" w:author="Lisa Skumatz" w:date="2021-06-05T00:27:00Z">
        <w:r w:rsidRPr="002A19F3">
          <w:t>.</w:t>
        </w:r>
      </w:ins>
      <w:ins w:id="620" w:author="Lisa Skumatz" w:date="2021-06-05T00:26:00Z">
        <w:r w:rsidR="001F3E29" w:rsidRPr="00FA5330">
          <w:t xml:space="preserve">  </w:t>
        </w:r>
      </w:ins>
    </w:p>
    <w:p w14:paraId="311A1907" w14:textId="77777777" w:rsidR="00210F29" w:rsidRDefault="00C13714">
      <w:pPr>
        <w:pStyle w:val="Heading2"/>
        <w:ind w:left="530" w:hanging="545"/>
      </w:pPr>
      <w:bookmarkStart w:id="621" w:name="_Toc71518859"/>
      <w:r>
        <w:rPr>
          <w:sz w:val="28"/>
        </w:rPr>
        <w:t>C</w:t>
      </w:r>
      <w:r>
        <w:t xml:space="preserve">OMMUNICATIONS </w:t>
      </w:r>
      <w:r>
        <w:rPr>
          <w:sz w:val="28"/>
        </w:rPr>
        <w:t>C</w:t>
      </w:r>
      <w:r>
        <w:t xml:space="preserve">ONCERNING </w:t>
      </w:r>
      <w:r>
        <w:rPr>
          <w:sz w:val="28"/>
        </w:rPr>
        <w:t>S</w:t>
      </w:r>
      <w:r>
        <w:t xml:space="preserve">TUDIES THAT ARE NOT </w:t>
      </w:r>
      <w:r>
        <w:rPr>
          <w:sz w:val="28"/>
        </w:rPr>
        <w:t>P</w:t>
      </w:r>
      <w:r>
        <w:t xml:space="preserve">ROGRAM </w:t>
      </w:r>
      <w:r>
        <w:rPr>
          <w:sz w:val="28"/>
        </w:rPr>
        <w:t>E</w:t>
      </w:r>
      <w:r>
        <w:t>VALUATIONS</w:t>
      </w:r>
      <w:bookmarkEnd w:id="621"/>
      <w:r>
        <w:rPr>
          <w:sz w:val="28"/>
        </w:rPr>
        <w:t xml:space="preserve"> </w:t>
      </w:r>
    </w:p>
    <w:p w14:paraId="513EF4B6" w14:textId="77777777" w:rsidR="00210F29" w:rsidRDefault="00C13714">
      <w:pPr>
        <w:ind w:left="-5" w:right="2"/>
      </w:pPr>
      <w:r>
        <w:t xml:space="preserve">The EEB Evaluation Committee has been charged with completing important studies that are not studies evaluating a program’s process or performance.  These studies provide information to inform program development.  Among them are: </w:t>
      </w:r>
    </w:p>
    <w:p w14:paraId="773EDBC8" w14:textId="77777777" w:rsidR="00210F29" w:rsidRDefault="00C13714">
      <w:pPr>
        <w:numPr>
          <w:ilvl w:val="0"/>
          <w:numId w:val="11"/>
        </w:numPr>
        <w:spacing w:after="0"/>
        <w:ind w:right="2" w:hanging="360"/>
      </w:pPr>
      <w:r>
        <w:t xml:space="preserve">Market assessment studies </w:t>
      </w:r>
    </w:p>
    <w:p w14:paraId="4182768D" w14:textId="2E017805" w:rsidR="00210F29" w:rsidRPr="00157FB3" w:rsidRDefault="00C13714">
      <w:pPr>
        <w:numPr>
          <w:ilvl w:val="0"/>
          <w:numId w:val="11"/>
        </w:numPr>
        <w:spacing w:after="0"/>
        <w:ind w:right="2" w:hanging="360"/>
      </w:pPr>
      <w:r>
        <w:t xml:space="preserve">Studies of customer </w:t>
      </w:r>
      <w:r w:rsidRPr="00157FB3">
        <w:t>preferences</w:t>
      </w:r>
      <w:r w:rsidR="00633A43" w:rsidRPr="00157FB3">
        <w:t xml:space="preserve">, </w:t>
      </w:r>
      <w:r w:rsidR="00633A43" w:rsidRPr="00E84489">
        <w:rPr>
          <w:rPrChange w:id="622" w:author="Lisa Skumatz" w:date="2021-06-05T00:30:00Z">
            <w:rPr>
              <w:highlight w:val="cyan"/>
            </w:rPr>
          </w:rPrChange>
        </w:rPr>
        <w:t>participation etc</w:t>
      </w:r>
      <w:r w:rsidR="00633A43" w:rsidRPr="00157FB3">
        <w:t>.,</w:t>
      </w:r>
      <w:r w:rsidRPr="00157FB3">
        <w:t xml:space="preserve"> </w:t>
      </w:r>
    </w:p>
    <w:p w14:paraId="450AD278" w14:textId="6FEB7B0B" w:rsidR="00210F29" w:rsidRPr="00897CD7" w:rsidRDefault="00C13714">
      <w:pPr>
        <w:numPr>
          <w:ilvl w:val="0"/>
          <w:numId w:val="11"/>
        </w:numPr>
        <w:spacing w:after="0"/>
        <w:ind w:right="2" w:hanging="360"/>
      </w:pPr>
      <w:r w:rsidRPr="00897CD7">
        <w:t xml:space="preserve">Baseline studies </w:t>
      </w:r>
    </w:p>
    <w:p w14:paraId="37DC575F" w14:textId="0CE6E6D1" w:rsidR="00D31AD6" w:rsidRPr="002A19F3" w:rsidRDefault="00B82995">
      <w:pPr>
        <w:numPr>
          <w:ilvl w:val="0"/>
          <w:numId w:val="11"/>
        </w:numPr>
        <w:spacing w:after="0"/>
        <w:ind w:right="2" w:hanging="360"/>
      </w:pPr>
      <w:r w:rsidRPr="00933FF3">
        <w:t xml:space="preserve">Workforce development </w:t>
      </w:r>
      <w:r w:rsidR="00D04EF0" w:rsidRPr="00491463">
        <w:t>studies</w:t>
      </w:r>
    </w:p>
    <w:p w14:paraId="4B3917DD" w14:textId="77777777" w:rsidR="00210F29" w:rsidRDefault="00C13714">
      <w:pPr>
        <w:numPr>
          <w:ilvl w:val="0"/>
          <w:numId w:val="11"/>
        </w:numPr>
        <w:spacing w:after="0"/>
        <w:ind w:right="2" w:hanging="360"/>
      </w:pPr>
      <w:r>
        <w:t xml:space="preserve">Other studies designed to collect and develop information other than that to evaluate program performance </w:t>
      </w:r>
    </w:p>
    <w:p w14:paraId="6855640E" w14:textId="77777777" w:rsidR="00210F29" w:rsidRDefault="00C13714">
      <w:pPr>
        <w:spacing w:after="0" w:line="259" w:lineRule="auto"/>
        <w:ind w:left="0" w:firstLine="0"/>
      </w:pPr>
      <w:r>
        <w:t xml:space="preserve"> </w:t>
      </w:r>
    </w:p>
    <w:p w14:paraId="2EEC6712" w14:textId="77777777" w:rsidR="00210F29" w:rsidRDefault="00C13714">
      <w:pPr>
        <w:pStyle w:val="Heading3"/>
        <w:ind w:left="-5"/>
      </w:pPr>
      <w:r>
        <w:rPr>
          <w:sz w:val="24"/>
        </w:rPr>
        <w:t>D</w:t>
      </w:r>
      <w:r>
        <w:t xml:space="preserve">ETERMINATION THAT A </w:t>
      </w:r>
      <w:r>
        <w:rPr>
          <w:sz w:val="24"/>
        </w:rPr>
        <w:t>S</w:t>
      </w:r>
      <w:r>
        <w:t xml:space="preserve">TUDY IS A </w:t>
      </w:r>
      <w:r>
        <w:rPr>
          <w:sz w:val="24"/>
        </w:rPr>
        <w:t>P</w:t>
      </w:r>
      <w:r>
        <w:t xml:space="preserve">ROGRAM </w:t>
      </w:r>
      <w:r>
        <w:rPr>
          <w:sz w:val="24"/>
        </w:rPr>
        <w:t>E</w:t>
      </w:r>
      <w:r>
        <w:t xml:space="preserve">VALUATION OR A </w:t>
      </w:r>
      <w:r>
        <w:rPr>
          <w:sz w:val="24"/>
        </w:rPr>
        <w:t>N</w:t>
      </w:r>
      <w:r>
        <w:t>ON</w:t>
      </w:r>
      <w:r>
        <w:rPr>
          <w:sz w:val="24"/>
        </w:rPr>
        <w:t>-P</w:t>
      </w:r>
      <w:r>
        <w:t xml:space="preserve">ROGRAM </w:t>
      </w:r>
      <w:r>
        <w:rPr>
          <w:sz w:val="24"/>
        </w:rPr>
        <w:t>E</w:t>
      </w:r>
      <w:r>
        <w:t xml:space="preserve">VALUATION </w:t>
      </w:r>
      <w:r>
        <w:rPr>
          <w:sz w:val="24"/>
        </w:rPr>
        <w:t>S</w:t>
      </w:r>
      <w:r>
        <w:t>TUDY</w:t>
      </w:r>
      <w:r>
        <w:rPr>
          <w:sz w:val="24"/>
        </w:rPr>
        <w:t xml:space="preserve"> </w:t>
      </w:r>
    </w:p>
    <w:p w14:paraId="3E3AEC4A" w14:textId="7A26672F" w:rsidR="00210F29" w:rsidRDefault="00C13714">
      <w:pPr>
        <w:spacing w:after="0"/>
        <w:ind w:left="-5" w:right="167"/>
      </w:pPr>
      <w:commentRangeStart w:id="623"/>
      <w:commentRangeStart w:id="624"/>
      <w:r>
        <w:t>Before a study can be considered a non-program evaluation study, the EEB Evaluation Administrator will outline the study’s objectives and likely results to the Evaluation Committee which will make any inquiries needed to be satisfied that the study is not a program evaluation</w:t>
      </w:r>
      <w:commentRangeEnd w:id="623"/>
      <w:r w:rsidR="000F64DF">
        <w:rPr>
          <w:rStyle w:val="CommentReference"/>
        </w:rPr>
        <w:commentReference w:id="623"/>
      </w:r>
      <w:commentRangeEnd w:id="624"/>
      <w:r w:rsidR="00E84489">
        <w:rPr>
          <w:rStyle w:val="CommentReference"/>
        </w:rPr>
        <w:commentReference w:id="624"/>
      </w:r>
      <w:r>
        <w:t xml:space="preserve">.  This initial determination is provided as part of the development of the Evaluation Plan, but is revisited upon project start-up.  If the Evaluation Committee considers a study to be a program evaluation or cannot reach consensus that the study is not a program evaluation, then the study will be treated in all ways as a program evaluation as outlined in this Roadmap.  If anyone, including </w:t>
      </w:r>
      <w:r w:rsidR="00CC0659">
        <w:t>another</w:t>
      </w:r>
      <w:r>
        <w:t xml:space="preserve"> Person attempts to affect the conduct of the study in order to ensure it produces results it finds favorable, the study will be treated as if it were a program evaluation thereafter. </w:t>
      </w:r>
      <w:ins w:id="625" w:author="Lisa Skumatz" w:date="2021-06-05T00:31:00Z">
        <w:r w:rsidR="00E84489">
          <w:t xml:space="preserve">  </w:t>
        </w:r>
        <w:r w:rsidR="00E84489" w:rsidRPr="00E84489">
          <w:rPr>
            <w:highlight w:val="yellow"/>
            <w:rPrChange w:id="626" w:author="Lisa Skumatz" w:date="2021-06-05T00:33:00Z">
              <w:rPr/>
            </w:rPrChange>
          </w:rPr>
          <w:t xml:space="preserve">The Roadmap recognizes that the </w:t>
        </w:r>
      </w:ins>
      <w:ins w:id="627" w:author="Lisa Skumatz" w:date="2021-06-05T00:32:00Z">
        <w:r w:rsidR="00E84489" w:rsidRPr="00E84489">
          <w:rPr>
            <w:highlight w:val="yellow"/>
            <w:rPrChange w:id="628" w:author="Lisa Skumatz" w:date="2021-06-05T00:33:00Z">
              <w:rPr/>
            </w:rPrChange>
          </w:rPr>
          <w:t>Program Administrators undertake research to inform programs from program implementation budgets that are separate from th</w:t>
        </w:r>
      </w:ins>
      <w:ins w:id="629" w:author="Lisa Skumatz" w:date="2021-06-05T00:33:00Z">
        <w:r w:rsidR="00E84489" w:rsidRPr="00E84489">
          <w:rPr>
            <w:highlight w:val="yellow"/>
            <w:rPrChange w:id="630" w:author="Lisa Skumatz" w:date="2021-06-05T00:33:00Z">
              <w:rPr/>
            </w:rPrChange>
          </w:rPr>
          <w:t>e Roadmap process.</w:t>
        </w:r>
      </w:ins>
    </w:p>
    <w:p w14:paraId="7587A90C" w14:textId="77777777" w:rsidR="00210F29" w:rsidRDefault="00C13714">
      <w:pPr>
        <w:spacing w:after="249" w:line="259" w:lineRule="auto"/>
        <w:ind w:left="0" w:firstLine="0"/>
      </w:pPr>
      <w:r>
        <w:t xml:space="preserve"> </w:t>
      </w:r>
    </w:p>
    <w:p w14:paraId="706D2D37" w14:textId="77777777" w:rsidR="00210F29" w:rsidRDefault="00C13714">
      <w:pPr>
        <w:pStyle w:val="Heading3"/>
        <w:ind w:left="602" w:hanging="617"/>
      </w:pPr>
      <w:r>
        <w:rPr>
          <w:sz w:val="24"/>
        </w:rPr>
        <w:t>C</w:t>
      </w:r>
      <w:r>
        <w:t xml:space="preserve">OMMUNICATION </w:t>
      </w:r>
      <w:r>
        <w:rPr>
          <w:sz w:val="24"/>
        </w:rPr>
        <w:t>R</w:t>
      </w:r>
      <w:r>
        <w:t xml:space="preserve">ESTRICTIONS FOR </w:t>
      </w:r>
      <w:r>
        <w:rPr>
          <w:sz w:val="24"/>
        </w:rPr>
        <w:t>N</w:t>
      </w:r>
      <w:r>
        <w:t>ON</w:t>
      </w:r>
      <w:r>
        <w:rPr>
          <w:sz w:val="24"/>
        </w:rPr>
        <w:t>-P</w:t>
      </w:r>
      <w:r>
        <w:t xml:space="preserve">ROGRAM </w:t>
      </w:r>
      <w:r>
        <w:rPr>
          <w:sz w:val="24"/>
        </w:rPr>
        <w:t>E</w:t>
      </w:r>
      <w:r>
        <w:t xml:space="preserve">VALUATION </w:t>
      </w:r>
      <w:r>
        <w:rPr>
          <w:sz w:val="24"/>
        </w:rPr>
        <w:t>S</w:t>
      </w:r>
      <w:r>
        <w:t>TUDIES</w:t>
      </w:r>
      <w:r>
        <w:rPr>
          <w:sz w:val="24"/>
        </w:rPr>
        <w:t xml:space="preserve"> </w:t>
      </w:r>
    </w:p>
    <w:p w14:paraId="276C7A90" w14:textId="77777777" w:rsidR="00210F29" w:rsidRDefault="00C13714">
      <w:pPr>
        <w:spacing w:after="0"/>
        <w:ind w:left="-5" w:right="2"/>
      </w:pPr>
      <w:r>
        <w:t xml:space="preserve">There are no restrictions on communications between the Evaluation Committee, EEB Evaluation </w:t>
      </w:r>
    </w:p>
    <w:p w14:paraId="07A6A93A" w14:textId="77777777" w:rsidR="00210F29" w:rsidRDefault="00C13714">
      <w:pPr>
        <w:spacing w:after="0"/>
        <w:ind w:left="-5" w:right="233"/>
      </w:pPr>
      <w:r>
        <w:t xml:space="preserve">Administrator, members of the Board, the Board Technical Consultants and Program Administrators at any time during any study.  Communication may not be conducted with the Evaluation Contractors (Research Area or individual study), unless approved by the Evaluation Administrator, and may not be conducted without involvement of the Evaluation Administrator. </w:t>
      </w:r>
    </w:p>
    <w:p w14:paraId="1FB6D16A" w14:textId="77777777" w:rsidR="00210F29" w:rsidRDefault="00C13714">
      <w:pPr>
        <w:spacing w:after="334" w:line="259" w:lineRule="auto"/>
        <w:ind w:left="0" w:firstLine="0"/>
      </w:pPr>
      <w:r>
        <w:t xml:space="preserve"> </w:t>
      </w:r>
    </w:p>
    <w:p w14:paraId="438CA3F4" w14:textId="77777777" w:rsidR="00210F29" w:rsidRDefault="00C13714">
      <w:pPr>
        <w:pStyle w:val="Heading2"/>
        <w:ind w:left="530" w:hanging="545"/>
      </w:pPr>
      <w:bookmarkStart w:id="631" w:name="_Toc71518860"/>
      <w:r>
        <w:rPr>
          <w:sz w:val="28"/>
        </w:rPr>
        <w:t>C</w:t>
      </w:r>
      <w:r>
        <w:t xml:space="preserve">OMMUNICATIONS </w:t>
      </w:r>
      <w:r>
        <w:rPr>
          <w:sz w:val="28"/>
        </w:rPr>
        <w:t>P</w:t>
      </w:r>
      <w:r>
        <w:t xml:space="preserve">RIOR TO </w:t>
      </w:r>
      <w:r>
        <w:rPr>
          <w:sz w:val="28"/>
        </w:rPr>
        <w:t>P</w:t>
      </w:r>
      <w:r>
        <w:t xml:space="preserve">ROGRAM </w:t>
      </w:r>
      <w:r>
        <w:rPr>
          <w:sz w:val="28"/>
        </w:rPr>
        <w:t>E</w:t>
      </w:r>
      <w:r>
        <w:t xml:space="preserve">VALUATION </w:t>
      </w:r>
      <w:r>
        <w:rPr>
          <w:sz w:val="28"/>
        </w:rPr>
        <w:t>S</w:t>
      </w:r>
      <w:r>
        <w:t xml:space="preserve">TUDY </w:t>
      </w:r>
      <w:r>
        <w:rPr>
          <w:sz w:val="28"/>
        </w:rPr>
        <w:t>I</w:t>
      </w:r>
      <w:r>
        <w:t>NCEPTION</w:t>
      </w:r>
      <w:bookmarkEnd w:id="631"/>
      <w:r>
        <w:rPr>
          <w:sz w:val="28"/>
        </w:rPr>
        <w:t xml:space="preserve"> </w:t>
      </w:r>
    </w:p>
    <w:p w14:paraId="057A9652" w14:textId="75EEF478" w:rsidR="00210F29" w:rsidRDefault="00C13714">
      <w:pPr>
        <w:numPr>
          <w:ilvl w:val="0"/>
          <w:numId w:val="12"/>
        </w:numPr>
        <w:ind w:right="94"/>
      </w:pPr>
      <w:r>
        <w:t xml:space="preserve">When an Evaluation Contractor has not yet been selected for a given program evaluation, there are no restrictions on communications between the Evaluation Administrator, and Program Administrators, EEB Technical Consultants and EEB members.  As provided in the Evaluation Roadmap, anyone in these organizations may offer suggestions, information and opinions concerning the focus of studies, issues and methods that might be included in a Request for Proposal or Request for Qualifications, and on the quality of Contractor submissions in response to RFPs.  These persons may provide </w:t>
      </w:r>
      <w:r w:rsidR="0004425E">
        <w:t xml:space="preserve">suggestions on contractors to be included in the RFP solicitation, and provide </w:t>
      </w:r>
      <w:r>
        <w:t xml:space="preserve">recommendations </w:t>
      </w:r>
      <w:r w:rsidR="0004425E">
        <w:t>and feedback on experience they may have had with specific bidders</w:t>
      </w:r>
      <w:commentRangeStart w:id="632"/>
      <w:commentRangeStart w:id="633"/>
      <w:r w:rsidR="0004425E">
        <w:t xml:space="preserve">, but may not provide suggestions on </w:t>
      </w:r>
      <w:r>
        <w:t>which Contractor will be selected</w:t>
      </w:r>
      <w:r w:rsidR="0004425E">
        <w:t xml:space="preserve"> to avoid influence on the design of the evaluation.</w:t>
      </w:r>
      <w:commentRangeEnd w:id="632"/>
      <w:r w:rsidR="00477E08">
        <w:rPr>
          <w:rStyle w:val="CommentReference"/>
        </w:rPr>
        <w:commentReference w:id="632"/>
      </w:r>
      <w:commentRangeEnd w:id="633"/>
      <w:r w:rsidR="00E84489">
        <w:rPr>
          <w:rStyle w:val="CommentReference"/>
        </w:rPr>
        <w:commentReference w:id="633"/>
      </w:r>
    </w:p>
    <w:p w14:paraId="4AE570A0" w14:textId="77777777" w:rsidR="00210F29" w:rsidRDefault="00C13714">
      <w:pPr>
        <w:ind w:left="-5" w:right="2"/>
      </w:pPr>
      <w:r>
        <w:t xml:space="preserve">During the development of the Annual Evaluation Plan, these Persons may suggest studies to be included in the Plan, provide rankings of study priority, and outline important issues to consider. </w:t>
      </w:r>
    </w:p>
    <w:p w14:paraId="5F1E83BD" w14:textId="467A8CA0" w:rsidR="00210F29" w:rsidRDefault="00C13714">
      <w:pPr>
        <w:ind w:left="-5" w:right="164"/>
      </w:pPr>
      <w:r>
        <w:t xml:space="preserve">Communications prior to study inception will generally be in written form and will be retained.  Should meetings or conference calls be needed that include the Evaluation Contractor and any party beyond the Evaluation Administrator, the Evaluation Administrator will take minutes, or the call will be recorded and notes retained. </w:t>
      </w:r>
    </w:p>
    <w:p w14:paraId="6671AD44" w14:textId="602D3313" w:rsidR="0004425E" w:rsidRDefault="0004425E" w:rsidP="00DF2EB5">
      <w:pPr>
        <w:pStyle w:val="ListParagraph"/>
        <w:numPr>
          <w:ilvl w:val="0"/>
          <w:numId w:val="12"/>
        </w:numPr>
        <w:ind w:right="164"/>
      </w:pPr>
      <w:r>
        <w:t>Meetings between the PAs and Technical Consultants and the EA Team and Evaluation Contractors during the project design refinement phase of the study will be held to solicit background information on the programs, needed outcomes, directions, issue, and other information useful to a well-informed evaluation.  These meetings may only be held with the attendance of the Evaluation Administrator.</w:t>
      </w:r>
    </w:p>
    <w:p w14:paraId="30B0CCCB" w14:textId="066C2A3D" w:rsidR="00210F29" w:rsidRDefault="00C13714">
      <w:pPr>
        <w:numPr>
          <w:ilvl w:val="0"/>
          <w:numId w:val="12"/>
        </w:numPr>
        <w:spacing w:after="356"/>
        <w:ind w:right="94"/>
      </w:pPr>
      <w:r>
        <w:t xml:space="preserve">After the Contractor has been selected, </w:t>
      </w:r>
      <w:r w:rsidR="0004425E">
        <w:t xml:space="preserve">and the EA has identified the </w:t>
      </w:r>
      <w:r>
        <w:t>Program Administrators and EEB Technical Consultants</w:t>
      </w:r>
      <w:r w:rsidR="0004425E">
        <w:t xml:space="preserve"> and Evaluation Committee members are invited to the official </w:t>
      </w:r>
      <w:r>
        <w:t xml:space="preserve">Kick-off meetings to better understand the methods that will be employed, ask questions, make suggestions, and provide information on data availability and procedures to access that data.  </w:t>
      </w:r>
    </w:p>
    <w:p w14:paraId="7E9D0F24" w14:textId="77777777" w:rsidR="00B93602" w:rsidRDefault="00B93602" w:rsidP="00B93602">
      <w:pPr>
        <w:spacing w:after="356"/>
        <w:ind w:right="94" w:firstLine="0"/>
      </w:pPr>
    </w:p>
    <w:p w14:paraId="09AD4724" w14:textId="77777777" w:rsidR="00210F29" w:rsidRDefault="00C13714">
      <w:pPr>
        <w:pStyle w:val="Heading2"/>
        <w:ind w:left="530" w:hanging="545"/>
      </w:pPr>
      <w:bookmarkStart w:id="634" w:name="_Toc71518861"/>
      <w:r>
        <w:rPr>
          <w:sz w:val="28"/>
        </w:rPr>
        <w:t>C</w:t>
      </w:r>
      <w:r>
        <w:t xml:space="preserve">OMMUNICATIONS </w:t>
      </w:r>
      <w:r>
        <w:rPr>
          <w:sz w:val="28"/>
        </w:rPr>
        <w:t>D</w:t>
      </w:r>
      <w:r>
        <w:t xml:space="preserve">URING THE </w:t>
      </w:r>
      <w:r>
        <w:rPr>
          <w:sz w:val="28"/>
        </w:rPr>
        <w:t>P</w:t>
      </w:r>
      <w:r>
        <w:t xml:space="preserve">ROGRAM </w:t>
      </w:r>
      <w:r>
        <w:rPr>
          <w:sz w:val="28"/>
        </w:rPr>
        <w:t>E</w:t>
      </w:r>
      <w:r>
        <w:t xml:space="preserve">VALUATION </w:t>
      </w:r>
      <w:r>
        <w:rPr>
          <w:sz w:val="28"/>
        </w:rPr>
        <w:t>S</w:t>
      </w:r>
      <w:r>
        <w:t>TUDY</w:t>
      </w:r>
      <w:bookmarkEnd w:id="634"/>
      <w:r>
        <w:rPr>
          <w:sz w:val="28"/>
        </w:rPr>
        <w:t xml:space="preserve"> </w:t>
      </w:r>
    </w:p>
    <w:p w14:paraId="2ECD8065" w14:textId="756A7239" w:rsidR="0038687C" w:rsidRDefault="00C13714">
      <w:pPr>
        <w:ind w:left="-5" w:right="189"/>
      </w:pPr>
      <w:r>
        <w:t>There shall be no informal communications regarding the design or outcomes of an active program evaluation between the Program Administrator staff, Energy Efficiency Board members and the Evaluation Administrator and Contractor</w:t>
      </w:r>
      <w:r w:rsidR="0038687C">
        <w:t xml:space="preserve"> except in the following circumstance</w:t>
      </w:r>
      <w:r w:rsidR="0058764D">
        <w:t>s</w:t>
      </w:r>
      <w:r w:rsidR="0038687C">
        <w:t>:</w:t>
      </w:r>
    </w:p>
    <w:p w14:paraId="66296F3E" w14:textId="1131A217" w:rsidR="0038687C" w:rsidRDefault="0038687C" w:rsidP="00B93602">
      <w:pPr>
        <w:pStyle w:val="ListParagraph"/>
        <w:numPr>
          <w:ilvl w:val="0"/>
          <w:numId w:val="27"/>
        </w:numPr>
        <w:ind w:right="189"/>
      </w:pPr>
      <w:r>
        <w:t xml:space="preserve">Interim </w:t>
      </w:r>
      <w:r w:rsidR="00BD5496">
        <w:t>communications</w:t>
      </w:r>
      <w:r>
        <w:t xml:space="preserve"> between the PAs or Technical Consultant and the Evaluation con</w:t>
      </w:r>
      <w:r w:rsidR="0030569B">
        <w:t>tractors</w:t>
      </w:r>
      <w:r>
        <w:t xml:space="preserve"> may be held if the EA believes it is in the best interest of the </w:t>
      </w:r>
      <w:r w:rsidR="002220DB">
        <w:t>e</w:t>
      </w:r>
      <w:r w:rsidR="00BD5496">
        <w:t>valuation</w:t>
      </w:r>
      <w:r>
        <w:t xml:space="preserve"> (to answer questions, clarify data, etc.), but only with the attendance of the Evaluation </w:t>
      </w:r>
      <w:r w:rsidRPr="00157FB3">
        <w:t>Administrator</w:t>
      </w:r>
      <w:r w:rsidR="0030569B" w:rsidRPr="00157FB3">
        <w:t xml:space="preserve">, </w:t>
      </w:r>
      <w:r w:rsidR="0030569B" w:rsidRPr="00E84489">
        <w:rPr>
          <w:rPrChange w:id="635" w:author="Lisa Skumatz" w:date="2021-06-05T00:34:00Z">
            <w:rPr>
              <w:highlight w:val="yellow"/>
            </w:rPr>
          </w:rPrChange>
        </w:rPr>
        <w:t>or if by email, with cc to Evaluation Administrator</w:t>
      </w:r>
      <w:r w:rsidRPr="00157FB3">
        <w:t>.  These communications are encouraged wh</w:t>
      </w:r>
      <w:r>
        <w:t xml:space="preserve">ere the </w:t>
      </w:r>
      <w:r w:rsidR="00BD5496">
        <w:t>evaluation</w:t>
      </w:r>
      <w:r>
        <w:t xml:space="preserve"> will benefit, but at the instigation of the Evaluation Administrator.</w:t>
      </w:r>
    </w:p>
    <w:p w14:paraId="2C40DC77" w14:textId="4C854037" w:rsidR="0058764D" w:rsidRDefault="00C13714" w:rsidP="0058764D">
      <w:pPr>
        <w:pStyle w:val="ListParagraph"/>
        <w:numPr>
          <w:ilvl w:val="0"/>
          <w:numId w:val="27"/>
        </w:numPr>
        <w:ind w:right="189"/>
      </w:pPr>
      <w:r>
        <w:t xml:space="preserve">The EEB Evaluation Administrator may continue to consult with the EEB Evaluation Committee or Companies or others for administrative purposes, including issues regarding data requests.  </w:t>
      </w:r>
      <w:ins w:id="636" w:author="Lisa Skumatz" w:date="2021-06-07T06:20:00Z">
        <w:r w:rsidR="002A19F3" w:rsidRPr="002A19F3">
          <w:rPr>
            <w:highlight w:val="green"/>
            <w:rPrChange w:id="637" w:author="Lisa Skumatz" w:date="2021-06-07T06:25:00Z">
              <w:rPr/>
            </w:rPrChange>
          </w:rPr>
          <w:t xml:space="preserve">In addition, </w:t>
        </w:r>
      </w:ins>
      <w:ins w:id="638" w:author="Lisa Skumatz" w:date="2021-06-07T06:21:00Z">
        <w:r w:rsidR="002A19F3" w:rsidRPr="002A19F3">
          <w:rPr>
            <w:highlight w:val="green"/>
            <w:rPrChange w:id="639" w:author="Lisa Skumatz" w:date="2021-06-07T06:25:00Z">
              <w:rPr/>
            </w:rPrChange>
          </w:rPr>
          <w:t>the Evaluation Administrator or Evaluation Contractors will communicate with the Program Administrator for review of particular customer-facing</w:t>
        </w:r>
      </w:ins>
      <w:ins w:id="640" w:author="Lisa Skumatz" w:date="2021-06-07T06:22:00Z">
        <w:r w:rsidR="002A19F3" w:rsidRPr="002A19F3">
          <w:rPr>
            <w:highlight w:val="green"/>
            <w:rPrChange w:id="641" w:author="Lisa Skumatz" w:date="2021-06-07T06:25:00Z">
              <w:rPr/>
            </w:rPrChange>
          </w:rPr>
          <w:t xml:space="preserve"> materials prepared for the evaluation, including survey solicitation postcards or letters with Company logos, or</w:t>
        </w:r>
      </w:ins>
      <w:ins w:id="642" w:author="Lisa Skumatz" w:date="2021-06-07T06:24:00Z">
        <w:r w:rsidR="002A19F3" w:rsidRPr="002A19F3">
          <w:rPr>
            <w:highlight w:val="green"/>
            <w:rPrChange w:id="643" w:author="Lisa Skumatz" w:date="2021-06-07T06:25:00Z">
              <w:rPr/>
            </w:rPrChange>
          </w:rPr>
          <w:t xml:space="preserve"> other limited documents. </w:t>
        </w:r>
      </w:ins>
      <w:ins w:id="644" w:author="Lisa Skumatz" w:date="2021-06-07T06:22:00Z">
        <w:r w:rsidR="002A19F3" w:rsidRPr="002A19F3">
          <w:rPr>
            <w:highlight w:val="green"/>
            <w:rPrChange w:id="645" w:author="Lisa Skumatz" w:date="2021-06-07T06:25:00Z">
              <w:rPr/>
            </w:rPrChange>
          </w:rPr>
          <w:t xml:space="preserve"> In addition, </w:t>
        </w:r>
      </w:ins>
      <w:ins w:id="646" w:author="Lisa Skumatz" w:date="2021-06-07T06:23:00Z">
        <w:r w:rsidR="002A19F3" w:rsidRPr="002A19F3">
          <w:rPr>
            <w:highlight w:val="green"/>
            <w:rPrChange w:id="647" w:author="Lisa Skumatz" w:date="2021-06-07T06:25:00Z">
              <w:rPr/>
            </w:rPrChange>
          </w:rPr>
          <w:t>notice and summary of surveys will be provided to the Program Administrators so the customer survey departments can be notified.</w:t>
        </w:r>
      </w:ins>
      <w:ins w:id="648" w:author="Lisa Skumatz" w:date="2021-06-07T06:22:00Z">
        <w:r w:rsidR="002A19F3" w:rsidRPr="002A19F3">
          <w:rPr>
            <w:highlight w:val="green"/>
            <w:rPrChange w:id="649" w:author="Lisa Skumatz" w:date="2021-06-07T06:25:00Z">
              <w:rPr/>
            </w:rPrChange>
          </w:rPr>
          <w:t xml:space="preserve">  </w:t>
        </w:r>
      </w:ins>
      <w:ins w:id="650" w:author="Lisa Skumatz" w:date="2021-06-07T06:21:00Z">
        <w:r w:rsidR="002A19F3" w:rsidRPr="002A19F3">
          <w:rPr>
            <w:highlight w:val="green"/>
            <w:rPrChange w:id="651" w:author="Lisa Skumatz" w:date="2021-06-07T06:25:00Z">
              <w:rPr/>
            </w:rPrChange>
          </w:rPr>
          <w:t xml:space="preserve"> </w:t>
        </w:r>
      </w:ins>
      <w:ins w:id="652" w:author="Lisa Skumatz" w:date="2021-06-07T06:27:00Z">
        <w:r w:rsidR="002A19F3">
          <w:rPr>
            <w:highlight w:val="green"/>
          </w:rPr>
          <w:t>C</w:t>
        </w:r>
      </w:ins>
      <w:ins w:id="653" w:author="Lisa Skumatz" w:date="2021-06-07T06:24:00Z">
        <w:r w:rsidR="002A19F3" w:rsidRPr="002A19F3">
          <w:rPr>
            <w:highlight w:val="green"/>
            <w:rPrChange w:id="654" w:author="Lisa Skumatz" w:date="2021-06-07T06:25:00Z">
              <w:rPr/>
            </w:rPrChange>
          </w:rPr>
          <w:t>omments be accommodated that affect the independence of the evaluation</w:t>
        </w:r>
      </w:ins>
      <w:ins w:id="655" w:author="Lisa Skumatz" w:date="2021-06-07T06:27:00Z">
        <w:r w:rsidR="002A19F3">
          <w:rPr>
            <w:highlight w:val="green"/>
          </w:rPr>
          <w:t xml:space="preserve"> are not incorporated</w:t>
        </w:r>
      </w:ins>
      <w:ins w:id="656" w:author="Lisa Skumatz" w:date="2021-06-07T06:24:00Z">
        <w:r w:rsidR="002A19F3" w:rsidRPr="002A19F3">
          <w:rPr>
            <w:highlight w:val="green"/>
            <w:rPrChange w:id="657" w:author="Lisa Skumatz" w:date="2021-06-07T06:25:00Z">
              <w:rPr/>
            </w:rPrChange>
          </w:rPr>
          <w:t>.</w:t>
        </w:r>
      </w:ins>
    </w:p>
    <w:p w14:paraId="34F3DA14" w14:textId="346F4899" w:rsidR="0058764D" w:rsidRDefault="0058764D" w:rsidP="00B93602">
      <w:pPr>
        <w:pStyle w:val="ListParagraph"/>
        <w:numPr>
          <w:ilvl w:val="0"/>
          <w:numId w:val="27"/>
        </w:numPr>
        <w:ind w:right="189"/>
      </w:pPr>
      <w:r>
        <w:t>Contractors may communicate directly with Program Administrators on issues related to data requests and associated follow-up questions.  The Evaluation Administrator will be copied on these emails and will attend any data-associated phone meetings.</w:t>
      </w:r>
    </w:p>
    <w:p w14:paraId="58DBF5C2" w14:textId="77777777" w:rsidR="0058764D" w:rsidRDefault="00C13714" w:rsidP="0058764D">
      <w:pPr>
        <w:pStyle w:val="ListParagraph"/>
        <w:numPr>
          <w:ilvl w:val="0"/>
          <w:numId w:val="27"/>
        </w:numPr>
        <w:ind w:right="189"/>
      </w:pPr>
      <w:r>
        <w:t xml:space="preserve">EEB Board members, including members of the evaluation committee, shall not communicate directly with an Evaluation Contractor conducting an active evaluation without the Evaluation Administrator being present.    </w:t>
      </w:r>
    </w:p>
    <w:p w14:paraId="578ED6D1" w14:textId="1BAD0D17" w:rsidR="00210F29" w:rsidRDefault="00C13714" w:rsidP="00B93602">
      <w:pPr>
        <w:pStyle w:val="ListParagraph"/>
        <w:numPr>
          <w:ilvl w:val="0"/>
          <w:numId w:val="27"/>
        </w:numPr>
        <w:ind w:right="189"/>
      </w:pPr>
      <w:r>
        <w:t xml:space="preserve">Records of all communications during the evaluation, written reviews of the draft report and written comments on the final report shall be kept on file and maintained after the evaluation has been completed.  These records, with the exception of documents or emails containing confidential information, shall be made available to members of the public upon request.  </w:t>
      </w:r>
    </w:p>
    <w:p w14:paraId="1DD3E63F" w14:textId="77777777" w:rsidR="00210F29" w:rsidRDefault="00C13714">
      <w:pPr>
        <w:ind w:left="-5" w:right="2"/>
      </w:pPr>
      <w:r>
        <w:t xml:space="preserve">To meet these requirements: </w:t>
      </w:r>
    </w:p>
    <w:p w14:paraId="6534BBF4" w14:textId="7DA66A7A" w:rsidR="00210F29" w:rsidRDefault="00C13714">
      <w:pPr>
        <w:numPr>
          <w:ilvl w:val="0"/>
          <w:numId w:val="13"/>
        </w:numPr>
        <w:spacing w:after="0"/>
        <w:ind w:right="2" w:hanging="360"/>
      </w:pPr>
      <w:r>
        <w:t xml:space="preserve">The EEB Evaluation Administrator will initiate requests for technical assistance, data and administrative action to the specific person (Program administrator or their vendor, or EEB Technical Consultant) that holds the data or information to respond to that request whenever needed.  The requests will most frequently be made in writing; </w:t>
      </w:r>
      <w:r w:rsidR="00CC0659">
        <w:t>however,</w:t>
      </w:r>
      <w:r>
        <w:t xml:space="preserve"> some telephone communication is likely to be needed in order to clarify needs and reduce delays. </w:t>
      </w:r>
    </w:p>
    <w:p w14:paraId="331B5AE8" w14:textId="77777777" w:rsidR="00210F29" w:rsidRDefault="00C13714">
      <w:pPr>
        <w:numPr>
          <w:ilvl w:val="0"/>
          <w:numId w:val="13"/>
        </w:numPr>
        <w:spacing w:after="0"/>
        <w:ind w:right="2" w:hanging="360"/>
      </w:pPr>
      <w:r>
        <w:t xml:space="preserve">When these requests are made, the entity can respond with the materials, data, and/or other action required. The entity may also respond with any clarifying questions.  </w:t>
      </w:r>
      <w:commentRangeStart w:id="658"/>
      <w:commentRangeStart w:id="659"/>
      <w:r>
        <w:t xml:space="preserve">Clarifying questions may not include questions regarding the need for the materials, data, and/or action, except to suggest that there may be a superior solution, which the EEB Evaluation Administrator will consider. </w:t>
      </w:r>
      <w:commentRangeEnd w:id="658"/>
      <w:r w:rsidR="00336BDF">
        <w:rPr>
          <w:rStyle w:val="CommentReference"/>
        </w:rPr>
        <w:commentReference w:id="658"/>
      </w:r>
      <w:commentRangeEnd w:id="659"/>
      <w:r w:rsidR="00E84489">
        <w:rPr>
          <w:rStyle w:val="CommentReference"/>
        </w:rPr>
        <w:commentReference w:id="659"/>
      </w:r>
    </w:p>
    <w:p w14:paraId="447E5BCB" w14:textId="77777777" w:rsidR="00F97146" w:rsidRDefault="00C13714" w:rsidP="000A3F53">
      <w:pPr>
        <w:numPr>
          <w:ilvl w:val="0"/>
          <w:numId w:val="13"/>
        </w:numPr>
        <w:spacing w:after="289"/>
        <w:ind w:right="2" w:hanging="360"/>
        <w:rPr>
          <w:ins w:id="660" w:author="Lisa Skumatz" w:date="2021-06-05T00:40:00Z"/>
        </w:rPr>
      </w:pPr>
      <w:r>
        <w:t xml:space="preserve">Program Persons will not initiate these </w:t>
      </w:r>
      <w:commentRangeStart w:id="661"/>
      <w:commentRangeStart w:id="662"/>
      <w:r>
        <w:t>discussions</w:t>
      </w:r>
      <w:commentRangeEnd w:id="661"/>
      <w:r w:rsidR="00AC73C5">
        <w:rPr>
          <w:rStyle w:val="CommentReference"/>
        </w:rPr>
        <w:commentReference w:id="661"/>
      </w:r>
      <w:commentRangeEnd w:id="662"/>
      <w:r w:rsidR="00F97146">
        <w:rPr>
          <w:rStyle w:val="CommentReference"/>
        </w:rPr>
        <w:commentReference w:id="662"/>
      </w:r>
      <w:ins w:id="663" w:author="Lisa Skumatz" w:date="2021-06-05T00:38:00Z">
        <w:r w:rsidR="00F97146">
          <w:t xml:space="preserve"> except in response to a data request.</w:t>
        </w:r>
      </w:ins>
    </w:p>
    <w:p w14:paraId="3B7B32E6" w14:textId="610830D8" w:rsidR="00210F29" w:rsidRDefault="00F97146" w:rsidP="00157FB3">
      <w:pPr>
        <w:numPr>
          <w:ilvl w:val="0"/>
          <w:numId w:val="13"/>
        </w:numPr>
        <w:spacing w:after="289"/>
        <w:ind w:right="2" w:hanging="360"/>
      </w:pPr>
      <w:ins w:id="664" w:author="Lisa Skumatz" w:date="2021-06-05T00:38:00Z">
        <w:r w:rsidRPr="002A19F3">
          <w:rPr>
            <w:highlight w:val="green"/>
            <w:rPrChange w:id="665" w:author="Lisa Skumatz" w:date="2021-06-07T06:25:00Z">
              <w:rPr/>
            </w:rPrChange>
          </w:rPr>
          <w:t>The Evaluation Administrator is c</w:t>
        </w:r>
      </w:ins>
      <w:ins w:id="666" w:author="Lisa Skumatz" w:date="2021-06-05T00:40:00Z">
        <w:r w:rsidRPr="002A19F3">
          <w:rPr>
            <w:highlight w:val="green"/>
            <w:rPrChange w:id="667" w:author="Lisa Skumatz" w:date="2021-06-07T06:25:00Z">
              <w:rPr/>
            </w:rPrChange>
          </w:rPr>
          <w:t>opied</w:t>
        </w:r>
      </w:ins>
      <w:ins w:id="668" w:author="Lisa Skumatz" w:date="2021-06-05T00:38:00Z">
        <w:r w:rsidRPr="002A19F3">
          <w:rPr>
            <w:highlight w:val="green"/>
            <w:rPrChange w:id="669" w:author="Lisa Skumatz" w:date="2021-06-07T06:25:00Z">
              <w:rPr/>
            </w:rPrChange>
          </w:rPr>
          <w:t xml:space="preserve"> on all correspondence between</w:t>
        </w:r>
      </w:ins>
      <w:ins w:id="670" w:author="Lisa Skumatz" w:date="2021-06-05T00:39:00Z">
        <w:r w:rsidRPr="002A19F3">
          <w:rPr>
            <w:highlight w:val="green"/>
            <w:rPrChange w:id="671" w:author="Lisa Skumatz" w:date="2021-06-07T06:25:00Z">
              <w:rPr/>
            </w:rPrChange>
          </w:rPr>
          <w:t xml:space="preserve"> Program Administrators and Evaluation Contractors</w:t>
        </w:r>
      </w:ins>
      <w:ins w:id="672" w:author="Lisa Skumatz" w:date="2021-06-07T06:25:00Z">
        <w:r w:rsidR="002A19F3" w:rsidRPr="002A19F3">
          <w:rPr>
            <w:highlight w:val="green"/>
            <w:rPrChange w:id="673" w:author="Lisa Skumatz" w:date="2021-06-07T06:25:00Z">
              <w:rPr/>
            </w:rPrChange>
          </w:rPr>
          <w:t xml:space="preserve"> and monitored for indications of possible influence</w:t>
        </w:r>
      </w:ins>
      <w:ins w:id="674" w:author="Lisa Skumatz" w:date="2021-06-05T00:39:00Z">
        <w:r>
          <w:t>.</w:t>
        </w:r>
      </w:ins>
      <w:del w:id="675" w:author="Lisa Skumatz" w:date="2021-06-05T00:39:00Z">
        <w:r w:rsidR="00C13714" w:rsidDel="00F97146">
          <w:delText>.</w:delText>
        </w:r>
      </w:del>
      <w:r w:rsidR="00C13714">
        <w:t xml:space="preserve"> </w:t>
      </w:r>
    </w:p>
    <w:p w14:paraId="3E5DDDE5" w14:textId="77777777" w:rsidR="00B93602" w:rsidRDefault="00B93602" w:rsidP="00B93602">
      <w:pPr>
        <w:spacing w:after="289"/>
        <w:ind w:left="0" w:right="2" w:firstLine="0"/>
      </w:pPr>
    </w:p>
    <w:p w14:paraId="005C7960" w14:textId="77777777" w:rsidR="00210F29" w:rsidRDefault="00C13714">
      <w:pPr>
        <w:pStyle w:val="Heading2"/>
        <w:ind w:left="-5"/>
      </w:pPr>
      <w:bookmarkStart w:id="676" w:name="_Toc71518862"/>
      <w:r>
        <w:rPr>
          <w:sz w:val="28"/>
        </w:rPr>
        <w:t>C</w:t>
      </w:r>
      <w:r>
        <w:t xml:space="preserve">OMMUNICATIONS WITH </w:t>
      </w:r>
      <w:r>
        <w:rPr>
          <w:sz w:val="28"/>
        </w:rPr>
        <w:t>E</w:t>
      </w:r>
      <w:r>
        <w:t xml:space="preserve">VALUATION </w:t>
      </w:r>
      <w:r>
        <w:rPr>
          <w:sz w:val="28"/>
        </w:rPr>
        <w:t>C</w:t>
      </w:r>
      <w:r>
        <w:t xml:space="preserve">ONTRACTORS </w:t>
      </w:r>
      <w:r>
        <w:rPr>
          <w:sz w:val="28"/>
        </w:rPr>
        <w:t>D</w:t>
      </w:r>
      <w:r>
        <w:t xml:space="preserve">URING A </w:t>
      </w:r>
      <w:r>
        <w:rPr>
          <w:sz w:val="28"/>
        </w:rPr>
        <w:t>P</w:t>
      </w:r>
      <w:r>
        <w:t xml:space="preserve">ROGRAM </w:t>
      </w:r>
      <w:r>
        <w:rPr>
          <w:sz w:val="28"/>
        </w:rPr>
        <w:t>E</w:t>
      </w:r>
      <w:r>
        <w:t xml:space="preserve">VALUATION </w:t>
      </w:r>
      <w:r>
        <w:rPr>
          <w:sz w:val="28"/>
        </w:rPr>
        <w:t>S</w:t>
      </w:r>
      <w:r>
        <w:t>TUDY</w:t>
      </w:r>
      <w:bookmarkEnd w:id="676"/>
      <w:r>
        <w:rPr>
          <w:sz w:val="28"/>
        </w:rPr>
        <w:t xml:space="preserve"> </w:t>
      </w:r>
    </w:p>
    <w:p w14:paraId="76A906DA" w14:textId="77777777" w:rsidR="00210F29" w:rsidRDefault="00C13714">
      <w:pPr>
        <w:spacing w:after="6"/>
        <w:ind w:left="-5" w:right="2"/>
      </w:pPr>
      <w:r>
        <w:t xml:space="preserve">Determining appropriate Communications protocols between the EEB Evaluation Administrator and the </w:t>
      </w:r>
    </w:p>
    <w:p w14:paraId="4D78D521" w14:textId="77777777" w:rsidR="00210F29" w:rsidRDefault="00C13714">
      <w:pPr>
        <w:ind w:left="-5" w:right="185"/>
      </w:pPr>
      <w:r>
        <w:t xml:space="preserve">Contractor that performs the program evaluation study versus Program Persons can be difficult.  While the Act makes clear that Program Persons generally should not be in direct communication with Contractors, there are times when such communications are important and solutions involving intermediaries inefficient.  A careful balance follows: </w:t>
      </w:r>
    </w:p>
    <w:p w14:paraId="2F95257C" w14:textId="77777777" w:rsidR="00210F29" w:rsidRDefault="00C13714">
      <w:pPr>
        <w:numPr>
          <w:ilvl w:val="0"/>
          <w:numId w:val="14"/>
        </w:numPr>
        <w:spacing w:after="0"/>
        <w:ind w:right="2" w:hanging="360"/>
      </w:pPr>
      <w:r>
        <w:t xml:space="preserve">Vendors and other members of the public may never communicate with an Evaluation Contractor </w:t>
      </w:r>
    </w:p>
    <w:p w14:paraId="07CBDF5D" w14:textId="70FAE6BF" w:rsidR="00210F29" w:rsidRDefault="00C13714">
      <w:pPr>
        <w:numPr>
          <w:ilvl w:val="0"/>
          <w:numId w:val="14"/>
        </w:numPr>
        <w:spacing w:after="0"/>
        <w:ind w:right="2" w:hanging="360"/>
      </w:pPr>
      <w:r>
        <w:t>Under nearly all circumstances, persons who are not part of the Evaluation Team may not communicate directly with the Contractor, either by phone, in writing, or in person. DEEP, Board members, (including the EEB Evaluation Committee)</w:t>
      </w:r>
      <w:r w:rsidR="002220DB">
        <w:t>, Technical Consultants,</w:t>
      </w:r>
      <w:r>
        <w:t xml:space="preserve"> and Program Administrators’ representatives or their vendors, may not communicate with an evaluation contractor about an ongoing evaluation except with the express permission and in the presence of the EEB Evaluation Administrator, which may only be granted if the EEB Evaluation Administrator believes the communication will not compromise the independence of the evaluation. </w:t>
      </w:r>
    </w:p>
    <w:p w14:paraId="3344BA0B" w14:textId="77777777" w:rsidR="00210F29" w:rsidRDefault="00C13714">
      <w:pPr>
        <w:numPr>
          <w:ilvl w:val="0"/>
          <w:numId w:val="14"/>
        </w:numPr>
        <w:spacing w:after="0"/>
        <w:ind w:right="2" w:hanging="360"/>
      </w:pPr>
      <w:r>
        <w:t xml:space="preserve">Any allowed communications that can be conducted in writing will be conducted in writing.  Those written communications will be sent to the EEB Evaluation Administrator for transmission to the Contractor.  </w:t>
      </w:r>
    </w:p>
    <w:p w14:paraId="6EA207DE" w14:textId="77777777" w:rsidR="00210F29" w:rsidRDefault="00C13714">
      <w:pPr>
        <w:spacing w:after="92"/>
        <w:ind w:left="370" w:right="2"/>
      </w:pPr>
      <w:r>
        <w:t xml:space="preserve">Responses will also be transmitted through the EEB Evaluation Administrator.  </w:t>
      </w:r>
    </w:p>
    <w:p w14:paraId="5914C19D" w14:textId="77777777" w:rsidR="00210F29" w:rsidRDefault="00C13714">
      <w:pPr>
        <w:ind w:left="-5" w:right="2"/>
      </w:pPr>
      <w:r>
        <w:t xml:space="preserve">Exceptions include: </w:t>
      </w:r>
    </w:p>
    <w:p w14:paraId="0C548884" w14:textId="744FD7EF" w:rsidR="00210F29" w:rsidRDefault="00C13714">
      <w:pPr>
        <w:numPr>
          <w:ilvl w:val="0"/>
          <w:numId w:val="15"/>
        </w:numPr>
        <w:spacing w:after="0"/>
        <w:ind w:right="111" w:hanging="360"/>
      </w:pPr>
      <w:r>
        <w:t xml:space="preserve">As described in Section 1.4.1, the Kick-off meeting is an exception to the written comment requirement, as input comments from attendees are </w:t>
      </w:r>
      <w:r w:rsidR="00CC0659">
        <w:t>verbal.</w:t>
      </w:r>
      <w:r>
        <w:t xml:space="preserve"> </w:t>
      </w:r>
    </w:p>
    <w:p w14:paraId="2205F9AF" w14:textId="361BD15A" w:rsidR="00210F29" w:rsidRDefault="00C13714">
      <w:pPr>
        <w:numPr>
          <w:ilvl w:val="0"/>
          <w:numId w:val="15"/>
        </w:numPr>
        <w:spacing w:after="0"/>
        <w:ind w:right="111" w:hanging="360"/>
      </w:pPr>
      <w:r>
        <w:t xml:space="preserve">Communications concerning data collection.  </w:t>
      </w:r>
      <w:r w:rsidR="0021152E">
        <w:t xml:space="preserve">As mentioned above, all data requests are required to be followed by a data request meeting with the PAs, Evaluation Contractors and EA.  </w:t>
      </w:r>
      <w:r>
        <w:t xml:space="preserve">When </w:t>
      </w:r>
      <w:r w:rsidR="0021152E">
        <w:t xml:space="preserve">additional </w:t>
      </w:r>
      <w:r>
        <w:t xml:space="preserve">discussions must be made by phone, most often concerning secure data transfer, the EEB Evaluation Administrator will also be on the phone.  In cases where time is of the essence and the EEB Evaluation Administrator cannot be available, if the Evaluation Administrator pre-approves, the </w:t>
      </w:r>
      <w:r w:rsidR="00CC0659">
        <w:t>Contractor will</w:t>
      </w:r>
      <w:r>
        <w:t xml:space="preserve"> provide a record of the call, either in writing or by oral recording (with attendee permission) and provide that record to the EEB Evaluation Administrator.   </w:t>
      </w:r>
    </w:p>
    <w:p w14:paraId="5A487E39" w14:textId="77777777" w:rsidR="00210F29" w:rsidRDefault="00C13714">
      <w:pPr>
        <w:numPr>
          <w:ilvl w:val="0"/>
          <w:numId w:val="15"/>
        </w:numPr>
        <w:spacing w:after="0"/>
        <w:ind w:right="111" w:hanging="360"/>
      </w:pPr>
      <w:r>
        <w:t>Collection of data.  Direct data collection on the Program Administrator premises should be avoided or completed through administrative assistants or 3</w:t>
      </w:r>
      <w:r>
        <w:rPr>
          <w:vertAlign w:val="superscript"/>
        </w:rPr>
        <w:t>rd</w:t>
      </w:r>
      <w:r>
        <w:t xml:space="preserve"> party vendors (e.g. copying services), whenever possible.  However, if the Contractor must copy data in person, Program Administrator administrative staff may assist the Contractor as needed. No personnel that manage or staff the program may be present. </w:t>
      </w:r>
    </w:p>
    <w:p w14:paraId="2A1F2DC5" w14:textId="77777777" w:rsidR="00210F29" w:rsidRDefault="00C13714">
      <w:pPr>
        <w:numPr>
          <w:ilvl w:val="0"/>
          <w:numId w:val="15"/>
        </w:numPr>
        <w:spacing w:after="0"/>
        <w:ind w:right="111" w:hanging="360"/>
      </w:pPr>
      <w:r>
        <w:t xml:space="preserve">Direct communications concerning electronic data transfer to be held between Program Administrator IT personnel and their IT counterparts for the Contractor may be held so long as no other Program Administrator staff that manage or staff the program is participating in the meeting in any way, including as an inactive participant. </w:t>
      </w:r>
    </w:p>
    <w:p w14:paraId="092BA8F9" w14:textId="715194EE" w:rsidR="00210F29" w:rsidRDefault="00C13714">
      <w:pPr>
        <w:numPr>
          <w:ilvl w:val="0"/>
          <w:numId w:val="15"/>
        </w:numPr>
        <w:spacing w:after="119" w:line="241" w:lineRule="auto"/>
        <w:ind w:right="111" w:hanging="360"/>
      </w:pPr>
      <w:commentRangeStart w:id="677"/>
      <w:commentRangeStart w:id="678"/>
      <w:r>
        <w:t xml:space="preserve">Contract issues that extend beyond the study start date.  Utility purchasing agents may communicate with the Contractor for the purpose of resolving contract </w:t>
      </w:r>
      <w:ins w:id="679" w:author="Lisa Skumatz" w:date="2021-06-05T00:40:00Z">
        <w:r w:rsidR="00F97146">
          <w:t xml:space="preserve">or invoice </w:t>
        </w:r>
      </w:ins>
      <w:r>
        <w:t xml:space="preserve">issues </w:t>
      </w:r>
      <w:r>
        <w:rPr>
          <w:i/>
        </w:rPr>
        <w:t xml:space="preserve">that do not in any way affect the study or outcomes. </w:t>
      </w:r>
      <w:r>
        <w:t xml:space="preserve"> </w:t>
      </w:r>
      <w:commentRangeEnd w:id="677"/>
      <w:r w:rsidR="00D75387">
        <w:rPr>
          <w:rStyle w:val="CommentReference"/>
        </w:rPr>
        <w:commentReference w:id="677"/>
      </w:r>
      <w:commentRangeEnd w:id="678"/>
      <w:r w:rsidR="00F97146">
        <w:rPr>
          <w:rStyle w:val="CommentReference"/>
        </w:rPr>
        <w:commentReference w:id="678"/>
      </w:r>
    </w:p>
    <w:p w14:paraId="6AFE1A18" w14:textId="77777777" w:rsidR="00210F29" w:rsidRDefault="00C13714">
      <w:pPr>
        <w:spacing w:after="355"/>
        <w:ind w:left="-5" w:right="2"/>
      </w:pPr>
      <w:r>
        <w:t xml:space="preserve">Contractors will be fully apprised of these requirements and must agree to adhere to them. </w:t>
      </w:r>
    </w:p>
    <w:p w14:paraId="313BE90E" w14:textId="77777777" w:rsidR="00210F29" w:rsidRDefault="00C13714">
      <w:pPr>
        <w:pStyle w:val="Heading2"/>
        <w:ind w:left="458" w:hanging="473"/>
      </w:pPr>
      <w:bookmarkStart w:id="680" w:name="_Toc71518863"/>
      <w:r>
        <w:rPr>
          <w:sz w:val="28"/>
        </w:rPr>
        <w:t>S</w:t>
      </w:r>
      <w:r>
        <w:t xml:space="preserve">ITE </w:t>
      </w:r>
      <w:r>
        <w:rPr>
          <w:sz w:val="28"/>
        </w:rPr>
        <w:t>R</w:t>
      </w:r>
      <w:r>
        <w:t xml:space="preserve">EPORTS IN </w:t>
      </w:r>
      <w:r>
        <w:rPr>
          <w:sz w:val="28"/>
        </w:rPr>
        <w:t>P</w:t>
      </w:r>
      <w:r>
        <w:t xml:space="preserve">ROGRAM </w:t>
      </w:r>
      <w:r>
        <w:rPr>
          <w:sz w:val="28"/>
        </w:rPr>
        <w:t>E</w:t>
      </w:r>
      <w:r>
        <w:t xml:space="preserve">VALUATION </w:t>
      </w:r>
      <w:r>
        <w:rPr>
          <w:sz w:val="28"/>
        </w:rPr>
        <w:t>S</w:t>
      </w:r>
      <w:r>
        <w:t>TUDIES</w:t>
      </w:r>
      <w:bookmarkEnd w:id="680"/>
      <w:r>
        <w:rPr>
          <w:sz w:val="28"/>
        </w:rPr>
        <w:t xml:space="preserve"> </w:t>
      </w:r>
    </w:p>
    <w:p w14:paraId="62688BEF" w14:textId="77777777" w:rsidR="00210F29" w:rsidRPr="00157FB3" w:rsidRDefault="00C13714">
      <w:pPr>
        <w:spacing w:after="47"/>
        <w:ind w:left="-5" w:right="214"/>
      </w:pPr>
      <w:r>
        <w:t xml:space="preserve"> Site Reports may become available (depending on the nature of study) prior to completion of the Draft report.  Site Reports provide detailed information on what the Contractor’s team found at each of the customer premises inspected during the study.  Findings may include things such as </w:t>
      </w:r>
      <w:r w:rsidRPr="00157FB3">
        <w:t xml:space="preserve">differences between tracking system equipment and that found in the facility, logger locations, conditions of operations and more. </w:t>
      </w:r>
    </w:p>
    <w:p w14:paraId="5FCD4576" w14:textId="3F9FFC5B" w:rsidR="00210F29" w:rsidRDefault="00C13714">
      <w:pPr>
        <w:ind w:left="-5" w:right="200"/>
      </w:pPr>
      <w:r w:rsidRPr="00897CD7">
        <w:t>The site reports reflect the Contractors’ collection of data.  Because the site reports may contain information that would help the Program Administrators better serve their participants or prevent ongoing proble</w:t>
      </w:r>
      <w:r w:rsidRPr="00933FF3">
        <w:t xml:space="preserve">ms, it is important that the site reports </w:t>
      </w:r>
      <w:r w:rsidRPr="00F97146">
        <w:rPr>
          <w:rPrChange w:id="681" w:author="Lisa Skumatz" w:date="2021-06-05T00:41:00Z">
            <w:rPr>
              <w:highlight w:val="green"/>
            </w:rPr>
          </w:rPrChange>
        </w:rPr>
        <w:t xml:space="preserve">be </w:t>
      </w:r>
      <w:r w:rsidR="00BF0F99" w:rsidRPr="00F97146">
        <w:rPr>
          <w:rPrChange w:id="682" w:author="Lisa Skumatz" w:date="2021-06-05T00:41:00Z">
            <w:rPr>
              <w:highlight w:val="green"/>
            </w:rPr>
          </w:rPrChange>
        </w:rPr>
        <w:t xml:space="preserve">available upon request </w:t>
      </w:r>
      <w:r w:rsidRPr="00F97146">
        <w:rPr>
          <w:rPrChange w:id="683" w:author="Lisa Skumatz" w:date="2021-06-05T00:41:00Z">
            <w:rPr>
              <w:highlight w:val="green"/>
            </w:rPr>
          </w:rPrChange>
        </w:rPr>
        <w:t xml:space="preserve">to the Program Administrators </w:t>
      </w:r>
      <w:r w:rsidR="00BF0F99" w:rsidRPr="00F97146">
        <w:rPr>
          <w:rPrChange w:id="684" w:author="Lisa Skumatz" w:date="2021-06-05T00:41:00Z">
            <w:rPr>
              <w:highlight w:val="green"/>
            </w:rPr>
          </w:rPrChange>
        </w:rPr>
        <w:t>after they are reviewed / approved by the Evaluation Administrator</w:t>
      </w:r>
      <w:r w:rsidRPr="00157FB3">
        <w:t xml:space="preserve">.  Provision of site reports and response to questions concerning information in a site report will be completed using the protocols described in the “Communications with Evaluation Contractors” section.  These reports </w:t>
      </w:r>
      <w:r w:rsidRPr="00157FB3">
        <w:rPr>
          <w:u w:val="single" w:color="000000"/>
        </w:rPr>
        <w:t>will</w:t>
      </w:r>
      <w:r w:rsidRPr="00897CD7">
        <w:t xml:space="preserve"> contain</w:t>
      </w:r>
      <w:r>
        <w:t xml:space="preserve"> confidential data and will be treated as such. </w:t>
      </w:r>
    </w:p>
    <w:p w14:paraId="60EEA073" w14:textId="77A0FB1C" w:rsidR="00210F29" w:rsidRDefault="00C13714">
      <w:pPr>
        <w:numPr>
          <w:ilvl w:val="0"/>
          <w:numId w:val="16"/>
        </w:numPr>
        <w:ind w:right="2"/>
      </w:pPr>
      <w:r>
        <w:t xml:space="preserve">The EEB Evaluation Administrator will </w:t>
      </w:r>
      <w:r w:rsidR="00600A40">
        <w:t xml:space="preserve">make </w:t>
      </w:r>
      <w:r>
        <w:t xml:space="preserve">site reports </w:t>
      </w:r>
      <w:r w:rsidR="00600A40">
        <w:t xml:space="preserve">available </w:t>
      </w:r>
      <w:r>
        <w:t xml:space="preserve">to the Program Administrators (each Program Administrator receiving only the reports for its own customers) when all site reports are completed.  </w:t>
      </w:r>
      <w:r w:rsidR="00CD3B67">
        <w:t>Secure communication protocols will be used as appropriate, depending on content.</w:t>
      </w:r>
      <w:r>
        <w:t xml:space="preserve"> </w:t>
      </w:r>
    </w:p>
    <w:p w14:paraId="3D8E3AC9" w14:textId="3AC4C08A" w:rsidR="00210F29" w:rsidRDefault="00C13714">
      <w:pPr>
        <w:numPr>
          <w:ilvl w:val="0"/>
          <w:numId w:val="16"/>
        </w:numPr>
        <w:spacing w:after="270"/>
        <w:ind w:right="2"/>
      </w:pPr>
      <w:r>
        <w:t xml:space="preserve">If the Program Administrators have questions concerning a site report, they will submit those questions in writing to the EEB Evaluation Administrator.  The EEB Evaluation Administrator will review the questions submitted and, if appropriate, provide the questions to the Contractor. </w:t>
      </w:r>
    </w:p>
    <w:p w14:paraId="14721726" w14:textId="77777777" w:rsidR="00210F29" w:rsidRDefault="00C13714">
      <w:pPr>
        <w:pStyle w:val="Heading2"/>
        <w:spacing w:after="56" w:line="276" w:lineRule="auto"/>
        <w:ind w:left="0" w:right="212" w:firstLine="0"/>
      </w:pPr>
      <w:bookmarkStart w:id="685" w:name="_Toc71518864"/>
      <w:r>
        <w:rPr>
          <w:sz w:val="28"/>
        </w:rPr>
        <w:t>Communications Concerning Program Evaluation Study Results/Review of Draft Materials</w:t>
      </w:r>
      <w:bookmarkEnd w:id="685"/>
      <w:r>
        <w:rPr>
          <w:sz w:val="28"/>
          <w:vertAlign w:val="subscript"/>
        </w:rPr>
        <w:t xml:space="preserve"> </w:t>
      </w:r>
      <w:r>
        <w:rPr>
          <w:sz w:val="24"/>
        </w:rPr>
        <w:t xml:space="preserve"> </w:t>
      </w:r>
    </w:p>
    <w:p w14:paraId="77EED662" w14:textId="3A04329A" w:rsidR="00210F29" w:rsidRDefault="00C13714">
      <w:pPr>
        <w:ind w:left="-5" w:right="195"/>
      </w:pPr>
      <w:r>
        <w:t xml:space="preserve">The Companies and Energy Efficiency Board will not be permitted to comment on internal draft evaluation reports.  When the report is ready, the Evaluation Committee will issue the </w:t>
      </w:r>
      <w:r w:rsidR="00600A40" w:rsidRPr="00157FB3">
        <w:t xml:space="preserve">Review Draft </w:t>
      </w:r>
      <w:r w:rsidRPr="00157FB3">
        <w:t xml:space="preserve">report to the </w:t>
      </w:r>
      <w:r w:rsidR="00600A40" w:rsidRPr="00157FB3">
        <w:t>Program Administrators</w:t>
      </w:r>
      <w:r w:rsidRPr="00157FB3">
        <w:t xml:space="preserve">, EEB members and the Program Technical Consultants for written comment that shall become part of EEB’s public record.   At that time, the </w:t>
      </w:r>
      <w:r w:rsidR="00600A40" w:rsidRPr="00897CD7">
        <w:t xml:space="preserve">Program Administrators, </w:t>
      </w:r>
      <w:r w:rsidR="00600A40" w:rsidRPr="00F97146">
        <w:rPr>
          <w:rPrChange w:id="686" w:author="Lisa Skumatz" w:date="2021-06-05T00:41:00Z">
            <w:rPr>
              <w:highlight w:val="cyan"/>
            </w:rPr>
          </w:rPrChange>
        </w:rPr>
        <w:t>Technical Consultants,</w:t>
      </w:r>
      <w:r w:rsidRPr="00157FB3">
        <w:t xml:space="preserve"> and the Energy Efficiency Board may make public written comments.  The Evaluation Administrator will then make modifications at their discretion then issue either a final report or another</w:t>
      </w:r>
      <w:r>
        <w:t xml:space="preserve"> draft report.  </w:t>
      </w:r>
    </w:p>
    <w:p w14:paraId="20A355AE" w14:textId="77777777" w:rsidR="00210F29" w:rsidRDefault="00C13714">
      <w:pPr>
        <w:ind w:left="-5" w:right="2"/>
      </w:pPr>
      <w:r>
        <w:t xml:space="preserve">Records of all written/email communications during the evaluation and regarding the draft report (herein called the “Review Draft”) and written comments on the planning and draft reports are kept on electronic file and maintained after the evaluation has been completed.  This information is available to the public upon request.  </w:t>
      </w:r>
    </w:p>
    <w:p w14:paraId="351AB33A" w14:textId="77777777" w:rsidR="00210F29" w:rsidRDefault="00C13714">
      <w:pPr>
        <w:spacing w:after="217" w:line="259" w:lineRule="auto"/>
        <w:ind w:left="0" w:firstLine="0"/>
      </w:pPr>
      <w:r>
        <w:t xml:space="preserve"> </w:t>
      </w:r>
    </w:p>
    <w:p w14:paraId="5C5A88B1" w14:textId="77777777" w:rsidR="00210F29" w:rsidRDefault="00C13714">
      <w:pPr>
        <w:spacing w:after="217" w:line="259" w:lineRule="auto"/>
        <w:ind w:left="0" w:firstLine="0"/>
      </w:pPr>
      <w:r>
        <w:t xml:space="preserve"> </w:t>
      </w:r>
    </w:p>
    <w:p w14:paraId="183AD93A" w14:textId="77777777" w:rsidR="00210F29" w:rsidRDefault="00C13714">
      <w:pPr>
        <w:spacing w:after="282" w:line="259" w:lineRule="auto"/>
        <w:ind w:left="0" w:firstLine="0"/>
      </w:pPr>
      <w:r>
        <w:t xml:space="preserve"> </w:t>
      </w:r>
    </w:p>
    <w:p w14:paraId="24AC4144" w14:textId="77777777" w:rsidR="00210F29" w:rsidRDefault="00C13714">
      <w:pPr>
        <w:spacing w:after="0" w:line="259" w:lineRule="auto"/>
        <w:ind w:left="0" w:firstLine="0"/>
      </w:pPr>
      <w:r>
        <w:rPr>
          <w:sz w:val="28"/>
        </w:rPr>
        <w:t xml:space="preserve"> </w:t>
      </w:r>
    </w:p>
    <w:sectPr w:rsidR="00210F29">
      <w:headerReference w:type="even" r:id="rId169"/>
      <w:headerReference w:type="default" r:id="rId170"/>
      <w:footerReference w:type="even" r:id="rId171"/>
      <w:footerReference w:type="default" r:id="rId172"/>
      <w:headerReference w:type="first" r:id="rId173"/>
      <w:footerReference w:type="first" r:id="rId174"/>
      <w:pgSz w:w="12240" w:h="15840"/>
      <w:pgMar w:top="1423" w:right="1194" w:bottom="1491" w:left="1440" w:header="720" w:footer="73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Dyke-Redmond, Tracy" w:date="2021-05-17T07:11:00Z" w:initials="DRT">
    <w:p w14:paraId="4DDE4E51" w14:textId="7253D683" w:rsidR="00567DDC" w:rsidRDefault="00567DDC">
      <w:pPr>
        <w:pStyle w:val="CommentText"/>
      </w:pPr>
      <w:r>
        <w:rPr>
          <w:rStyle w:val="CommentReference"/>
        </w:rPr>
        <w:annotationRef/>
      </w:r>
      <w:r>
        <w:t xml:space="preserve">The spacing is a little off in this section which makes it </w:t>
      </w:r>
      <w:r w:rsidR="004B6D53">
        <w:t xml:space="preserve">a little </w:t>
      </w:r>
      <w:r>
        <w:t>hard to read.</w:t>
      </w:r>
    </w:p>
  </w:comment>
  <w:comment w:id="4" w:author="Lisa Skumatz" w:date="2021-06-04T23:48:00Z" w:initials="LS">
    <w:p w14:paraId="48E95AD7" w14:textId="5940A702" w:rsidR="007C3EDA" w:rsidRDefault="007C3EDA">
      <w:pPr>
        <w:pStyle w:val="CommentText"/>
      </w:pPr>
      <w:r>
        <w:rPr>
          <w:rStyle w:val="CommentReference"/>
        </w:rPr>
        <w:annotationRef/>
      </w:r>
      <w:r>
        <w:t>Addressed</w:t>
      </w:r>
    </w:p>
  </w:comment>
  <w:comment w:id="49" w:author="Dyke-Redmond, Tracy" w:date="2021-05-17T07:18:00Z" w:initials="DRT">
    <w:p w14:paraId="5047C3B2" w14:textId="77777777" w:rsidR="00BB11B6" w:rsidRDefault="00BB11B6">
      <w:pPr>
        <w:pStyle w:val="CommentText"/>
      </w:pPr>
      <w:r>
        <w:rPr>
          <w:rStyle w:val="CommentReference"/>
        </w:rPr>
        <w:annotationRef/>
      </w:r>
      <w:r>
        <w:t xml:space="preserve">Can you clarify who is the Chairperson of the Evaluation Committee?  Currently that person is listed as Lisa Skumatz (the Evaluation Administrator) at </w:t>
      </w:r>
      <w:hyperlink r:id="rId1" w:history="1">
        <w:r w:rsidRPr="00822238">
          <w:rPr>
            <w:rStyle w:val="Hyperlink"/>
          </w:rPr>
          <w:t>https://www.energizect.com/connecticut-energy-efficiency-board/energy-efficiency-board-committees/evaluation-committee</w:t>
        </w:r>
      </w:hyperlink>
      <w:r>
        <w:t>, but it seems surprising that the Evaluation Administrator would essentially be reporting to herself, as Chairperson of the Evaluation Committee.</w:t>
      </w:r>
    </w:p>
    <w:p w14:paraId="56615307" w14:textId="77777777" w:rsidR="00BB11B6" w:rsidRDefault="00BB11B6">
      <w:pPr>
        <w:pStyle w:val="CommentText"/>
      </w:pPr>
    </w:p>
    <w:p w14:paraId="4506D966" w14:textId="7C26ACBF" w:rsidR="00BB11B6" w:rsidRDefault="00BB11B6">
      <w:pPr>
        <w:pStyle w:val="CommentText"/>
      </w:pPr>
    </w:p>
  </w:comment>
  <w:comment w:id="50" w:author="Lisa Skumatz" w:date="2021-06-04T23:31:00Z" w:initials="LS">
    <w:p w14:paraId="6C019C8B" w14:textId="0D1B61D2" w:rsidR="00BB11B6" w:rsidRDefault="00BB11B6">
      <w:pPr>
        <w:pStyle w:val="CommentText"/>
      </w:pPr>
      <w:r>
        <w:rPr>
          <w:rStyle w:val="CommentReference"/>
        </w:rPr>
        <w:annotationRef/>
      </w:r>
      <w:r>
        <w:t>No,</w:t>
      </w:r>
      <w:r w:rsidR="00D030A8">
        <w:t xml:space="preserve"> </w:t>
      </w:r>
      <w:r>
        <w:t xml:space="preserve">I am not the chair.  I </w:t>
      </w:r>
      <w:r w:rsidR="00D030A8">
        <w:t xml:space="preserve">have no idea </w:t>
      </w:r>
      <w:r>
        <w:t>how that ever ended up on any list</w:t>
      </w:r>
      <w:r w:rsidR="00D030A8">
        <w:t xml:space="preserve"> or who put it there</w:t>
      </w:r>
      <w:r>
        <w:t xml:space="preserve">.  It should have said not currently filled or something.   Taren was the last chair, and Amy was the longest member, but then she became chair of EEB.  One of the voting members of the committee should be elected chair.  </w:t>
      </w:r>
    </w:p>
    <w:p w14:paraId="72BE2148" w14:textId="6AB1FAA4" w:rsidR="00BB11B6" w:rsidRDefault="00BB11B6">
      <w:pPr>
        <w:pStyle w:val="CommentText"/>
      </w:pPr>
      <w:r>
        <w:t xml:space="preserve">We have also tried to get interest for additional board members through appeals at the Board meetings,, but have not been successful. </w:t>
      </w:r>
      <w:r w:rsidR="007C3EDA">
        <w:t>We should have 5 members.</w:t>
      </w:r>
    </w:p>
  </w:comment>
  <w:comment w:id="108" w:author="Ramdani, Ghani" w:date="2021-05-24T13:53:00Z" w:initials="RG">
    <w:p w14:paraId="6B3E894B" w14:textId="77777777" w:rsidR="00D030A8" w:rsidRDefault="00D030A8" w:rsidP="00D030A8">
      <w:pPr>
        <w:pStyle w:val="CommentText"/>
      </w:pPr>
      <w:r>
        <w:rPr>
          <w:rStyle w:val="CommentReference"/>
        </w:rPr>
        <w:annotationRef/>
      </w:r>
      <w:r>
        <w:t>Not sure if this is part of the Eval studies/research.</w:t>
      </w:r>
    </w:p>
  </w:comment>
  <w:comment w:id="109" w:author="Dyke-Redmond, Tracy" w:date="2021-05-24T16:58:00Z" w:initials="DRT">
    <w:p w14:paraId="5925E214" w14:textId="77777777" w:rsidR="00D030A8" w:rsidRDefault="00D030A8" w:rsidP="00D030A8">
      <w:pPr>
        <w:pStyle w:val="CommentText"/>
      </w:pPr>
      <w:r>
        <w:rPr>
          <w:rStyle w:val="CommentReference"/>
        </w:rPr>
        <w:annotationRef/>
      </w:r>
      <w:r>
        <w:t>Most commonly evaluation provides data on savings that informs cost effectiveness screening, but is not involved directly in assessing cost effectiveness.</w:t>
      </w:r>
    </w:p>
  </w:comment>
  <w:comment w:id="110" w:author="Lisa Skumatz" w:date="2021-06-04T23:49:00Z" w:initials="LS">
    <w:p w14:paraId="06AFB975" w14:textId="199E0340" w:rsidR="007C3EDA" w:rsidRDefault="007C3EDA">
      <w:pPr>
        <w:pStyle w:val="CommentText"/>
      </w:pPr>
      <w:r>
        <w:rPr>
          <w:rStyle w:val="CommentReference"/>
        </w:rPr>
        <w:annotationRef/>
      </w:r>
      <w:r>
        <w:t>Addressed</w:t>
      </w:r>
    </w:p>
  </w:comment>
  <w:comment w:id="113" w:author="Dyke-Redmond, Tracy" w:date="2021-05-17T07:12:00Z" w:initials="DRT">
    <w:p w14:paraId="1D5EFF65" w14:textId="77777777" w:rsidR="00D030A8" w:rsidRDefault="00D030A8" w:rsidP="00D030A8">
      <w:pPr>
        <w:pStyle w:val="CommentText"/>
        <w:ind w:left="0" w:firstLine="0"/>
      </w:pPr>
      <w:r>
        <w:rPr>
          <w:rStyle w:val="CommentReference"/>
        </w:rPr>
        <w:annotationRef/>
      </w:r>
      <w:r>
        <w:t>Is this supposed to be a period, or is the sentence meant to continue?</w:t>
      </w:r>
    </w:p>
  </w:comment>
  <w:comment w:id="114" w:author="Lisa Skumatz" w:date="2021-06-04T23:48:00Z" w:initials="LS">
    <w:p w14:paraId="21D25131" w14:textId="2AC47FF6" w:rsidR="007C3EDA" w:rsidRDefault="007C3EDA">
      <w:pPr>
        <w:pStyle w:val="CommentText"/>
      </w:pPr>
      <w:r>
        <w:rPr>
          <w:rStyle w:val="CommentReference"/>
        </w:rPr>
        <w:annotationRef/>
      </w:r>
      <w:r>
        <w:t>replaced</w:t>
      </w:r>
    </w:p>
  </w:comment>
  <w:comment w:id="166" w:author="Dyke-Redmond, Tracy" w:date="2021-05-17T07:18:00Z" w:initials="DRT">
    <w:p w14:paraId="02668D76" w14:textId="4B79FBCD" w:rsidR="00024D4A" w:rsidRDefault="00024D4A">
      <w:pPr>
        <w:pStyle w:val="CommentText"/>
      </w:pPr>
      <w:r>
        <w:rPr>
          <w:rStyle w:val="CommentReference"/>
        </w:rPr>
        <w:annotationRef/>
      </w:r>
      <w:r>
        <w:t xml:space="preserve">Can you clarify who is the Chairperson of the </w:t>
      </w:r>
      <w:r w:rsidR="00BA3E42">
        <w:t xml:space="preserve">Evaluation Committee?  Currently that person is listed as Lisa Skumatz (the Evaluation Administrator) at </w:t>
      </w:r>
      <w:hyperlink r:id="rId2" w:history="1">
        <w:r w:rsidR="00617328" w:rsidRPr="00822238">
          <w:rPr>
            <w:rStyle w:val="Hyperlink"/>
          </w:rPr>
          <w:t>https://www.energizect.com/connecticut-energy-efficiency-board/energy-efficiency-board-committees/evaluation-committee</w:t>
        </w:r>
      </w:hyperlink>
      <w:r w:rsidR="00617328">
        <w:t xml:space="preserve">, but </w:t>
      </w:r>
      <w:r w:rsidR="00CC4652">
        <w:t>it seems surprising that</w:t>
      </w:r>
      <w:r w:rsidR="00617328">
        <w:t xml:space="preserve"> the Evaluation Administrator would essentially be reporting to herself, as Chairperson of the Evaluation Committee.</w:t>
      </w:r>
    </w:p>
  </w:comment>
  <w:comment w:id="211" w:author="Ramdani, Ghani" w:date="2021-05-24T13:53:00Z" w:initials="RG">
    <w:p w14:paraId="69ECA842" w14:textId="210B4048" w:rsidR="004C5221" w:rsidRDefault="004C5221">
      <w:pPr>
        <w:pStyle w:val="CommentText"/>
      </w:pPr>
      <w:r>
        <w:rPr>
          <w:rStyle w:val="CommentReference"/>
        </w:rPr>
        <w:annotationRef/>
      </w:r>
      <w:r>
        <w:t>Not sure if this is part of the Eval studies</w:t>
      </w:r>
      <w:r w:rsidR="00A616D7">
        <w:t>/research</w:t>
      </w:r>
      <w:r w:rsidR="00361B63">
        <w:t>.</w:t>
      </w:r>
    </w:p>
  </w:comment>
  <w:comment w:id="212" w:author="Dyke-Redmond, Tracy" w:date="2021-05-24T16:58:00Z" w:initials="DRT">
    <w:p w14:paraId="50166886" w14:textId="005F5F32" w:rsidR="00CC4652" w:rsidRDefault="00CC4652">
      <w:pPr>
        <w:pStyle w:val="CommentText"/>
      </w:pPr>
      <w:r>
        <w:rPr>
          <w:rStyle w:val="CommentReference"/>
        </w:rPr>
        <w:annotationRef/>
      </w:r>
      <w:r>
        <w:t>Most commonly evaluation provides data on savings that informs cost effectiveness screening, but is not involved directly in assessing cost effectiveness.</w:t>
      </w:r>
    </w:p>
  </w:comment>
  <w:comment w:id="218" w:author="Dyke-Redmond, Tracy" w:date="2021-05-17T07:12:00Z" w:initials="DRT">
    <w:p w14:paraId="6688336B" w14:textId="050A2949" w:rsidR="002A60A2" w:rsidRDefault="002A60A2" w:rsidP="002A60A2">
      <w:pPr>
        <w:pStyle w:val="CommentText"/>
        <w:ind w:left="0" w:firstLine="0"/>
      </w:pPr>
      <w:r>
        <w:rPr>
          <w:rStyle w:val="CommentReference"/>
        </w:rPr>
        <w:annotationRef/>
      </w:r>
      <w:r>
        <w:t>Is this supposed to be a period, or is the sentence meant to continue?</w:t>
      </w:r>
    </w:p>
  </w:comment>
  <w:comment w:id="233" w:author="Lisa Skumatz" w:date="2021-06-07T06:13:00Z" w:initials="LS">
    <w:p w14:paraId="7711CE6E" w14:textId="77777777" w:rsidR="00933FF3" w:rsidRDefault="00933FF3" w:rsidP="00933FF3">
      <w:pPr>
        <w:rPr>
          <w:rFonts w:ascii="Calibri" w:eastAsiaTheme="minorHAnsi" w:hAnsi="Calibri" w:cs="Calibri"/>
          <w:color w:val="auto"/>
        </w:rPr>
      </w:pPr>
      <w:r>
        <w:rPr>
          <w:rStyle w:val="CommentReference"/>
        </w:rPr>
        <w:annotationRef/>
      </w:r>
      <w:r>
        <w:t xml:space="preserve">ADDED FROM TRACY LATER:  </w:t>
      </w:r>
      <w:r>
        <w:t>David and I were talking about the Roadmap earlier, saying it would be good to have some language in there on when PA marketing teams need to review materials that go out to customers (e.g., like the R2120 refrigerator postcard).  Right now I don’t think we have any language on that, so it would be good to formalize.  We can check with our marketing group and draft some text.  Just wanted to let you know we’re thinking about it.</w:t>
      </w:r>
    </w:p>
    <w:p w14:paraId="52F768F8" w14:textId="01293BC4" w:rsidR="00933FF3" w:rsidRDefault="00933FF3">
      <w:pPr>
        <w:pStyle w:val="CommentText"/>
      </w:pPr>
    </w:p>
  </w:comment>
  <w:comment w:id="236" w:author="Dyke-Redmond, Tracy" w:date="2021-05-17T07:35:00Z" w:initials="DRT">
    <w:p w14:paraId="74C654C7" w14:textId="7DC2A87B" w:rsidR="009308AD" w:rsidRDefault="009308AD">
      <w:pPr>
        <w:pStyle w:val="CommentText"/>
      </w:pPr>
      <w:r>
        <w:rPr>
          <w:rStyle w:val="CommentReference"/>
        </w:rPr>
        <w:annotationRef/>
      </w:r>
      <w:r>
        <w:t>See earlier comment – currently the chair of the EEB Evaluation Committee is listed as the Evaluation Administrator</w:t>
      </w:r>
      <w:r w:rsidR="00E32B84">
        <w:t>. It seems there</w:t>
      </w:r>
      <w:r w:rsidR="000814E6">
        <w:t xml:space="preserve"> ought to be a separate Chairperson of the Evaluation Committee.  I understand that once was the case. </w:t>
      </w:r>
    </w:p>
  </w:comment>
  <w:comment w:id="237" w:author="Lisa Skumatz" w:date="2021-06-04T23:44:00Z" w:initials="LS">
    <w:p w14:paraId="6E847B32" w14:textId="2D2C9163" w:rsidR="00D030A8" w:rsidRDefault="00D030A8">
      <w:pPr>
        <w:pStyle w:val="CommentText"/>
      </w:pPr>
      <w:r>
        <w:rPr>
          <w:rStyle w:val="CommentReference"/>
        </w:rPr>
        <w:annotationRef/>
      </w:r>
      <w:r>
        <w:t xml:space="preserve">Again, I am not the chair. </w:t>
      </w:r>
      <w:r w:rsidR="007C3EDA">
        <w:t xml:space="preserve"> An election can / should be held.</w:t>
      </w:r>
      <w:r>
        <w:t xml:space="preserve"> </w:t>
      </w:r>
    </w:p>
  </w:comment>
  <w:comment w:id="250" w:author="Dyke-Redmond, Tracy" w:date="2021-05-17T07:36:00Z" w:initials="DRT">
    <w:p w14:paraId="2D13987F" w14:textId="1515FF93" w:rsidR="00B768E7" w:rsidRDefault="00B768E7">
      <w:pPr>
        <w:pStyle w:val="CommentText"/>
      </w:pPr>
      <w:r>
        <w:rPr>
          <w:rStyle w:val="CommentReference"/>
        </w:rPr>
        <w:annotationRef/>
      </w:r>
      <w:r>
        <w:t>Please spell out/define</w:t>
      </w:r>
      <w:r w:rsidR="00CC4652">
        <w:t>, along with other acronyms that are not already spelled out</w:t>
      </w:r>
    </w:p>
  </w:comment>
  <w:comment w:id="258" w:author="Dyke-Redmond, Tracy" w:date="2021-05-24T17:01:00Z" w:initials="DRT">
    <w:p w14:paraId="48839B55" w14:textId="62DB8ADB" w:rsidR="00CC4652" w:rsidRDefault="00CC4652">
      <w:pPr>
        <w:pStyle w:val="CommentText"/>
      </w:pPr>
      <w:r>
        <w:rPr>
          <w:rStyle w:val="CommentReference"/>
        </w:rPr>
        <w:annotationRef/>
      </w:r>
      <w:r>
        <w:t>This wording is a bit confusing because what we actually review is draft work products, e.g., the Review Draft report.</w:t>
      </w:r>
    </w:p>
  </w:comment>
  <w:comment w:id="259" w:author="Lisa Skumatz" w:date="2021-06-04T23:50:00Z" w:initials="LS">
    <w:p w14:paraId="5DEF5EBA" w14:textId="3C067536" w:rsidR="007C3EDA" w:rsidRDefault="007C3EDA">
      <w:pPr>
        <w:pStyle w:val="CommentText"/>
      </w:pPr>
      <w:r>
        <w:rPr>
          <w:rStyle w:val="CommentReference"/>
        </w:rPr>
        <w:annotationRef/>
      </w:r>
      <w:r>
        <w:t xml:space="preserve">The Review Draft Report is a final version of that work product.  </w:t>
      </w:r>
    </w:p>
  </w:comment>
  <w:comment w:id="276" w:author="WETHERN, MEGAN M" w:date="2021-05-18T15:52:00Z" w:initials="WMM">
    <w:p w14:paraId="1D35F175" w14:textId="77777777" w:rsidR="004C098E" w:rsidRDefault="00644251" w:rsidP="00A11633">
      <w:pPr>
        <w:pStyle w:val="CommentText"/>
        <w:ind w:left="0" w:firstLine="0"/>
      </w:pPr>
      <w:r>
        <w:rPr>
          <w:rStyle w:val="CommentReference"/>
        </w:rPr>
        <w:annotationRef/>
      </w:r>
      <w:r w:rsidR="00A11633">
        <w:t>I believe t</w:t>
      </w:r>
      <w:r>
        <w:t xml:space="preserve">he </w:t>
      </w:r>
      <w:r w:rsidR="0078535A">
        <w:t xml:space="preserve">Program Administrators also get interim </w:t>
      </w:r>
      <w:r w:rsidR="00A11633">
        <w:t>results sometimes</w:t>
      </w:r>
      <w:r w:rsidR="00505BBE">
        <w:t xml:space="preserve"> (such as the interim memo for </w:t>
      </w:r>
      <w:r w:rsidR="0095672F">
        <w:t>R1965).</w:t>
      </w:r>
    </w:p>
    <w:p w14:paraId="5F2ACF2A" w14:textId="0C27B4CB" w:rsidR="00C00100" w:rsidRDefault="00C00100" w:rsidP="00A11633">
      <w:pPr>
        <w:pStyle w:val="CommentText"/>
        <w:ind w:left="0" w:firstLine="0"/>
      </w:pPr>
    </w:p>
  </w:comment>
  <w:comment w:id="277" w:author="Lisa Skumatz" w:date="2021-06-04T23:53:00Z" w:initials="LS">
    <w:p w14:paraId="5ECB6D36" w14:textId="4DE79CF1" w:rsidR="007C3EDA" w:rsidRDefault="007C3EDA">
      <w:pPr>
        <w:pStyle w:val="CommentText"/>
      </w:pPr>
      <w:r>
        <w:rPr>
          <w:rStyle w:val="CommentReference"/>
        </w:rPr>
        <w:annotationRef/>
      </w:r>
      <w:r>
        <w:t>Those are final draft version of those products… there are projects with two phases, and those are final Review Drafts of that project product.</w:t>
      </w:r>
      <w:r w:rsidR="00477859">
        <w:t xml:space="preserve">  It probably can’t be called inerim results, as that might imply influence on results…  This language may be better I think.</w:t>
      </w:r>
    </w:p>
  </w:comment>
  <w:comment w:id="319" w:author="Dyke-Redmond, Tracy" w:date="2021-05-24T10:08:00Z" w:initials="DRT">
    <w:p w14:paraId="455AC3EA" w14:textId="77777777" w:rsidR="00B43B13" w:rsidRDefault="00B43B13">
      <w:pPr>
        <w:pStyle w:val="CommentText"/>
      </w:pPr>
      <w:r>
        <w:rPr>
          <w:rStyle w:val="CommentReference"/>
        </w:rPr>
        <w:annotationRef/>
      </w:r>
      <w:r w:rsidR="00507E2F">
        <w:t>Can you define a contractor team, e.g., one prime contractor and</w:t>
      </w:r>
      <w:r w:rsidR="00172E6F">
        <w:t xml:space="preserve"> potentially </w:t>
      </w:r>
      <w:r w:rsidR="00507E2F">
        <w:t>multiple subcontractors?</w:t>
      </w:r>
    </w:p>
    <w:p w14:paraId="0B4F1639" w14:textId="77777777" w:rsidR="007C3EDA" w:rsidRDefault="007C3EDA">
      <w:pPr>
        <w:pStyle w:val="CommentText"/>
      </w:pPr>
    </w:p>
    <w:p w14:paraId="7346E301" w14:textId="64772C06" w:rsidR="007C3EDA" w:rsidRDefault="007C3EDA" w:rsidP="007C3EDA">
      <w:pPr>
        <w:pStyle w:val="CommentText"/>
        <w:ind w:left="0" w:firstLine="0"/>
      </w:pPr>
    </w:p>
  </w:comment>
  <w:comment w:id="320" w:author="Lisa Skumatz" w:date="2021-06-04T23:57:00Z" w:initials="LS">
    <w:p w14:paraId="4AE0C383" w14:textId="43DCE957" w:rsidR="007C3EDA" w:rsidRDefault="007C3EDA">
      <w:pPr>
        <w:pStyle w:val="CommentText"/>
      </w:pPr>
      <w:r>
        <w:rPr>
          <w:rStyle w:val="CommentReference"/>
        </w:rPr>
        <w:annotationRef/>
      </w:r>
      <w:r>
        <w:t>The term Evaluation Contractor is defined above.  I’ll substitute the term</w:t>
      </w:r>
    </w:p>
  </w:comment>
  <w:comment w:id="326" w:author="Dyke-Redmond, Tracy" w:date="2021-05-22T20:43:00Z" w:initials="DRT">
    <w:p w14:paraId="7A302806" w14:textId="33D6CEFC" w:rsidR="0083351F" w:rsidRDefault="0083351F">
      <w:pPr>
        <w:pStyle w:val="CommentText"/>
      </w:pPr>
      <w:r>
        <w:rPr>
          <w:rStyle w:val="CommentReference"/>
        </w:rPr>
        <w:annotationRef/>
      </w:r>
      <w:r w:rsidR="00D55A82">
        <w:t>H</w:t>
      </w:r>
      <w:r>
        <w:t>ow will it be handled if scopes change and more work is required than initially anticipate</w:t>
      </w:r>
      <w:r w:rsidR="009550EB">
        <w:t>d for any given study? Will the primary evaluation contractor team be working within a budget cap</w:t>
      </w:r>
      <w:r w:rsidR="00D55A82">
        <w:t>, and if so will they request an increase to that cap if needed to accommodate expanded scopes?</w:t>
      </w:r>
    </w:p>
  </w:comment>
  <w:comment w:id="327" w:author="Lisa Skumatz" w:date="2021-06-04T23:58:00Z" w:initials="LS">
    <w:p w14:paraId="78B83B18" w14:textId="4B31D379" w:rsidR="00B93B3E" w:rsidRDefault="00B93B3E">
      <w:pPr>
        <w:pStyle w:val="CommentText"/>
      </w:pPr>
      <w:r>
        <w:rPr>
          <w:rStyle w:val="CommentReference"/>
        </w:rPr>
        <w:annotationRef/>
      </w:r>
      <w:r>
        <w:t>The process is pretty much the same as for a new study.  We bring it to the Evaluation Committee for approval.  I don’t think it requires additional text….?  I changed the word to approved, awarded studies.</w:t>
      </w:r>
    </w:p>
  </w:comment>
  <w:comment w:id="334" w:author="Dyke-Redmond, Tracy" w:date="2021-05-22T20:49:00Z" w:initials="DRT">
    <w:p w14:paraId="4DDF9BF6" w14:textId="1984799E" w:rsidR="00734B63" w:rsidRDefault="00734B63">
      <w:pPr>
        <w:pStyle w:val="CommentText"/>
      </w:pPr>
      <w:r>
        <w:rPr>
          <w:rStyle w:val="CommentReference"/>
        </w:rPr>
        <w:annotationRef/>
      </w:r>
      <w:r w:rsidR="001F26D9" w:rsidRPr="00C10FD5">
        <w:rPr>
          <w:highlight w:val="yellow"/>
        </w:rPr>
        <w:t>Should</w:t>
      </w:r>
      <w:r w:rsidR="0050720B" w:rsidRPr="00C10FD5">
        <w:rPr>
          <w:highlight w:val="yellow"/>
        </w:rPr>
        <w:t>n’t</w:t>
      </w:r>
      <w:r w:rsidR="001F26D9" w:rsidRPr="00C10FD5">
        <w:rPr>
          <w:highlight w:val="yellow"/>
        </w:rPr>
        <w:t xml:space="preserve"> the</w:t>
      </w:r>
      <w:r w:rsidR="001F26D9">
        <w:t xml:space="preserve"> box labeled “EEB Evaluation Administrator Issues RFQ to Bidders List” be </w:t>
      </w:r>
      <w:r w:rsidR="0050720B">
        <w:t>shown under the “EEB Evaluation Administrator” column, and come after the “Final RFP” box?</w:t>
      </w:r>
      <w:r w:rsidR="009378F7">
        <w:t xml:space="preserve">  Also, </w:t>
      </w:r>
      <w:r w:rsidR="00891B9A">
        <w:t>I would think that the box labeled “EEB Evaluation Administrator Maintains as Public Document” should be under the EEB Evaluation Administrator column</w:t>
      </w:r>
      <w:r w:rsidR="007D5B5B">
        <w:t>, but t</w:t>
      </w:r>
      <w:r w:rsidR="00891B9A">
        <w:t>he portion of the box labeled “Executive Secretary Posts” may be separat</w:t>
      </w:r>
      <w:r w:rsidR="009E417B">
        <w:t>e.</w:t>
      </w:r>
    </w:p>
  </w:comment>
  <w:comment w:id="335" w:author="Lisa Skumatz" w:date="2021-06-05T01:13:00Z" w:initials="LS">
    <w:p w14:paraId="10DEF402" w14:textId="77777777" w:rsidR="00DA3B4F" w:rsidRDefault="00897CD7">
      <w:pPr>
        <w:pStyle w:val="CommentText"/>
      </w:pPr>
      <w:r>
        <w:rPr>
          <w:rStyle w:val="CommentReference"/>
        </w:rPr>
        <w:annotationRef/>
      </w:r>
      <w:r>
        <w:t>I do not find the graphics particularly helpful and they are difficult to edit…</w:t>
      </w:r>
      <w:r w:rsidR="00DA3B4F">
        <w:t xml:space="preserve">  Added arrow from Final RFP to issuing…  I wonder why that was called RFQ so I changed it ot RFP to match everything else?</w:t>
      </w:r>
    </w:p>
    <w:p w14:paraId="4291C9F8" w14:textId="77777777" w:rsidR="00DA3B4F" w:rsidRDefault="00DA3B4F">
      <w:pPr>
        <w:pStyle w:val="CommentText"/>
      </w:pPr>
    </w:p>
    <w:p w14:paraId="4A4A5BB1" w14:textId="369407D1" w:rsidR="00897CD7" w:rsidRDefault="00DA3B4F">
      <w:pPr>
        <w:pStyle w:val="CommentText"/>
      </w:pPr>
      <w:r w:rsidRPr="00BF5272">
        <w:rPr>
          <w:highlight w:val="green"/>
        </w:rPr>
        <w:t>We also do not really maintain “public documents</w:t>
      </w:r>
      <w:r>
        <w:t>”?   so I have changed this to we provide to Secretary to maintain it as a document?</w:t>
      </w:r>
      <w:r w:rsidR="00897CD7">
        <w:t xml:space="preserve"> </w:t>
      </w:r>
    </w:p>
  </w:comment>
  <w:comment w:id="357" w:author="Dyke-Redmond, Tracy" w:date="2021-05-24T10:31:00Z" w:initials="DRT">
    <w:p w14:paraId="610F0CDA" w14:textId="12B998D5" w:rsidR="00F53012" w:rsidRDefault="00F53012">
      <w:pPr>
        <w:pStyle w:val="CommentText"/>
      </w:pPr>
      <w:r>
        <w:rPr>
          <w:rStyle w:val="CommentReference"/>
        </w:rPr>
        <w:annotationRef/>
      </w:r>
      <w:r>
        <w:t xml:space="preserve">To the extent possible, </w:t>
      </w:r>
      <w:r w:rsidR="00172E6F">
        <w:t xml:space="preserve">it would be preferred if projects are </w:t>
      </w:r>
      <w:r>
        <w:t xml:space="preserve">initiated over the course of the year and planned so that not all evaluation results </w:t>
      </w:r>
      <w:r w:rsidR="00172E6F">
        <w:t>come</w:t>
      </w:r>
      <w:r>
        <w:t xml:space="preserve"> in at once.</w:t>
      </w:r>
      <w:r w:rsidR="00C10FD5">
        <w:t xml:space="preserve">  </w:t>
      </w:r>
    </w:p>
  </w:comment>
  <w:comment w:id="358" w:author="Lisa Skumatz" w:date="2021-06-05T00:05:00Z" w:initials="LS">
    <w:p w14:paraId="7528E1DE" w14:textId="7403293F" w:rsidR="00C10FD5" w:rsidRDefault="00C10FD5">
      <w:pPr>
        <w:pStyle w:val="CommentText"/>
      </w:pPr>
      <w:r>
        <w:rPr>
          <w:rStyle w:val="CommentReference"/>
        </w:rPr>
        <w:annotationRef/>
      </w:r>
      <w:r w:rsidR="00897CD7">
        <w:t>We will all be happier when that becomes possible – and t</w:t>
      </w:r>
      <w:r>
        <w:t>hat wil</w:t>
      </w:r>
      <w:r w:rsidR="00897CD7">
        <w:t>l</w:t>
      </w:r>
      <w:r>
        <w:t xml:space="preserve"> be possible with the research area approach, and was not feasible with the pure competitive process…  contracting could not be a continuous thing.  No special language change is needed.  Nothing about timing is specified here</w:t>
      </w:r>
    </w:p>
  </w:comment>
  <w:comment w:id="359" w:author="Lisa Skumatz" w:date="2021-06-05T00:07:00Z" w:initials="LS">
    <w:p w14:paraId="6020E4AE" w14:textId="5477A9B0" w:rsidR="00C10FD5" w:rsidRDefault="00C10FD5">
      <w:pPr>
        <w:pStyle w:val="CommentText"/>
      </w:pPr>
      <w:r>
        <w:rPr>
          <w:rStyle w:val="CommentReference"/>
        </w:rPr>
        <w:annotationRef/>
      </w:r>
      <w:r>
        <w:t xml:space="preserve">We have not held votes at this point, but have assumed </w:t>
      </w:r>
      <w:r w:rsidR="000307C8">
        <w:t xml:space="preserve">approval if no big issues are raised during the kickoff.   </w:t>
      </w:r>
      <w:r w:rsidR="00491463">
        <w:t xml:space="preserve">Is that an ok way to operationalize this?  It is rare that the 3 voting committee members are all on the kickoffs, and waiting until the next committee meeting may be a long delay.  We could </w:t>
      </w:r>
      <w:r w:rsidR="00491463" w:rsidRPr="002A19F3">
        <w:rPr>
          <w:highlight w:val="green"/>
        </w:rPr>
        <w:t>evote</w:t>
      </w:r>
      <w:r w:rsidR="00491463">
        <w:t xml:space="preserve">, if folks vote quickly…  </w:t>
      </w:r>
    </w:p>
  </w:comment>
  <w:comment w:id="362" w:author="Dyke-Redmond, Tracy" w:date="2021-05-22T21:19:00Z" w:initials="DRT">
    <w:p w14:paraId="22947DD0" w14:textId="5EAAE3A8" w:rsidR="00E1009D" w:rsidRDefault="00E1009D">
      <w:pPr>
        <w:pStyle w:val="CommentText"/>
      </w:pPr>
      <w:r>
        <w:rPr>
          <w:rStyle w:val="CommentReference"/>
        </w:rPr>
        <w:annotationRef/>
      </w:r>
      <w:r w:rsidR="00471E76">
        <w:t>T</w:t>
      </w:r>
      <w:r w:rsidR="0043658D">
        <w:t xml:space="preserve">he PAs should </w:t>
      </w:r>
      <w:r w:rsidR="009C4557">
        <w:t xml:space="preserve">have </w:t>
      </w:r>
      <w:r w:rsidR="005C6687">
        <w:t xml:space="preserve">the opportunity to accept the proposed meeting time or ask that it be rescheduled </w:t>
      </w:r>
      <w:r w:rsidR="0043658D">
        <w:t>if they cannot have the needed personnel there.</w:t>
      </w:r>
      <w:r w:rsidR="00CF2B21">
        <w:t xml:space="preserve">  The meeting should not go forward if required PA staff cannot attend.</w:t>
      </w:r>
    </w:p>
  </w:comment>
  <w:comment w:id="363" w:author="Dyke-Redmond, Tracy" w:date="2021-05-24T10:10:00Z" w:initials="DRT">
    <w:p w14:paraId="382887C1" w14:textId="514B3D54" w:rsidR="00E46798" w:rsidRDefault="00E46798">
      <w:pPr>
        <w:pStyle w:val="CommentText"/>
      </w:pPr>
      <w:r>
        <w:rPr>
          <w:rStyle w:val="CommentReference"/>
        </w:rPr>
        <w:annotationRef/>
      </w:r>
      <w:r w:rsidR="00172E6F">
        <w:t>Also, t</w:t>
      </w:r>
      <w:r>
        <w:t>here may be some cases where a meeting isn’t needed for a very simple data request</w:t>
      </w:r>
    </w:p>
  </w:comment>
  <w:comment w:id="364" w:author="Lisa Skumatz" w:date="2021-06-05T00:09:00Z" w:initials="LS">
    <w:p w14:paraId="5F4781E3" w14:textId="77777777" w:rsidR="000307C8" w:rsidRDefault="000307C8">
      <w:pPr>
        <w:pStyle w:val="CommentText"/>
      </w:pPr>
      <w:r>
        <w:rPr>
          <w:rStyle w:val="CommentReference"/>
        </w:rPr>
        <w:annotationRef/>
      </w:r>
      <w:r>
        <w:t xml:space="preserve">PAs are already consulted on timing (it says so in this language).  The meetings do not go forward if key PA staff cannot attend.  We rely on the PA lead to invite the appropriate PA staff o these and other meetings…  This says we consult the utilies and others on the timing of these meetings.  I do not believe any change to language is needed.  </w:t>
      </w:r>
    </w:p>
    <w:p w14:paraId="4C6283BE" w14:textId="77777777" w:rsidR="000307C8" w:rsidRDefault="000307C8">
      <w:pPr>
        <w:pStyle w:val="CommentText"/>
      </w:pPr>
    </w:p>
    <w:p w14:paraId="2EFB122B" w14:textId="7A9B497A" w:rsidR="000307C8" w:rsidRDefault="000307C8">
      <w:pPr>
        <w:pStyle w:val="CommentText"/>
      </w:pPr>
      <w:r>
        <w:t xml:space="preserve">On the data request item, we </w:t>
      </w:r>
      <w:r w:rsidR="00F97146">
        <w:t xml:space="preserve">don’t require them for repeat requests.  </w:t>
      </w:r>
      <w:r w:rsidR="00EA36AC">
        <w:t xml:space="preserve"> But</w:t>
      </w:r>
      <w:r w:rsidR="002A19F3">
        <w:t xml:space="preserve"> I</w:t>
      </w:r>
      <w:r w:rsidR="00EA36AC">
        <w:t xml:space="preserve"> added language</w:t>
      </w:r>
      <w:r w:rsidR="002A19F3">
        <w:t xml:space="preserve"> to address</w:t>
      </w:r>
      <w:r w:rsidR="00EA36AC">
        <w:t>.</w:t>
      </w:r>
    </w:p>
  </w:comment>
  <w:comment w:id="373" w:author="Dyke-Redmond, Tracy" w:date="2021-05-24T10:12:00Z" w:initials="DRT">
    <w:p w14:paraId="3E6B54DC" w14:textId="77777777" w:rsidR="00F85C6B" w:rsidRDefault="00F85C6B">
      <w:pPr>
        <w:pStyle w:val="CommentText"/>
      </w:pPr>
      <w:r>
        <w:rPr>
          <w:rStyle w:val="CommentReference"/>
        </w:rPr>
        <w:annotationRef/>
      </w:r>
      <w:r>
        <w:t>The evaluation contractor should confirm via email when the data request is fulfilled</w:t>
      </w:r>
      <w:r w:rsidR="00172E6F">
        <w:t>.</w:t>
      </w:r>
    </w:p>
    <w:p w14:paraId="492265AE" w14:textId="36A3572F" w:rsidR="000307C8" w:rsidRDefault="000307C8" w:rsidP="000307C8">
      <w:pPr>
        <w:pStyle w:val="CommentText"/>
        <w:ind w:left="0" w:firstLine="0"/>
      </w:pPr>
    </w:p>
  </w:comment>
  <w:comment w:id="374" w:author="Lisa Skumatz" w:date="2021-06-05T00:14:00Z" w:initials="LS">
    <w:p w14:paraId="4D1AB5E7" w14:textId="7AA37E67" w:rsidR="000307C8" w:rsidRDefault="000307C8">
      <w:pPr>
        <w:pStyle w:val="CommentText"/>
      </w:pPr>
      <w:r>
        <w:rPr>
          <w:rStyle w:val="CommentReference"/>
        </w:rPr>
        <w:annotationRef/>
      </w:r>
      <w:r>
        <w:t xml:space="preserve">We do it in the monthly reporting form that is shared </w:t>
      </w:r>
      <w:r w:rsidRPr="00B835CF">
        <w:t>with the committee</w:t>
      </w:r>
      <w:r w:rsidRPr="000307C8">
        <w:rPr>
          <w:highlight w:val="cyan"/>
        </w:rPr>
        <w:t>.</w:t>
      </w:r>
      <w:r>
        <w:t xml:space="preserve">  </w:t>
      </w:r>
      <w:r w:rsidR="002A19F3">
        <w:t>We do not want to add additional formal steps where we can avoid it?</w:t>
      </w:r>
    </w:p>
  </w:comment>
  <w:comment w:id="376" w:author="Dyke-Redmond, Tracy" w:date="2021-05-22T21:24:00Z" w:initials="DRT">
    <w:p w14:paraId="379CB532" w14:textId="13AFE910" w:rsidR="00275FD8" w:rsidRDefault="00275FD8">
      <w:pPr>
        <w:pStyle w:val="CommentText"/>
      </w:pPr>
      <w:r>
        <w:rPr>
          <w:rStyle w:val="CommentReference"/>
        </w:rPr>
        <w:annotationRef/>
      </w:r>
      <w:r>
        <w:t>As part of final reports?</w:t>
      </w:r>
    </w:p>
  </w:comment>
  <w:comment w:id="377" w:author="Lisa Skumatz" w:date="2021-06-05T00:50:00Z" w:initials="LS">
    <w:p w14:paraId="1D491AFC" w14:textId="5521B70D" w:rsidR="00B835CF" w:rsidRDefault="00B835CF">
      <w:pPr>
        <w:pStyle w:val="CommentText"/>
      </w:pPr>
      <w:r>
        <w:rPr>
          <w:rStyle w:val="CommentReference"/>
        </w:rPr>
        <w:annotationRef/>
      </w:r>
      <w:r>
        <w:t>added</w:t>
      </w:r>
    </w:p>
  </w:comment>
  <w:comment w:id="414" w:author="Dyke-Redmond, Tracy" w:date="2021-05-22T21:27:00Z" w:initials="DRT">
    <w:p w14:paraId="49089C0F" w14:textId="17922BB3" w:rsidR="00C26A53" w:rsidRDefault="00C26A53">
      <w:pPr>
        <w:pStyle w:val="CommentText"/>
      </w:pPr>
      <w:r>
        <w:rPr>
          <w:rStyle w:val="CommentReference"/>
        </w:rPr>
        <w:annotationRef/>
      </w:r>
      <w:r>
        <w:t xml:space="preserve">Glad </w:t>
      </w:r>
      <w:r w:rsidR="00EF45BF">
        <w:t>to see this added.  It will be very helpful to the PAs to provide context for fulfilling data requests and reviewing final deliverables.</w:t>
      </w:r>
    </w:p>
  </w:comment>
  <w:comment w:id="435" w:author="Dyke-Redmond, Tracy" w:date="2021-05-22T21:33:00Z" w:initials="DRT">
    <w:p w14:paraId="74232EEE" w14:textId="0293CE2E" w:rsidR="00243DD2" w:rsidRDefault="00243DD2">
      <w:pPr>
        <w:pStyle w:val="CommentText"/>
      </w:pPr>
      <w:r>
        <w:rPr>
          <w:rStyle w:val="CommentReference"/>
        </w:rPr>
        <w:annotationRef/>
      </w:r>
      <w:r>
        <w:t xml:space="preserve">It seems that sometimes the EA provides selected interim </w:t>
      </w:r>
      <w:r w:rsidR="00527700">
        <w:t>deliverables to the PAs.</w:t>
      </w:r>
      <w:r w:rsidR="00217D86">
        <w:t xml:space="preserve">  For example, some of the presentations scheduled in </w:t>
      </w:r>
      <w:r w:rsidR="00BD7DFB">
        <w:t>May</w:t>
      </w:r>
      <w:r w:rsidR="007214B8">
        <w:t>, June, and July of this year represent partial</w:t>
      </w:r>
      <w:r w:rsidR="00410B5D">
        <w:t>, Phase 1 results</w:t>
      </w:r>
      <w:r w:rsidR="00157A67">
        <w:t xml:space="preserve"> or other results short of a full draft report.  We suggest this be added as a possible step in the road map if the EA deems it appropriate.</w:t>
      </w:r>
    </w:p>
  </w:comment>
  <w:comment w:id="436" w:author="Lisa Skumatz" w:date="2021-06-05T00:53:00Z" w:initials="LS">
    <w:p w14:paraId="62DDEFE4" w14:textId="3D39DE87" w:rsidR="00B835CF" w:rsidRDefault="00B835CF">
      <w:pPr>
        <w:pStyle w:val="CommentText"/>
      </w:pPr>
      <w:r>
        <w:rPr>
          <w:rStyle w:val="CommentReference"/>
        </w:rPr>
        <w:annotationRef/>
      </w:r>
      <w:r w:rsidR="00FA5330">
        <w:t xml:space="preserve">Reviewing internal drafts before they are “review drafts” is forbidden (see very end of the Roadmap).  </w:t>
      </w:r>
      <w:r>
        <w:t xml:space="preserve">These review drafts </w:t>
      </w:r>
      <w:r w:rsidR="00FA5330">
        <w:t>a</w:t>
      </w:r>
      <w:r>
        <w:t>nd finals are for any product from the study…  so I think that is covered…   Added “of project work products” .  That should cover it?  There are multiple work products for different projects….</w:t>
      </w:r>
    </w:p>
  </w:comment>
  <w:comment w:id="445" w:author="Dyke-Redmond, Tracy" w:date="2021-05-22T21:39:00Z" w:initials="DRT">
    <w:p w14:paraId="34AC3429" w14:textId="66D2EAF3" w:rsidR="00806CD3" w:rsidRDefault="00806CD3">
      <w:pPr>
        <w:pStyle w:val="CommentText"/>
      </w:pPr>
      <w:r>
        <w:rPr>
          <w:rStyle w:val="CommentReference"/>
        </w:rPr>
        <w:annotationRef/>
      </w:r>
      <w:r w:rsidR="003A6228">
        <w:t>Can the PAs request for an extended review period if needed (e.g., if multiple Review Drafts are issued at once)?  If so, how does this happen</w:t>
      </w:r>
      <w:r w:rsidR="00386713">
        <w:t>?  Is a vote necessary or could the Evaluation Administrator agree to extend the review period if appropriate?</w:t>
      </w:r>
    </w:p>
  </w:comment>
  <w:comment w:id="446" w:author="Lisa Skumatz" w:date="2021-06-05T00:55:00Z" w:initials="LS">
    <w:p w14:paraId="09540C28" w14:textId="19372FD5" w:rsidR="00B835CF" w:rsidRDefault="00B835CF">
      <w:pPr>
        <w:pStyle w:val="CommentText"/>
      </w:pPr>
      <w:r>
        <w:rPr>
          <w:rStyle w:val="CommentReference"/>
        </w:rPr>
        <w:annotationRef/>
      </w:r>
      <w:r>
        <w:t xml:space="preserve">The PA would raise it in the meeting for a vote  - but you’ll  note that </w:t>
      </w:r>
      <w:r>
        <w:t xml:space="preserve">I put a note in almost every one I send out that if someone needs more time to let me know…  </w:t>
      </w:r>
      <w:r w:rsidR="0092548D">
        <w:t>I could then ask for an evote if needed… that would still follow this rule that is listed within the Roadmap.  No change is needed.</w:t>
      </w:r>
    </w:p>
  </w:comment>
  <w:comment w:id="448" w:author="Dyke-Redmond, Tracy" w:date="2021-05-22T21:42:00Z" w:initials="DRT">
    <w:p w14:paraId="41DFCBD8" w14:textId="57136C5B" w:rsidR="00D41D32" w:rsidRDefault="00D41D32">
      <w:pPr>
        <w:pStyle w:val="CommentText"/>
      </w:pPr>
      <w:r>
        <w:rPr>
          <w:rStyle w:val="CommentReference"/>
        </w:rPr>
        <w:annotationRef/>
      </w:r>
      <w:r w:rsidR="00D56A39">
        <w:t>Can you define what a Technical Meeting is?</w:t>
      </w:r>
    </w:p>
  </w:comment>
  <w:comment w:id="467" w:author="Dyke-Redmond, Tracy" w:date="2021-05-22T21:42:00Z" w:initials="DRT">
    <w:p w14:paraId="79D1EC23" w14:textId="6BD51F02" w:rsidR="00C31709" w:rsidRDefault="00C31709">
      <w:pPr>
        <w:pStyle w:val="CommentText"/>
      </w:pPr>
      <w:r>
        <w:rPr>
          <w:rStyle w:val="CommentReference"/>
        </w:rPr>
        <w:annotationRef/>
      </w:r>
      <w:r>
        <w:t>When in March?</w:t>
      </w:r>
    </w:p>
  </w:comment>
  <w:comment w:id="480" w:author="Dyke-Redmond, Tracy" w:date="2021-05-22T21:43:00Z" w:initials="DRT">
    <w:p w14:paraId="6A13721B" w14:textId="0222B961" w:rsidR="00C31709" w:rsidRDefault="00C31709">
      <w:pPr>
        <w:pStyle w:val="CommentText"/>
      </w:pPr>
      <w:r>
        <w:rPr>
          <w:rStyle w:val="CommentReference"/>
        </w:rPr>
        <w:annotationRef/>
      </w:r>
      <w:r>
        <w:t xml:space="preserve">Whether or how.  </w:t>
      </w:r>
      <w:r w:rsidR="004C03CD">
        <w:t>It may not be possible to implement all recommendations, but if not the PAs will provide an explanation as to why.</w:t>
      </w:r>
    </w:p>
  </w:comment>
  <w:comment w:id="481" w:author="Lisa Skumatz" w:date="2021-06-05T01:00:00Z" w:initials="LS">
    <w:p w14:paraId="55A317F8" w14:textId="63918EBF" w:rsidR="0092548D" w:rsidRDefault="0092548D">
      <w:pPr>
        <w:pStyle w:val="CommentText"/>
      </w:pPr>
      <w:r>
        <w:rPr>
          <w:rStyle w:val="CommentReference"/>
        </w:rPr>
        <w:annotationRef/>
      </w:r>
      <w:r>
        <w:t>That was original language…  but I’ve added.</w:t>
      </w:r>
    </w:p>
  </w:comment>
  <w:comment w:id="503" w:author="Dyke-Redmond, Tracy" w:date="2021-05-22T21:44:00Z" w:initials="DRT">
    <w:p w14:paraId="652D4ED0" w14:textId="363D874A" w:rsidR="008C3903" w:rsidRDefault="008C3903">
      <w:pPr>
        <w:pStyle w:val="CommentText"/>
      </w:pPr>
      <w:r>
        <w:rPr>
          <w:rStyle w:val="CommentReference"/>
        </w:rPr>
        <w:annotationRef/>
      </w:r>
      <w:r>
        <w:t xml:space="preserve">When is the memo with responses to recommendations </w:t>
      </w:r>
      <w:r w:rsidR="009C62F1">
        <w:t>for evaluations completed by June 15 due?</w:t>
      </w:r>
      <w:r w:rsidR="00172E6F">
        <w:t xml:space="preserve">  We suggest shifting this to the November plan update as noted above.</w:t>
      </w:r>
    </w:p>
  </w:comment>
  <w:comment w:id="504" w:author="Lisa Skumatz" w:date="2021-06-05T01:01:00Z" w:initials="LS">
    <w:p w14:paraId="6722A9FC" w14:textId="5531A3F8" w:rsidR="0092548D" w:rsidRDefault="0092548D">
      <w:pPr>
        <w:pStyle w:val="CommentText"/>
      </w:pPr>
      <w:r>
        <w:rPr>
          <w:rStyle w:val="CommentReference"/>
        </w:rPr>
        <w:annotationRef/>
      </w:r>
      <w:r>
        <w:t xml:space="preserve">November does not work or we have to do work twice.  If it is January, it includes all work that gets summarized in the Legislative Report.  </w:t>
      </w:r>
    </w:p>
  </w:comment>
  <w:comment w:id="456" w:author="Dyke-Redmond, Tracy" w:date="2021-05-24T10:19:00Z" w:initials="DRT">
    <w:p w14:paraId="0F0ABFA6" w14:textId="4191B397" w:rsidR="006B6C90" w:rsidRDefault="006B6C90">
      <w:pPr>
        <w:pStyle w:val="CommentText"/>
      </w:pPr>
      <w:r w:rsidRPr="00FA5330">
        <w:rPr>
          <w:rStyle w:val="CommentReference"/>
          <w:highlight w:val="magenta"/>
        </w:rPr>
        <w:annotationRef/>
      </w:r>
      <w:r w:rsidRPr="00FA5330">
        <w:rPr>
          <w:highlight w:val="magenta"/>
        </w:rPr>
        <w:t>We propose that this schedule shift to providing updates on recommendations in November and March, in accord with the timing of our plan updates, rather than in March and after June.</w:t>
      </w:r>
    </w:p>
  </w:comment>
  <w:comment w:id="457" w:author="Lisa Skumatz" w:date="2021-06-05T01:02:00Z" w:initials="LS">
    <w:p w14:paraId="6C6C335D" w14:textId="63028980" w:rsidR="0092548D" w:rsidRDefault="0092548D">
      <w:pPr>
        <w:pStyle w:val="CommentText"/>
      </w:pPr>
      <w:r>
        <w:rPr>
          <w:rStyle w:val="CommentReference"/>
        </w:rPr>
        <w:annotationRef/>
      </w:r>
      <w:r>
        <w:t xml:space="preserve">November is ok but March seems too early and will miss reports that are striving to be timely….  </w:t>
      </w:r>
    </w:p>
  </w:comment>
  <w:comment w:id="512" w:author="Dyke-Redmond, Tracy" w:date="2021-05-22T21:45:00Z" w:initials="DRT">
    <w:p w14:paraId="62866A61" w14:textId="210A4D47" w:rsidR="00F91095" w:rsidRDefault="00F91095">
      <w:pPr>
        <w:pStyle w:val="CommentText"/>
      </w:pPr>
      <w:r>
        <w:rPr>
          <w:rStyle w:val="CommentReference"/>
        </w:rPr>
        <w:annotationRef/>
      </w:r>
      <w:r w:rsidR="00172E6F">
        <w:t>Could the word differences be used instead?</w:t>
      </w:r>
      <w:r>
        <w:t xml:space="preserve"> </w:t>
      </w:r>
    </w:p>
  </w:comment>
  <w:comment w:id="513" w:author="Lisa Skumatz" w:date="2021-06-05T00:59:00Z" w:initials="LS">
    <w:p w14:paraId="71AD8FEE" w14:textId="64B02C5F" w:rsidR="0092548D" w:rsidRDefault="0092548D">
      <w:pPr>
        <w:pStyle w:val="CommentText"/>
      </w:pPr>
      <w:r>
        <w:rPr>
          <w:rStyle w:val="CommentReference"/>
        </w:rPr>
        <w:annotationRef/>
      </w:r>
      <w:r>
        <w:t>done</w:t>
      </w:r>
    </w:p>
  </w:comment>
  <w:comment w:id="516" w:author="Dyke-Redmond, Tracy" w:date="2021-05-22T21:46:00Z" w:initials="DRT">
    <w:p w14:paraId="17943BE8" w14:textId="77777777" w:rsidR="00C15C96" w:rsidRDefault="00C15C96">
      <w:pPr>
        <w:pStyle w:val="CommentText"/>
      </w:pPr>
      <w:r>
        <w:rPr>
          <w:rStyle w:val="CommentReference"/>
        </w:rPr>
        <w:annotationRef/>
      </w:r>
      <w:r>
        <w:t>This should exclude all confidential data.  For example, there could be confidential contractor data that should not be made public.</w:t>
      </w:r>
    </w:p>
    <w:p w14:paraId="2F93C7DA" w14:textId="712AF209" w:rsidR="00314CD3" w:rsidRDefault="00314CD3">
      <w:pPr>
        <w:pStyle w:val="CommentText"/>
      </w:pPr>
    </w:p>
  </w:comment>
  <w:comment w:id="518" w:author="Dyke-Redmond, Tracy" w:date="2021-05-22T22:06:00Z" w:initials="DRT">
    <w:p w14:paraId="1B3B36AF" w14:textId="612913C7" w:rsidR="002566CD" w:rsidRDefault="002566CD">
      <w:pPr>
        <w:pStyle w:val="CommentText"/>
      </w:pPr>
      <w:r>
        <w:rPr>
          <w:rStyle w:val="CommentReference"/>
        </w:rPr>
        <w:annotationRef/>
      </w:r>
      <w:r>
        <w:t xml:space="preserve">Same comment as above </w:t>
      </w:r>
      <w:r w:rsidR="00F4718A">
        <w:t>–</w:t>
      </w:r>
      <w:r>
        <w:t xml:space="preserve"> </w:t>
      </w:r>
      <w:r w:rsidR="00F4718A">
        <w:t>this should include all confidential information</w:t>
      </w:r>
    </w:p>
  </w:comment>
  <w:comment w:id="520" w:author="Dyke-Redmond, Tracy" w:date="2021-05-22T22:11:00Z" w:initials="DRT">
    <w:p w14:paraId="06810794" w14:textId="77777777" w:rsidR="003F5E32" w:rsidRPr="003F5E32" w:rsidRDefault="0038013A" w:rsidP="003F5E32">
      <w:pPr>
        <w:pStyle w:val="ListParagraph"/>
        <w:spacing w:after="0" w:line="240" w:lineRule="auto"/>
        <w:ind w:left="0" w:firstLine="0"/>
        <w:rPr>
          <w:rFonts w:ascii="Times New Roman" w:eastAsia="Times New Roman" w:hAnsi="Times New Roman" w:cs="Times New Roman"/>
          <w:color w:val="auto"/>
        </w:rPr>
      </w:pPr>
      <w:r>
        <w:rPr>
          <w:rStyle w:val="CommentReference"/>
        </w:rPr>
        <w:annotationRef/>
      </w:r>
      <w:r w:rsidR="003F5E32">
        <w:t xml:space="preserve">The requirements for data transfer between contractors are as follows: </w:t>
      </w:r>
    </w:p>
    <w:p w14:paraId="229BBB79" w14:textId="40C2A6AD" w:rsidR="003F5E32" w:rsidRDefault="003F5E32" w:rsidP="003F5E32">
      <w:pPr>
        <w:pStyle w:val="ListParagraph"/>
        <w:numPr>
          <w:ilvl w:val="1"/>
          <w:numId w:val="29"/>
        </w:numPr>
        <w:spacing w:after="0" w:line="240" w:lineRule="auto"/>
        <w:rPr>
          <w:rFonts w:ascii="Times New Roman" w:eastAsia="Times New Roman" w:hAnsi="Times New Roman" w:cs="Times New Roman"/>
          <w:color w:val="auto"/>
        </w:rPr>
      </w:pPr>
      <w:r>
        <w:t>The EA is authorized to grant permission for contractors to share information subject to compliance with the following:</w:t>
      </w:r>
    </w:p>
    <w:p w14:paraId="4B73E480" w14:textId="77777777" w:rsidR="003F5E32" w:rsidRDefault="003F5E32" w:rsidP="003F5E32">
      <w:pPr>
        <w:pStyle w:val="ListParagraph"/>
        <w:numPr>
          <w:ilvl w:val="2"/>
          <w:numId w:val="29"/>
        </w:numPr>
        <w:spacing w:after="0" w:line="240" w:lineRule="auto"/>
      </w:pPr>
      <w:r>
        <w:t>contractors receiving information must be from a list provided by Eversource and any other entity or person receiving such information must be preapproved by Eversource (and added to the list after a security review)</w:t>
      </w:r>
    </w:p>
    <w:p w14:paraId="3811F0A5" w14:textId="77777777" w:rsidR="003F5E32" w:rsidRDefault="003F5E32" w:rsidP="003F5E32">
      <w:pPr>
        <w:pStyle w:val="ListParagraph"/>
        <w:numPr>
          <w:ilvl w:val="2"/>
          <w:numId w:val="29"/>
        </w:numPr>
        <w:spacing w:after="0" w:line="240" w:lineRule="auto"/>
      </w:pPr>
      <w:r>
        <w:t>The information is necessary for the consultants to perform the services</w:t>
      </w:r>
    </w:p>
    <w:p w14:paraId="2349C43B" w14:textId="77777777" w:rsidR="003F5E32" w:rsidRDefault="003F5E32" w:rsidP="003F5E32">
      <w:pPr>
        <w:pStyle w:val="ListParagraph"/>
        <w:numPr>
          <w:ilvl w:val="2"/>
          <w:numId w:val="29"/>
        </w:numPr>
        <w:spacing w:after="0" w:line="240" w:lineRule="auto"/>
      </w:pPr>
      <w:r>
        <w:t xml:space="preserve">contractors understand that this information is Eversource Confidential Information, has been authorized by Eversource to be shared provided that such information is protected and kept confidential and may be used solely in accordance with all contract requirements and for no other purpose. </w:t>
      </w:r>
    </w:p>
    <w:p w14:paraId="5FF9E08D" w14:textId="77777777" w:rsidR="003F5E32" w:rsidRDefault="003F5E32" w:rsidP="003F5E32">
      <w:pPr>
        <w:pStyle w:val="ListParagraph"/>
        <w:numPr>
          <w:ilvl w:val="2"/>
          <w:numId w:val="29"/>
        </w:numPr>
        <w:spacing w:after="0" w:line="240" w:lineRule="auto"/>
      </w:pPr>
      <w:r>
        <w:t xml:space="preserve">EA tracks data requests, what information is permitted to be shared and between which consultants and the services for which such information is needed. </w:t>
      </w:r>
    </w:p>
    <w:p w14:paraId="1B10B8A8" w14:textId="33B9D1D2" w:rsidR="0038013A" w:rsidRDefault="007515B4">
      <w:pPr>
        <w:pStyle w:val="CommentText"/>
      </w:pPr>
      <w:r>
        <w:t>I have amended the language here in light of these conditions.</w:t>
      </w:r>
    </w:p>
  </w:comment>
  <w:comment w:id="521" w:author="Lisa Skumatz" w:date="2021-06-05T01:09:00Z" w:initials="LS">
    <w:p w14:paraId="47EA2FF5" w14:textId="342DF429" w:rsidR="00157FB3" w:rsidRDefault="00157FB3">
      <w:pPr>
        <w:pStyle w:val="CommentText"/>
      </w:pPr>
      <w:r>
        <w:rPr>
          <w:rStyle w:val="CommentReference"/>
        </w:rPr>
        <w:annotationRef/>
      </w:r>
      <w:r>
        <w:t>I think this is ok</w:t>
      </w:r>
    </w:p>
  </w:comment>
  <w:comment w:id="530" w:author="Dyke-Redmond, Tracy" w:date="2021-05-22T22:16:00Z" w:initials="DRT">
    <w:p w14:paraId="507C6CF3" w14:textId="67B4AC40" w:rsidR="00107596" w:rsidRDefault="00107596">
      <w:pPr>
        <w:pStyle w:val="CommentText"/>
      </w:pPr>
      <w:r>
        <w:rPr>
          <w:rStyle w:val="CommentReference"/>
        </w:rPr>
        <w:annotationRef/>
      </w:r>
      <w:r w:rsidR="003A0628">
        <w:t>It is not clear from his passage how confidential information will be protected.</w:t>
      </w:r>
    </w:p>
  </w:comment>
  <w:comment w:id="531" w:author="Dyke-Redmond, Tracy" w:date="2021-05-24T10:22:00Z" w:initials="DRT">
    <w:p w14:paraId="787778A4" w14:textId="7CBA16CE" w:rsidR="006A5BEE" w:rsidRDefault="006A5BEE">
      <w:pPr>
        <w:pStyle w:val="CommentText"/>
      </w:pPr>
      <w:r>
        <w:rPr>
          <w:rStyle w:val="CommentReference"/>
        </w:rPr>
        <w:annotationRef/>
      </w:r>
      <w:r>
        <w:t>I</w:t>
      </w:r>
      <w:r w:rsidR="0028724A">
        <w:t>n the past we have sent the data to the evaluation contractor, not the EA, and we think that should continue to be the case</w:t>
      </w:r>
    </w:p>
  </w:comment>
  <w:comment w:id="537" w:author="Dyke-Redmond, Tracy" w:date="2021-05-22T22:18:00Z" w:initials="DRT">
    <w:p w14:paraId="023C0393" w14:textId="77777777" w:rsidR="004E3CD3" w:rsidRDefault="004E3CD3">
      <w:pPr>
        <w:pStyle w:val="CommentText"/>
      </w:pPr>
      <w:r>
        <w:rPr>
          <w:rStyle w:val="CommentReference"/>
        </w:rPr>
        <w:annotationRef/>
      </w:r>
      <w:r w:rsidR="00887596">
        <w:t xml:space="preserve">This </w:t>
      </w:r>
      <w:r w:rsidR="00887596" w:rsidRPr="00F97146">
        <w:rPr>
          <w:highlight w:val="cyan"/>
        </w:rPr>
        <w:t>graphic is confusing</w:t>
      </w:r>
      <w:r w:rsidR="00887596">
        <w:t xml:space="preserve"> with regard to technical meetings.  Is the box that says “For studies with Technical Meetings, summarize Final Report and Submit to Full Board. File with DEEP” supposed to say For studies WITHOUT Technical Meetings…”?</w:t>
      </w:r>
    </w:p>
    <w:p w14:paraId="69E0205E" w14:textId="77777777" w:rsidR="002838BB" w:rsidRDefault="002838BB">
      <w:pPr>
        <w:pStyle w:val="CommentText"/>
      </w:pPr>
    </w:p>
    <w:p w14:paraId="70FF75AD" w14:textId="77777777" w:rsidR="002838BB" w:rsidRDefault="002838BB">
      <w:pPr>
        <w:pStyle w:val="CommentText"/>
      </w:pPr>
    </w:p>
    <w:p w14:paraId="27126B31" w14:textId="1E73BEC0" w:rsidR="002838BB" w:rsidRDefault="002838BB">
      <w:pPr>
        <w:pStyle w:val="CommentText"/>
      </w:pPr>
    </w:p>
  </w:comment>
  <w:comment w:id="538" w:author="Lisa Skumatz" w:date="2021-06-05T01:10:00Z" w:initials="LS">
    <w:p w14:paraId="61FCA282" w14:textId="68BCFB08" w:rsidR="00157FB3" w:rsidRDefault="00157FB3">
      <w:pPr>
        <w:pStyle w:val="CommentText"/>
      </w:pPr>
      <w:r>
        <w:rPr>
          <w:rStyle w:val="CommentReference"/>
        </w:rPr>
        <w:annotationRef/>
      </w:r>
      <w:r w:rsidR="00BF5272">
        <w:t>Edited</w:t>
      </w:r>
    </w:p>
  </w:comment>
  <w:comment w:id="546" w:author="Dyke-Redmond, Tracy" w:date="2021-05-24T17:11:00Z" w:initials="DRT">
    <w:p w14:paraId="1474B391" w14:textId="066C7F3A" w:rsidR="00172E6F" w:rsidRDefault="00172E6F">
      <w:pPr>
        <w:pStyle w:val="CommentText"/>
      </w:pPr>
      <w:r>
        <w:rPr>
          <w:rStyle w:val="CommentReference"/>
        </w:rPr>
        <w:annotationRef/>
      </w:r>
      <w:r>
        <w:t>Please spell out along with other acronyms</w:t>
      </w:r>
    </w:p>
  </w:comment>
  <w:comment w:id="547" w:author="Lisa Skumatz" w:date="2021-06-05T00:29:00Z" w:initials="LS">
    <w:p w14:paraId="45CE1F7C" w14:textId="583C53E1" w:rsidR="00E84489" w:rsidRDefault="00E84489">
      <w:pPr>
        <w:pStyle w:val="CommentText"/>
      </w:pPr>
      <w:r>
        <w:rPr>
          <w:rStyle w:val="CommentReference"/>
        </w:rPr>
        <w:annotationRef/>
      </w:r>
      <w:r>
        <w:t>Done</w:t>
      </w:r>
    </w:p>
  </w:comment>
  <w:comment w:id="549" w:author="Dyke-Redmond, Tracy" w:date="2021-05-22T22:21:00Z" w:initials="DRT">
    <w:p w14:paraId="4C3680BC" w14:textId="0B599A35" w:rsidR="00BA44BA" w:rsidRDefault="00BA44BA">
      <w:pPr>
        <w:pStyle w:val="CommentText"/>
      </w:pPr>
      <w:r>
        <w:rPr>
          <w:rStyle w:val="CommentReference"/>
        </w:rPr>
        <w:annotationRef/>
      </w:r>
      <w:r w:rsidR="00A85C6F">
        <w:t xml:space="preserve">This may be difficult to manage logistically.  For example, if the Evaluation Administrator chooses to include CT in a multistate study </w:t>
      </w:r>
      <w:r w:rsidR="00C6175C">
        <w:t>that includes MA, the PAs will have the opportunity to be more involve</w:t>
      </w:r>
      <w:r w:rsidR="00172E6F">
        <w:t>d</w:t>
      </w:r>
      <w:r w:rsidR="00C6175C">
        <w:t xml:space="preserve"> in formulation of the evaluation plan for MA, but this roadmap would not allow it for CT, however there </w:t>
      </w:r>
      <w:r w:rsidR="007C37BB">
        <w:t xml:space="preserve">couldn’t be separate evaluation plans for one study.  I think we need to allow a little more flexibility in the case of multi-state studies. </w:t>
      </w:r>
    </w:p>
  </w:comment>
  <w:comment w:id="550" w:author="Lisa Skumatz" w:date="2021-06-05T00:19:00Z" w:initials="LS">
    <w:p w14:paraId="0BD461B8" w14:textId="5D908AA9" w:rsidR="001F3E29" w:rsidRDefault="001F3E29">
      <w:pPr>
        <w:pStyle w:val="CommentText"/>
      </w:pPr>
      <w:r>
        <w:rPr>
          <w:rStyle w:val="CommentReference"/>
        </w:rPr>
        <w:annotationRef/>
      </w:r>
      <w:r>
        <w:t xml:space="preserve">I think this does </w:t>
      </w:r>
      <w:r w:rsidRPr="001F3E29">
        <w:rPr>
          <w:highlight w:val="cyan"/>
        </w:rPr>
        <w:t>allow flexibility.</w:t>
      </w:r>
    </w:p>
  </w:comment>
  <w:comment w:id="555" w:author="Dyke-Redmond, Tracy" w:date="2021-05-22T22:24:00Z" w:initials="DRT">
    <w:p w14:paraId="31C5FB61" w14:textId="77777777" w:rsidR="00EA069A" w:rsidRDefault="00EA069A">
      <w:pPr>
        <w:pStyle w:val="CommentText"/>
      </w:pPr>
      <w:r>
        <w:rPr>
          <w:rStyle w:val="CommentReference"/>
        </w:rPr>
        <w:annotationRef/>
      </w:r>
      <w:r>
        <w:t>I think the word “customer” should be removed here</w:t>
      </w:r>
      <w:r w:rsidR="005C4C35">
        <w:t xml:space="preserve"> and in places throughout this section</w:t>
      </w:r>
      <w:r>
        <w:t xml:space="preserve">, because </w:t>
      </w:r>
      <w:r w:rsidR="00F74553">
        <w:t>confidential data is not limited to customer data, as described below.</w:t>
      </w:r>
    </w:p>
    <w:p w14:paraId="057C1D36" w14:textId="77777777" w:rsidR="000C0C4F" w:rsidRDefault="000C0C4F">
      <w:pPr>
        <w:pStyle w:val="CommentText"/>
      </w:pPr>
    </w:p>
    <w:p w14:paraId="69CF7574" w14:textId="3925A0B0" w:rsidR="000C0C4F" w:rsidRDefault="000C0C4F">
      <w:pPr>
        <w:pStyle w:val="CommentText"/>
      </w:pPr>
      <w:r>
        <w:t xml:space="preserve">Also, this section and related sections on confidential data </w:t>
      </w:r>
      <w:r w:rsidR="00172E6F">
        <w:t>is being</w:t>
      </w:r>
      <w:r>
        <w:t xml:space="preserve"> reviewed by the Eversource legal team.</w:t>
      </w:r>
    </w:p>
  </w:comment>
  <w:comment w:id="556" w:author="Lisa Skumatz" w:date="2021-06-05T00:19:00Z" w:initials="LS">
    <w:p w14:paraId="0D2450CF" w14:textId="2C9F871C" w:rsidR="001F3E29" w:rsidRDefault="001F3E29">
      <w:pPr>
        <w:pStyle w:val="CommentText"/>
      </w:pPr>
      <w:r>
        <w:rPr>
          <w:rStyle w:val="CommentReference"/>
        </w:rPr>
        <w:annotationRef/>
      </w:r>
      <w:r>
        <w:t>OK – removed the old language.</w:t>
      </w:r>
    </w:p>
  </w:comment>
  <w:comment w:id="586" w:author="Dyke-Redmond, Tracy" w:date="2021-05-22T22:43:00Z" w:initials="DRT">
    <w:p w14:paraId="5FB3DF09" w14:textId="5103B388" w:rsidR="003B5180" w:rsidRDefault="003B5180">
      <w:pPr>
        <w:pStyle w:val="CommentText"/>
      </w:pPr>
      <w:r>
        <w:rPr>
          <w:rStyle w:val="CommentReference"/>
        </w:rPr>
        <w:annotationRef/>
      </w:r>
      <w:r>
        <w:t xml:space="preserve">I think it should be clear that </w:t>
      </w:r>
      <w:r w:rsidR="00670A90">
        <w:t>confidential information that is required to fulfill a data request should only be sent to the evaluation contractor</w:t>
      </w:r>
      <w:r w:rsidR="00D4238F">
        <w:t xml:space="preserve"> that needs to analyze the data</w:t>
      </w:r>
      <w:r w:rsidR="00670A90">
        <w:t>, and not to other parties (e.g., the evaluation administrator and technical consultant) who have not necessarily been approved to receive confidential information from the PAs.</w:t>
      </w:r>
      <w:r w:rsidR="00417C41">
        <w:t xml:space="preserve">  </w:t>
      </w:r>
    </w:p>
  </w:comment>
  <w:comment w:id="587" w:author="Lisa Skumatz" w:date="2021-06-05T00:17:00Z" w:initials="LS">
    <w:p w14:paraId="5F71AFF4" w14:textId="22726D93" w:rsidR="000307C8" w:rsidRDefault="000307C8">
      <w:pPr>
        <w:pStyle w:val="CommentText"/>
      </w:pPr>
      <w:r>
        <w:rPr>
          <w:rStyle w:val="CommentReference"/>
        </w:rPr>
        <w:annotationRef/>
      </w:r>
      <w:r w:rsidR="001F3E29">
        <w:t>Added a bullet at the bottom to cofirm .</w:t>
      </w:r>
    </w:p>
  </w:comment>
  <w:comment w:id="623" w:author="Dyke-Redmond, Tracy" w:date="2021-05-22T22:29:00Z" w:initials="DRT">
    <w:p w14:paraId="0E60254F" w14:textId="5122814E" w:rsidR="000F64DF" w:rsidRDefault="000F64DF">
      <w:pPr>
        <w:pStyle w:val="CommentText"/>
      </w:pPr>
      <w:r>
        <w:rPr>
          <w:rStyle w:val="CommentReference"/>
        </w:rPr>
        <w:annotationRef/>
      </w:r>
      <w:r w:rsidR="00595706">
        <w:t xml:space="preserve">It should be acknowledged that PAs may undertake their own research </w:t>
      </w:r>
      <w:r w:rsidR="00A67B25">
        <w:t xml:space="preserve">funded by program implementation budgets </w:t>
      </w:r>
      <w:r w:rsidR="00F538A1">
        <w:t>for the purpose of informing programs, and this research is not covered by the Evaluation Roadmap.</w:t>
      </w:r>
    </w:p>
  </w:comment>
  <w:comment w:id="624" w:author="Lisa Skumatz" w:date="2021-06-05T00:31:00Z" w:initials="LS">
    <w:p w14:paraId="1D6ABEF3" w14:textId="0676B67B" w:rsidR="00E84489" w:rsidRDefault="00E84489">
      <w:pPr>
        <w:pStyle w:val="CommentText"/>
      </w:pPr>
      <w:r>
        <w:rPr>
          <w:rStyle w:val="CommentReference"/>
        </w:rPr>
        <w:annotationRef/>
      </w:r>
      <w:r>
        <w:t>This whole language about program or non-program seems unnecessary, but I did put a sentence at the end.</w:t>
      </w:r>
    </w:p>
  </w:comment>
  <w:comment w:id="632" w:author="WETHERN, MEGAN M" w:date="2021-05-19T15:25:00Z" w:initials="WMM">
    <w:p w14:paraId="44334E7B" w14:textId="49735C93" w:rsidR="00477E08" w:rsidRDefault="00477E08" w:rsidP="00477E08">
      <w:pPr>
        <w:pStyle w:val="CommentText"/>
        <w:spacing w:line="480" w:lineRule="auto"/>
      </w:pPr>
      <w:r>
        <w:rPr>
          <w:rStyle w:val="CommentReference"/>
        </w:rPr>
        <w:annotationRef/>
      </w:r>
      <w:r>
        <w:t xml:space="preserve">Does this mean the PAs can discuss </w:t>
      </w:r>
      <w:r w:rsidR="00051F86">
        <w:t xml:space="preserve">pros/cons of working with </w:t>
      </w:r>
      <w:r w:rsidR="008764CF">
        <w:t>contractors</w:t>
      </w:r>
      <w:r w:rsidR="00051F86">
        <w:t xml:space="preserve"> </w:t>
      </w:r>
      <w:r w:rsidR="009E309E">
        <w:t>in general, based on past experience;</w:t>
      </w:r>
      <w:r w:rsidR="008764CF">
        <w:t xml:space="preserve"> but they aren’t allowed to give their opinion on who would be the best contractor for the specific project at hand?</w:t>
      </w:r>
      <w:r w:rsidR="009B3994">
        <w:t xml:space="preserve"> So</w:t>
      </w:r>
      <w:r w:rsidR="009E309E">
        <w:t>,</w:t>
      </w:r>
      <w:r w:rsidR="009B3994">
        <w:t xml:space="preserve"> </w:t>
      </w:r>
      <w:r w:rsidR="009E309E">
        <w:t>t</w:t>
      </w:r>
      <w:r w:rsidR="009B3994">
        <w:t>he PAs</w:t>
      </w:r>
      <w:r w:rsidR="00F72271">
        <w:t xml:space="preserve"> are</w:t>
      </w:r>
      <w:r w:rsidR="009B3994">
        <w:t xml:space="preserve"> not allowed to suggest whether they think a contractor would be</w:t>
      </w:r>
      <w:r w:rsidR="00D86BED">
        <w:t xml:space="preserve"> a</w:t>
      </w:r>
      <w:r w:rsidR="009B3994">
        <w:t xml:space="preserve"> good or bad</w:t>
      </w:r>
      <w:r w:rsidR="00D86BED">
        <w:t xml:space="preserve"> fit</w:t>
      </w:r>
      <w:r w:rsidR="009B3994">
        <w:t xml:space="preserve"> for a specific project?</w:t>
      </w:r>
    </w:p>
  </w:comment>
  <w:comment w:id="633" w:author="Lisa Skumatz" w:date="2021-06-05T00:33:00Z" w:initials="LS">
    <w:p w14:paraId="342496FD" w14:textId="3429B833" w:rsidR="00E84489" w:rsidRDefault="00E84489">
      <w:pPr>
        <w:pStyle w:val="CommentText"/>
      </w:pPr>
      <w:r>
        <w:rPr>
          <w:rStyle w:val="CommentReference"/>
        </w:rPr>
        <w:annotationRef/>
      </w:r>
      <w:r>
        <w:t>That is correct.</w:t>
      </w:r>
    </w:p>
  </w:comment>
  <w:comment w:id="658" w:author="Dyke-Redmond, Tracy" w:date="2021-05-22T22:34:00Z" w:initials="DRT">
    <w:p w14:paraId="21201557" w14:textId="3B01BFF9" w:rsidR="00336BDF" w:rsidRDefault="00336BDF">
      <w:pPr>
        <w:pStyle w:val="CommentText"/>
      </w:pPr>
      <w:r>
        <w:rPr>
          <w:rStyle w:val="CommentReference"/>
        </w:rPr>
        <w:annotationRef/>
      </w:r>
      <w:r w:rsidR="00F00549">
        <w:t>It seems to me that clarifying the purpose of the data request could help the PAs identify superior solutions</w:t>
      </w:r>
      <w:r w:rsidR="00AC73C5">
        <w:t>; it should be allowable for clarifying questions to include questions about the context of the data request and how the data will be used.</w:t>
      </w:r>
    </w:p>
  </w:comment>
  <w:comment w:id="659" w:author="Lisa Skumatz" w:date="2021-06-05T00:34:00Z" w:initials="LS">
    <w:p w14:paraId="32C7A352" w14:textId="7C12E196" w:rsidR="00E84489" w:rsidRDefault="00E84489">
      <w:pPr>
        <w:pStyle w:val="CommentText"/>
      </w:pPr>
      <w:r>
        <w:rPr>
          <w:rStyle w:val="CommentReference"/>
        </w:rPr>
        <w:annotationRef/>
      </w:r>
      <w:r>
        <w:t xml:space="preserve">That is the reason for the meetings associated with data requests --- AND the data discussions before the evaluation begins AND the kickoff meeting..  We have had a utility use questions like this and a long back and forth process to not supply needed data after a project was approved.  </w:t>
      </w:r>
    </w:p>
  </w:comment>
  <w:comment w:id="661" w:author="Dyke-Redmond, Tracy" w:date="2021-05-22T22:36:00Z" w:initials="DRT">
    <w:p w14:paraId="4D2E76D1" w14:textId="491B1841" w:rsidR="00AC73C5" w:rsidRDefault="00AC73C5">
      <w:pPr>
        <w:pStyle w:val="CommentText"/>
      </w:pPr>
      <w:r>
        <w:rPr>
          <w:rStyle w:val="CommentReference"/>
        </w:rPr>
        <w:annotationRef/>
      </w:r>
      <w:r>
        <w:t>Except in response to a data request</w:t>
      </w:r>
    </w:p>
  </w:comment>
  <w:comment w:id="662" w:author="Lisa Skumatz" w:date="2021-06-05T00:39:00Z" w:initials="LS">
    <w:p w14:paraId="7B653CDC" w14:textId="499DC9E9" w:rsidR="00F97146" w:rsidRDefault="00F97146">
      <w:pPr>
        <w:pStyle w:val="CommentText"/>
      </w:pPr>
      <w:r>
        <w:rPr>
          <w:rStyle w:val="CommentReference"/>
        </w:rPr>
        <w:annotationRef/>
      </w:r>
      <w:r>
        <w:t>Added, along with repeating the cc requirement</w:t>
      </w:r>
    </w:p>
  </w:comment>
  <w:comment w:id="677" w:author="Dyke-Redmond, Tracy" w:date="2021-05-22T22:38:00Z" w:initials="DRT">
    <w:p w14:paraId="29F2E9BE" w14:textId="7A10F4CF" w:rsidR="00F97146" w:rsidRDefault="00D75387" w:rsidP="00F97146">
      <w:pPr>
        <w:pStyle w:val="CommentText"/>
      </w:pPr>
      <w:r>
        <w:rPr>
          <w:rStyle w:val="CommentReference"/>
        </w:rPr>
        <w:annotationRef/>
      </w:r>
      <w:r>
        <w:t>This should be expanded to include invoicing issues</w:t>
      </w:r>
    </w:p>
  </w:comment>
  <w:comment w:id="678" w:author="Lisa Skumatz" w:date="2021-06-05T00:40:00Z" w:initials="LS">
    <w:p w14:paraId="778CA667" w14:textId="52B22780" w:rsidR="00F97146" w:rsidRDefault="00F97146">
      <w:pPr>
        <w:pStyle w:val="CommentText"/>
      </w:pPr>
      <w:r>
        <w:rPr>
          <w:rStyle w:val="CommentReference"/>
        </w:rPr>
        <w:annotationRef/>
      </w:r>
      <w:r>
        <w:t>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DDE4E51" w15:done="0"/>
  <w15:commentEx w15:paraId="48E95AD7" w15:paraIdParent="4DDE4E51" w15:done="0"/>
  <w15:commentEx w15:paraId="4506D966" w15:done="0"/>
  <w15:commentEx w15:paraId="72BE2148" w15:paraIdParent="4506D966" w15:done="0"/>
  <w15:commentEx w15:paraId="6B3E894B" w15:done="0"/>
  <w15:commentEx w15:paraId="5925E214" w15:paraIdParent="6B3E894B" w15:done="0"/>
  <w15:commentEx w15:paraId="06AFB975" w15:paraIdParent="6B3E894B" w15:done="0"/>
  <w15:commentEx w15:paraId="1D5EFF65" w15:done="0"/>
  <w15:commentEx w15:paraId="21D25131" w15:paraIdParent="1D5EFF65" w15:done="0"/>
  <w15:commentEx w15:paraId="02668D76" w15:done="0"/>
  <w15:commentEx w15:paraId="69ECA842" w15:done="0"/>
  <w15:commentEx w15:paraId="50166886" w15:paraIdParent="69ECA842" w15:done="0"/>
  <w15:commentEx w15:paraId="6688336B" w15:done="0"/>
  <w15:commentEx w15:paraId="52F768F8" w15:done="0"/>
  <w15:commentEx w15:paraId="74C654C7" w15:done="0"/>
  <w15:commentEx w15:paraId="6E847B32" w15:paraIdParent="74C654C7" w15:done="0"/>
  <w15:commentEx w15:paraId="2D13987F" w15:done="0"/>
  <w15:commentEx w15:paraId="48839B55" w15:done="0"/>
  <w15:commentEx w15:paraId="5DEF5EBA" w15:paraIdParent="48839B55" w15:done="0"/>
  <w15:commentEx w15:paraId="5F2ACF2A" w15:done="0"/>
  <w15:commentEx w15:paraId="5ECB6D36" w15:paraIdParent="5F2ACF2A" w15:done="0"/>
  <w15:commentEx w15:paraId="7346E301" w15:done="0"/>
  <w15:commentEx w15:paraId="4AE0C383" w15:paraIdParent="7346E301" w15:done="0"/>
  <w15:commentEx w15:paraId="7A302806" w15:done="0"/>
  <w15:commentEx w15:paraId="78B83B18" w15:paraIdParent="7A302806" w15:done="0"/>
  <w15:commentEx w15:paraId="4DDF9BF6" w15:done="0"/>
  <w15:commentEx w15:paraId="4A4A5BB1" w15:paraIdParent="4DDF9BF6" w15:done="0"/>
  <w15:commentEx w15:paraId="610F0CDA" w15:done="0"/>
  <w15:commentEx w15:paraId="7528E1DE" w15:paraIdParent="610F0CDA" w15:done="0"/>
  <w15:commentEx w15:paraId="6020E4AE" w15:done="0"/>
  <w15:commentEx w15:paraId="22947DD0" w15:done="0"/>
  <w15:commentEx w15:paraId="382887C1" w15:paraIdParent="22947DD0" w15:done="0"/>
  <w15:commentEx w15:paraId="2EFB122B" w15:paraIdParent="22947DD0" w15:done="0"/>
  <w15:commentEx w15:paraId="492265AE" w15:done="0"/>
  <w15:commentEx w15:paraId="4D1AB5E7" w15:paraIdParent="492265AE" w15:done="0"/>
  <w15:commentEx w15:paraId="379CB532" w15:done="0"/>
  <w15:commentEx w15:paraId="1D491AFC" w15:paraIdParent="379CB532" w15:done="0"/>
  <w15:commentEx w15:paraId="49089C0F" w15:done="0"/>
  <w15:commentEx w15:paraId="74232EEE" w15:done="0"/>
  <w15:commentEx w15:paraId="62DDEFE4" w15:paraIdParent="74232EEE" w15:done="0"/>
  <w15:commentEx w15:paraId="34AC3429" w15:done="0"/>
  <w15:commentEx w15:paraId="09540C28" w15:paraIdParent="34AC3429" w15:done="0"/>
  <w15:commentEx w15:paraId="41DFCBD8" w15:done="0"/>
  <w15:commentEx w15:paraId="79D1EC23" w15:done="0"/>
  <w15:commentEx w15:paraId="6A13721B" w15:done="0"/>
  <w15:commentEx w15:paraId="55A317F8" w15:paraIdParent="6A13721B" w15:done="0"/>
  <w15:commentEx w15:paraId="652D4ED0" w15:done="0"/>
  <w15:commentEx w15:paraId="6722A9FC" w15:paraIdParent="652D4ED0" w15:done="0"/>
  <w15:commentEx w15:paraId="0F0ABFA6" w15:done="0"/>
  <w15:commentEx w15:paraId="6C6C335D" w15:paraIdParent="0F0ABFA6" w15:done="0"/>
  <w15:commentEx w15:paraId="62866A61" w15:done="0"/>
  <w15:commentEx w15:paraId="71AD8FEE" w15:paraIdParent="62866A61" w15:done="0"/>
  <w15:commentEx w15:paraId="2F93C7DA" w15:done="0"/>
  <w15:commentEx w15:paraId="1B3B36AF" w15:done="0"/>
  <w15:commentEx w15:paraId="1B10B8A8" w15:done="0"/>
  <w15:commentEx w15:paraId="47EA2FF5" w15:paraIdParent="1B10B8A8" w15:done="0"/>
  <w15:commentEx w15:paraId="507C6CF3" w15:done="0"/>
  <w15:commentEx w15:paraId="787778A4" w15:paraIdParent="507C6CF3" w15:done="0"/>
  <w15:commentEx w15:paraId="27126B31" w15:done="0"/>
  <w15:commentEx w15:paraId="61FCA282" w15:paraIdParent="27126B31" w15:done="0"/>
  <w15:commentEx w15:paraId="1474B391" w15:done="0"/>
  <w15:commentEx w15:paraId="45CE1F7C" w15:paraIdParent="1474B391" w15:done="0"/>
  <w15:commentEx w15:paraId="4C3680BC" w15:done="0"/>
  <w15:commentEx w15:paraId="0BD461B8" w15:paraIdParent="4C3680BC" w15:done="0"/>
  <w15:commentEx w15:paraId="69CF7574" w15:done="0"/>
  <w15:commentEx w15:paraId="0D2450CF" w15:paraIdParent="69CF7574" w15:done="0"/>
  <w15:commentEx w15:paraId="5FB3DF09" w15:done="0"/>
  <w15:commentEx w15:paraId="5F71AFF4" w15:paraIdParent="5FB3DF09" w15:done="0"/>
  <w15:commentEx w15:paraId="0E60254F" w15:done="0"/>
  <w15:commentEx w15:paraId="1D6ABEF3" w15:paraIdParent="0E60254F" w15:done="0"/>
  <w15:commentEx w15:paraId="44334E7B" w15:done="0"/>
  <w15:commentEx w15:paraId="342496FD" w15:paraIdParent="44334E7B" w15:done="0"/>
  <w15:commentEx w15:paraId="21201557" w15:done="0"/>
  <w15:commentEx w15:paraId="32C7A352" w15:paraIdParent="21201557" w15:done="0"/>
  <w15:commentEx w15:paraId="4D2E76D1" w15:done="0"/>
  <w15:commentEx w15:paraId="7B653CDC" w15:paraIdParent="4D2E76D1" w15:done="0"/>
  <w15:commentEx w15:paraId="29F2E9BE" w15:done="0"/>
  <w15:commentEx w15:paraId="778CA667" w15:paraIdParent="29F2E9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9594" w16cex:dateUtc="2021-05-17T11:11:00Z"/>
  <w16cex:commentExtensible w16cex:durableId="24653A6B" w16cex:dateUtc="2021-06-05T05:48:00Z"/>
  <w16cex:commentExtensible w16cex:durableId="246535F5" w16cex:dateUtc="2021-05-17T11:18:00Z"/>
  <w16cex:commentExtensible w16cex:durableId="24653637" w16cex:dateUtc="2021-06-05T05:31:00Z"/>
  <w16cex:commentExtensible w16cex:durableId="24653838" w16cex:dateUtc="2021-05-24T17:53:00Z"/>
  <w16cex:commentExtensible w16cex:durableId="24653837" w16cex:dateUtc="2021-05-24T20:58:00Z"/>
  <w16cex:commentExtensible w16cex:durableId="24653A98" w16cex:dateUtc="2021-06-05T05:49:00Z"/>
  <w16cex:commentExtensible w16cex:durableId="24653836" w16cex:dateUtc="2021-05-17T11:12:00Z"/>
  <w16cex:commentExtensible w16cex:durableId="24653A40" w16cex:dateUtc="2021-06-05T05:48:00Z"/>
  <w16cex:commentExtensible w16cex:durableId="244C9757" w16cex:dateUtc="2021-05-17T11:18:00Z"/>
  <w16cex:commentExtensible w16cex:durableId="24562E7E" w16cex:dateUtc="2021-05-24T17:53:00Z"/>
  <w16cex:commentExtensible w16cex:durableId="245659A8" w16cex:dateUtc="2021-05-24T20:58:00Z"/>
  <w16cex:commentExtensible w16cex:durableId="244C95EF" w16cex:dateUtc="2021-05-17T11:12:00Z"/>
  <w16cex:commentExtensible w16cex:durableId="24683786" w16cex:dateUtc="2021-06-07T12:13:00Z"/>
  <w16cex:commentExtensible w16cex:durableId="244C9B5F" w16cex:dateUtc="2021-05-17T11:35:00Z"/>
  <w16cex:commentExtensible w16cex:durableId="2465394B" w16cex:dateUtc="2021-06-05T05:44:00Z"/>
  <w16cex:commentExtensible w16cex:durableId="244C9B93" w16cex:dateUtc="2021-05-17T11:36:00Z"/>
  <w16cex:commentExtensible w16cex:durableId="24565A62" w16cex:dateUtc="2021-05-24T21:01:00Z"/>
  <w16cex:commentExtensible w16cex:durableId="24653AB6" w16cex:dateUtc="2021-06-05T05:50:00Z"/>
  <w16cex:commentExtensible w16cex:durableId="244E6155" w16cex:dateUtc="2021-05-18T19:52:00Z"/>
  <w16cex:commentExtensible w16cex:durableId="24653B8E" w16cex:dateUtc="2021-06-05T05:53:00Z"/>
  <w16cex:commentExtensible w16cex:durableId="2455F989" w16cex:dateUtc="2021-05-24T14:08:00Z"/>
  <w16cex:commentExtensible w16cex:durableId="24653C4F" w16cex:dateUtc="2021-06-05T05:57:00Z"/>
  <w16cex:commentExtensible w16cex:durableId="2453EB84" w16cex:dateUtc="2021-05-23T00:43:00Z"/>
  <w16cex:commentExtensible w16cex:durableId="24653CAC" w16cex:dateUtc="2021-06-05T05:58:00Z"/>
  <w16cex:commentExtensible w16cex:durableId="2453ECC5" w16cex:dateUtc="2021-05-23T00:49:00Z"/>
  <w16cex:commentExtensible w16cex:durableId="24654E36" w16cex:dateUtc="2021-06-05T07:13:00Z"/>
  <w16cex:commentExtensible w16cex:durableId="2455FEED" w16cex:dateUtc="2021-05-24T14:31:00Z"/>
  <w16cex:commentExtensible w16cex:durableId="24653E38" w16cex:dateUtc="2021-06-05T06:05:00Z"/>
  <w16cex:commentExtensible w16cex:durableId="24653EAE" w16cex:dateUtc="2021-06-05T06:07:00Z"/>
  <w16cex:commentExtensible w16cex:durableId="2453F3CC" w16cex:dateUtc="2021-05-23T01:19:00Z"/>
  <w16cex:commentExtensible w16cex:durableId="2455FA06" w16cex:dateUtc="2021-05-24T14:10:00Z"/>
  <w16cex:commentExtensible w16cex:durableId="24653F47" w16cex:dateUtc="2021-06-05T06:09:00Z"/>
  <w16cex:commentExtensible w16cex:durableId="2455FA85" w16cex:dateUtc="2021-05-24T14:12:00Z"/>
  <w16cex:commentExtensible w16cex:durableId="2465405F" w16cex:dateUtc="2021-06-05T06:14:00Z"/>
  <w16cex:commentExtensible w16cex:durableId="2453F509" w16cex:dateUtc="2021-05-23T01:24:00Z"/>
  <w16cex:commentExtensible w16cex:durableId="246548EA" w16cex:dateUtc="2021-06-05T06:50:00Z"/>
  <w16cex:commentExtensible w16cex:durableId="2453F5C6" w16cex:dateUtc="2021-05-23T01:27:00Z"/>
  <w16cex:commentExtensible w16cex:durableId="2453F710" w16cex:dateUtc="2021-05-23T01:33:00Z"/>
  <w16cex:commentExtensible w16cex:durableId="2465497C" w16cex:dateUtc="2021-06-05T06:53:00Z"/>
  <w16cex:commentExtensible w16cex:durableId="2453F888" w16cex:dateUtc="2021-05-23T01:39:00Z"/>
  <w16cex:commentExtensible w16cex:durableId="24654A1F" w16cex:dateUtc="2021-06-05T06:55:00Z"/>
  <w16cex:commentExtensible w16cex:durableId="2453F934" w16cex:dateUtc="2021-05-23T01:42:00Z"/>
  <w16cex:commentExtensible w16cex:durableId="2453F95D" w16cex:dateUtc="2021-05-23T01:42:00Z"/>
  <w16cex:commentExtensible w16cex:durableId="2453F96D" w16cex:dateUtc="2021-05-23T01:43:00Z"/>
  <w16cex:commentExtensible w16cex:durableId="24654B24" w16cex:dateUtc="2021-06-05T07:00:00Z"/>
  <w16cex:commentExtensible w16cex:durableId="2453F9A0" w16cex:dateUtc="2021-05-23T01:44:00Z"/>
  <w16cex:commentExtensible w16cex:durableId="24654B58" w16cex:dateUtc="2021-06-05T07:01:00Z"/>
  <w16cex:commentExtensible w16cex:durableId="2455FC22" w16cex:dateUtc="2021-05-24T14:19:00Z"/>
  <w16cex:commentExtensible w16cex:durableId="24654B8B" w16cex:dateUtc="2021-06-05T07:02:00Z"/>
  <w16cex:commentExtensible w16cex:durableId="2453F9F7" w16cex:dateUtc="2021-05-23T01:45:00Z"/>
  <w16cex:commentExtensible w16cex:durableId="24654B04" w16cex:dateUtc="2021-06-05T06:59:00Z"/>
  <w16cex:commentExtensible w16cex:durableId="2453FA4C" w16cex:dateUtc="2021-05-23T01:46:00Z"/>
  <w16cex:commentExtensible w16cex:durableId="2453FEFB" w16cex:dateUtc="2021-05-23T02:06:00Z"/>
  <w16cex:commentExtensible w16cex:durableId="24540024" w16cex:dateUtc="2021-05-23T02:11:00Z"/>
  <w16cex:commentExtensible w16cex:durableId="24654D43" w16cex:dateUtc="2021-06-05T07:09:00Z"/>
  <w16cex:commentExtensible w16cex:durableId="24540142" w16cex:dateUtc="2021-05-23T02:16:00Z"/>
  <w16cex:commentExtensible w16cex:durableId="2455FCF6" w16cex:dateUtc="2021-05-24T14:22:00Z"/>
  <w16cex:commentExtensible w16cex:durableId="245401A1" w16cex:dateUtc="2021-05-23T02:18:00Z"/>
  <w16cex:commentExtensible w16cex:durableId="24654D72" w16cex:dateUtc="2021-06-05T07:10:00Z"/>
  <w16cex:commentExtensible w16cex:durableId="24565CD0" w16cex:dateUtc="2021-05-24T21:11:00Z"/>
  <w16cex:commentExtensible w16cex:durableId="246543F7" w16cex:dateUtc="2021-06-05T06:29:00Z"/>
  <w16cex:commentExtensible w16cex:durableId="24540286" w16cex:dateUtc="2021-05-23T02:21:00Z"/>
  <w16cex:commentExtensible w16cex:durableId="24654181" w16cex:dateUtc="2021-06-05T06:19:00Z"/>
  <w16cex:commentExtensible w16cex:durableId="24540333" w16cex:dateUtc="2021-05-23T02:24:00Z"/>
  <w16cex:commentExtensible w16cex:durableId="246541AE" w16cex:dateUtc="2021-06-05T06:19:00Z"/>
  <w16cex:commentExtensible w16cex:durableId="245407A9" w16cex:dateUtc="2021-05-23T02:43:00Z"/>
  <w16cex:commentExtensible w16cex:durableId="24654109" w16cex:dateUtc="2021-06-05T06:17:00Z"/>
  <w16cex:commentExtensible w16cex:durableId="24540463" w16cex:dateUtc="2021-05-23T02:29:00Z"/>
  <w16cex:commentExtensible w16cex:durableId="2465444A" w16cex:dateUtc="2021-06-05T06:31:00Z"/>
  <w16cex:commentExtensible w16cex:durableId="244FAC5E" w16cex:dateUtc="2021-05-19T19:25:00Z"/>
  <w16cex:commentExtensible w16cex:durableId="246544EC" w16cex:dateUtc="2021-06-05T06:33:00Z"/>
  <w16cex:commentExtensible w16cex:durableId="24540573" w16cex:dateUtc="2021-05-23T02:34:00Z"/>
  <w16cex:commentExtensible w16cex:durableId="2465451B" w16cex:dateUtc="2021-06-05T06:34:00Z"/>
  <w16cex:commentExtensible w16cex:durableId="245405DF" w16cex:dateUtc="2021-05-23T02:36:00Z"/>
  <w16cex:commentExtensible w16cex:durableId="2465464E" w16cex:dateUtc="2021-06-05T06:39:00Z"/>
  <w16cex:commentExtensible w16cex:durableId="2454065F" w16cex:dateUtc="2021-05-23T02:38:00Z"/>
  <w16cex:commentExtensible w16cex:durableId="2465469A" w16cex:dateUtc="2021-06-05T06: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DDE4E51" w16cid:durableId="244C9594"/>
  <w16cid:commentId w16cid:paraId="48E95AD7" w16cid:durableId="24653A6B"/>
  <w16cid:commentId w16cid:paraId="4506D966" w16cid:durableId="246535F5"/>
  <w16cid:commentId w16cid:paraId="72BE2148" w16cid:durableId="24653637"/>
  <w16cid:commentId w16cid:paraId="6B3E894B" w16cid:durableId="24653838"/>
  <w16cid:commentId w16cid:paraId="5925E214" w16cid:durableId="24653837"/>
  <w16cid:commentId w16cid:paraId="06AFB975" w16cid:durableId="24653A98"/>
  <w16cid:commentId w16cid:paraId="1D5EFF65" w16cid:durableId="24653836"/>
  <w16cid:commentId w16cid:paraId="21D25131" w16cid:durableId="24653A40"/>
  <w16cid:commentId w16cid:paraId="02668D76" w16cid:durableId="244C9757"/>
  <w16cid:commentId w16cid:paraId="69ECA842" w16cid:durableId="24562E7E"/>
  <w16cid:commentId w16cid:paraId="50166886" w16cid:durableId="245659A8"/>
  <w16cid:commentId w16cid:paraId="6688336B" w16cid:durableId="244C95EF"/>
  <w16cid:commentId w16cid:paraId="52F768F8" w16cid:durableId="24683786"/>
  <w16cid:commentId w16cid:paraId="74C654C7" w16cid:durableId="244C9B5F"/>
  <w16cid:commentId w16cid:paraId="6E847B32" w16cid:durableId="2465394B"/>
  <w16cid:commentId w16cid:paraId="2D13987F" w16cid:durableId="244C9B93"/>
  <w16cid:commentId w16cid:paraId="48839B55" w16cid:durableId="24565A62"/>
  <w16cid:commentId w16cid:paraId="5DEF5EBA" w16cid:durableId="24653AB6"/>
  <w16cid:commentId w16cid:paraId="5F2ACF2A" w16cid:durableId="244E6155"/>
  <w16cid:commentId w16cid:paraId="5ECB6D36" w16cid:durableId="24653B8E"/>
  <w16cid:commentId w16cid:paraId="7346E301" w16cid:durableId="2455F989"/>
  <w16cid:commentId w16cid:paraId="4AE0C383" w16cid:durableId="24653C4F"/>
  <w16cid:commentId w16cid:paraId="7A302806" w16cid:durableId="2453EB84"/>
  <w16cid:commentId w16cid:paraId="78B83B18" w16cid:durableId="24653CAC"/>
  <w16cid:commentId w16cid:paraId="4DDF9BF6" w16cid:durableId="2453ECC5"/>
  <w16cid:commentId w16cid:paraId="4A4A5BB1" w16cid:durableId="24654E36"/>
  <w16cid:commentId w16cid:paraId="610F0CDA" w16cid:durableId="2455FEED"/>
  <w16cid:commentId w16cid:paraId="7528E1DE" w16cid:durableId="24653E38"/>
  <w16cid:commentId w16cid:paraId="6020E4AE" w16cid:durableId="24653EAE"/>
  <w16cid:commentId w16cid:paraId="22947DD0" w16cid:durableId="2453F3CC"/>
  <w16cid:commentId w16cid:paraId="382887C1" w16cid:durableId="2455FA06"/>
  <w16cid:commentId w16cid:paraId="2EFB122B" w16cid:durableId="24653F47"/>
  <w16cid:commentId w16cid:paraId="492265AE" w16cid:durableId="2455FA85"/>
  <w16cid:commentId w16cid:paraId="4D1AB5E7" w16cid:durableId="2465405F"/>
  <w16cid:commentId w16cid:paraId="379CB532" w16cid:durableId="2453F509"/>
  <w16cid:commentId w16cid:paraId="1D491AFC" w16cid:durableId="246548EA"/>
  <w16cid:commentId w16cid:paraId="49089C0F" w16cid:durableId="2453F5C6"/>
  <w16cid:commentId w16cid:paraId="74232EEE" w16cid:durableId="2453F710"/>
  <w16cid:commentId w16cid:paraId="62DDEFE4" w16cid:durableId="2465497C"/>
  <w16cid:commentId w16cid:paraId="34AC3429" w16cid:durableId="2453F888"/>
  <w16cid:commentId w16cid:paraId="09540C28" w16cid:durableId="24654A1F"/>
  <w16cid:commentId w16cid:paraId="41DFCBD8" w16cid:durableId="2453F934"/>
  <w16cid:commentId w16cid:paraId="79D1EC23" w16cid:durableId="2453F95D"/>
  <w16cid:commentId w16cid:paraId="6A13721B" w16cid:durableId="2453F96D"/>
  <w16cid:commentId w16cid:paraId="55A317F8" w16cid:durableId="24654B24"/>
  <w16cid:commentId w16cid:paraId="652D4ED0" w16cid:durableId="2453F9A0"/>
  <w16cid:commentId w16cid:paraId="6722A9FC" w16cid:durableId="24654B58"/>
  <w16cid:commentId w16cid:paraId="0F0ABFA6" w16cid:durableId="2455FC22"/>
  <w16cid:commentId w16cid:paraId="6C6C335D" w16cid:durableId="24654B8B"/>
  <w16cid:commentId w16cid:paraId="62866A61" w16cid:durableId="2453F9F7"/>
  <w16cid:commentId w16cid:paraId="71AD8FEE" w16cid:durableId="24654B04"/>
  <w16cid:commentId w16cid:paraId="2F93C7DA" w16cid:durableId="2453FA4C"/>
  <w16cid:commentId w16cid:paraId="1B3B36AF" w16cid:durableId="2453FEFB"/>
  <w16cid:commentId w16cid:paraId="1B10B8A8" w16cid:durableId="24540024"/>
  <w16cid:commentId w16cid:paraId="47EA2FF5" w16cid:durableId="24654D43"/>
  <w16cid:commentId w16cid:paraId="507C6CF3" w16cid:durableId="24540142"/>
  <w16cid:commentId w16cid:paraId="787778A4" w16cid:durableId="2455FCF6"/>
  <w16cid:commentId w16cid:paraId="27126B31" w16cid:durableId="245401A1"/>
  <w16cid:commentId w16cid:paraId="61FCA282" w16cid:durableId="24654D72"/>
  <w16cid:commentId w16cid:paraId="1474B391" w16cid:durableId="24565CD0"/>
  <w16cid:commentId w16cid:paraId="45CE1F7C" w16cid:durableId="246543F7"/>
  <w16cid:commentId w16cid:paraId="4C3680BC" w16cid:durableId="24540286"/>
  <w16cid:commentId w16cid:paraId="0BD461B8" w16cid:durableId="24654181"/>
  <w16cid:commentId w16cid:paraId="69CF7574" w16cid:durableId="24540333"/>
  <w16cid:commentId w16cid:paraId="0D2450CF" w16cid:durableId="246541AE"/>
  <w16cid:commentId w16cid:paraId="5FB3DF09" w16cid:durableId="245407A9"/>
  <w16cid:commentId w16cid:paraId="5F71AFF4" w16cid:durableId="24654109"/>
  <w16cid:commentId w16cid:paraId="0E60254F" w16cid:durableId="24540463"/>
  <w16cid:commentId w16cid:paraId="1D6ABEF3" w16cid:durableId="2465444A"/>
  <w16cid:commentId w16cid:paraId="44334E7B" w16cid:durableId="244FAC5E"/>
  <w16cid:commentId w16cid:paraId="342496FD" w16cid:durableId="246544EC"/>
  <w16cid:commentId w16cid:paraId="21201557" w16cid:durableId="24540573"/>
  <w16cid:commentId w16cid:paraId="32C7A352" w16cid:durableId="2465451B"/>
  <w16cid:commentId w16cid:paraId="4D2E76D1" w16cid:durableId="245405DF"/>
  <w16cid:commentId w16cid:paraId="7B653CDC" w16cid:durableId="2465464E"/>
  <w16cid:commentId w16cid:paraId="29F2E9BE" w16cid:durableId="2454065F"/>
  <w16cid:commentId w16cid:paraId="778CA667" w16cid:durableId="246546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F7710" w14:textId="77777777" w:rsidR="00CD3ABE" w:rsidRDefault="00CD3ABE">
      <w:pPr>
        <w:spacing w:after="0" w:line="240" w:lineRule="auto"/>
      </w:pPr>
      <w:r>
        <w:separator/>
      </w:r>
    </w:p>
  </w:endnote>
  <w:endnote w:type="continuationSeparator" w:id="0">
    <w:p w14:paraId="48879418" w14:textId="77777777" w:rsidR="00CD3ABE" w:rsidRDefault="00CD3ABE">
      <w:pPr>
        <w:spacing w:after="0" w:line="240" w:lineRule="auto"/>
      </w:pPr>
      <w:r>
        <w:continuationSeparator/>
      </w:r>
    </w:p>
  </w:endnote>
  <w:endnote w:type="continuationNotice" w:id="1">
    <w:p w14:paraId="5AAFFBBD" w14:textId="77777777" w:rsidR="00CD3ABE" w:rsidRDefault="00CD3A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klin Gothic">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0EFA"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1440910" wp14:editId="3A1C7E22">
              <wp:simplePos x="0" y="0"/>
              <wp:positionH relativeFrom="page">
                <wp:posOffset>896417</wp:posOffset>
              </wp:positionH>
              <wp:positionV relativeFrom="page">
                <wp:posOffset>9296095</wp:posOffset>
              </wp:positionV>
              <wp:extent cx="5981065" cy="6096"/>
              <wp:effectExtent l="0" t="0" r="0" b="0"/>
              <wp:wrapSquare wrapText="bothSides"/>
              <wp:docPr id="31858" name="Group 31858"/>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7" name="Shape 32667"/>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7F94B35C">
            <v:group id="Group 31858" style="position:absolute;margin-left:70.6pt;margin-top:732pt;width:470.95pt;height:.5pt;z-index:251661312;mso-position-horizontal-relative:page;mso-position-vertical-relative:page" coordsize="59810,60" o:spid="_x0000_s1026" w14:anchorId="3ACFDA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DGnrZmhQIAAFkGAAAOAAAAAAAAAAAAAAAAAC4CAABkcnMvZTJvRG9jLnhtbFBLAQItABQABgAI&#10;AAAAIQCbSO5w4QAAAA4BAAAPAAAAAAAAAAAAAAAAAN8EAABkcnMvZG93bnJldi54bWxQSwUGAAAA&#10;AAQABADzAAAA7QUAAAAA&#10;">
              <v:shape id="Shape 32667"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9D58AED" w14:textId="77777777" w:rsidR="009B4937" w:rsidRDefault="009B493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FF85"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721FB797" wp14:editId="45D30282">
              <wp:simplePos x="0" y="0"/>
              <wp:positionH relativeFrom="page">
                <wp:posOffset>896417</wp:posOffset>
              </wp:positionH>
              <wp:positionV relativeFrom="page">
                <wp:posOffset>9296095</wp:posOffset>
              </wp:positionV>
              <wp:extent cx="5981065" cy="6096"/>
              <wp:effectExtent l="0" t="0" r="0" b="0"/>
              <wp:wrapSquare wrapText="bothSides"/>
              <wp:docPr id="31844" name="Group 3184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5" name="Shape 32665"/>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18AE509F">
            <v:group id="Group 31844" style="position:absolute;margin-left:70.6pt;margin-top:732pt;width:470.95pt;height:.5pt;z-index:251662336;mso-position-horizontal-relative:page;mso-position-vertical-relative:page" coordsize="59810,60" o:spid="_x0000_s1026" w14:anchorId="1FE488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BXJ65whQIAAFkGAAAOAAAAAAAAAAAAAAAAAC4CAABkcnMvZTJvRG9jLnhtbFBLAQItABQABgAI&#10;AAAAIQCbSO5w4QAAAA4BAAAPAAAAAAAAAAAAAAAAAN8EAABkcnMvZG93bnJldi54bWxQSwUGAAAA&#10;AAQABADzAAAA7QUAAAAA&#10;">
              <v:shape id="Shape 32665"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636550EE" w14:textId="77777777" w:rsidR="009B4937" w:rsidRDefault="009B493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5718D" w14:textId="77777777" w:rsidR="009B4937" w:rsidRDefault="009B4937">
    <w:pPr>
      <w:spacing w:after="0" w:line="259" w:lineRule="auto"/>
      <w:ind w:left="0" w:right="245" w:firstLine="0"/>
      <w:jc w:val="right"/>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4B14095F" wp14:editId="5AB85AAD">
              <wp:simplePos x="0" y="0"/>
              <wp:positionH relativeFrom="page">
                <wp:posOffset>896417</wp:posOffset>
              </wp:positionH>
              <wp:positionV relativeFrom="page">
                <wp:posOffset>9296095</wp:posOffset>
              </wp:positionV>
              <wp:extent cx="5981065" cy="6096"/>
              <wp:effectExtent l="0" t="0" r="0" b="0"/>
              <wp:wrapSquare wrapText="bothSides"/>
              <wp:docPr id="31830" name="Group 31830"/>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32663" name="Shape 32663"/>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xmlns:arto="http://schemas.microsoft.com/office/word/2006/arto" xmlns:a="http://schemas.openxmlformats.org/drawingml/2006/main">
          <w:pict w14:anchorId="6AFAE0CE">
            <v:group id="Group 31830" style="position:absolute;margin-left:70.6pt;margin-top:732pt;width:470.95pt;height:.5pt;z-index:251663360;mso-position-horizontal-relative:page;mso-position-vertical-relative:page" coordsize="59810,60" o:spid="_x0000_s1026" w14:anchorId="397CFB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">
              <v:shape id="Shape 32663" style="position:absolute;width:59810;height:91;visibility:visible;mso-wrap-style:square;v-text-anchor:top" coordsize="5981065,9144" o:spid="_x0000_s1027" fillcolor="#d9d9d9" stroked="f" strokeweight="0" path="m,l5981065,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">
                <v:stroke miterlimit="83231f" joinstyle="miter"/>
                <v:path textboxrect="0,0,5981065,9144" arrowok="t"/>
              </v:shape>
              <w10:wrap type="square" anchorx="page" anchory="page"/>
            </v:group>
          </w:pict>
        </mc:Fallback>
      </mc:AlternateContent>
    </w:r>
    <w:r>
      <w:t xml:space="preserve">Page </w:t>
    </w:r>
    <w:r>
      <w:fldChar w:fldCharType="begin"/>
    </w:r>
    <w:r>
      <w:instrText xml:space="preserve"> PAGE   \* MERGEFORMAT </w:instrText>
    </w:r>
    <w:r>
      <w:fldChar w:fldCharType="separate"/>
    </w:r>
    <w:r>
      <w:t>10</w:t>
    </w:r>
    <w:r>
      <w:fldChar w:fldCharType="end"/>
    </w:r>
    <w:r>
      <w:t xml:space="preserve">  </w:t>
    </w:r>
  </w:p>
  <w:p w14:paraId="3281EC6A" w14:textId="77777777" w:rsidR="009B4937" w:rsidRDefault="009B493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1C255" w14:textId="77777777" w:rsidR="00CD3ABE" w:rsidRDefault="00CD3ABE">
      <w:pPr>
        <w:spacing w:after="0" w:line="240" w:lineRule="auto"/>
      </w:pPr>
      <w:r>
        <w:separator/>
      </w:r>
    </w:p>
  </w:footnote>
  <w:footnote w:type="continuationSeparator" w:id="0">
    <w:p w14:paraId="39906973" w14:textId="77777777" w:rsidR="00CD3ABE" w:rsidRDefault="00CD3ABE">
      <w:pPr>
        <w:spacing w:after="0" w:line="240" w:lineRule="auto"/>
      </w:pPr>
      <w:r>
        <w:continuationSeparator/>
      </w:r>
    </w:p>
  </w:footnote>
  <w:footnote w:type="continuationNotice" w:id="1">
    <w:p w14:paraId="1456A2B8" w14:textId="77777777" w:rsidR="00CD3ABE" w:rsidRDefault="00CD3A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69D01" w14:textId="77777777" w:rsidR="00172E6F" w:rsidRDefault="00172E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0304E" w14:textId="77777777" w:rsidR="00172E6F" w:rsidRDefault="00172E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85281" w14:textId="77777777" w:rsidR="00172E6F" w:rsidRDefault="00172E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53F"/>
    <w:multiLevelType w:val="hybridMultilevel"/>
    <w:tmpl w:val="71D684D6"/>
    <w:lvl w:ilvl="0" w:tplc="796235F0">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306244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FFC4DF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F940E7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79C27E8">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608091E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EBC30A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5C0CC2A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5538C700">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F07C0"/>
    <w:multiLevelType w:val="hybridMultilevel"/>
    <w:tmpl w:val="FA08AC90"/>
    <w:lvl w:ilvl="0" w:tplc="9A902F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452F73A">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E8E3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5E2537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B4050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1E40F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15E343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6123FF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EA7D4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751A67"/>
    <w:multiLevelType w:val="hybridMultilevel"/>
    <w:tmpl w:val="24DA2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A9D689A"/>
    <w:multiLevelType w:val="hybridMultilevel"/>
    <w:tmpl w:val="4DB6B6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4147923"/>
    <w:multiLevelType w:val="hybridMultilevel"/>
    <w:tmpl w:val="F55E9FF4"/>
    <w:lvl w:ilvl="0" w:tplc="BAA25238">
      <w:start w:val="1"/>
      <w:numFmt w:val="bullet"/>
      <w:lvlText w:val="•"/>
      <w:lvlJc w:val="left"/>
      <w:pPr>
        <w:tabs>
          <w:tab w:val="num" w:pos="360"/>
        </w:tabs>
        <w:ind w:left="360" w:hanging="360"/>
      </w:pPr>
      <w:rPr>
        <w:rFonts w:ascii="Times New Roman" w:hAnsi="Times New Roman" w:hint="default"/>
      </w:rPr>
    </w:lvl>
    <w:lvl w:ilvl="1" w:tplc="B69AA6F2" w:tentative="1">
      <w:start w:val="1"/>
      <w:numFmt w:val="bullet"/>
      <w:lvlText w:val="•"/>
      <w:lvlJc w:val="left"/>
      <w:pPr>
        <w:tabs>
          <w:tab w:val="num" w:pos="1080"/>
        </w:tabs>
        <w:ind w:left="1080" w:hanging="360"/>
      </w:pPr>
      <w:rPr>
        <w:rFonts w:ascii="Times New Roman" w:hAnsi="Times New Roman" w:hint="default"/>
      </w:rPr>
    </w:lvl>
    <w:lvl w:ilvl="2" w:tplc="45261A40" w:tentative="1">
      <w:start w:val="1"/>
      <w:numFmt w:val="bullet"/>
      <w:lvlText w:val="•"/>
      <w:lvlJc w:val="left"/>
      <w:pPr>
        <w:tabs>
          <w:tab w:val="num" w:pos="1800"/>
        </w:tabs>
        <w:ind w:left="1800" w:hanging="360"/>
      </w:pPr>
      <w:rPr>
        <w:rFonts w:ascii="Times New Roman" w:hAnsi="Times New Roman" w:hint="default"/>
      </w:rPr>
    </w:lvl>
    <w:lvl w:ilvl="3" w:tplc="59E05D28" w:tentative="1">
      <w:start w:val="1"/>
      <w:numFmt w:val="bullet"/>
      <w:lvlText w:val="•"/>
      <w:lvlJc w:val="left"/>
      <w:pPr>
        <w:tabs>
          <w:tab w:val="num" w:pos="2520"/>
        </w:tabs>
        <w:ind w:left="2520" w:hanging="360"/>
      </w:pPr>
      <w:rPr>
        <w:rFonts w:ascii="Times New Roman" w:hAnsi="Times New Roman" w:hint="default"/>
      </w:rPr>
    </w:lvl>
    <w:lvl w:ilvl="4" w:tplc="42F64054" w:tentative="1">
      <w:start w:val="1"/>
      <w:numFmt w:val="bullet"/>
      <w:lvlText w:val="•"/>
      <w:lvlJc w:val="left"/>
      <w:pPr>
        <w:tabs>
          <w:tab w:val="num" w:pos="3240"/>
        </w:tabs>
        <w:ind w:left="3240" w:hanging="360"/>
      </w:pPr>
      <w:rPr>
        <w:rFonts w:ascii="Times New Roman" w:hAnsi="Times New Roman" w:hint="default"/>
      </w:rPr>
    </w:lvl>
    <w:lvl w:ilvl="5" w:tplc="6B74CD8A" w:tentative="1">
      <w:start w:val="1"/>
      <w:numFmt w:val="bullet"/>
      <w:lvlText w:val="•"/>
      <w:lvlJc w:val="left"/>
      <w:pPr>
        <w:tabs>
          <w:tab w:val="num" w:pos="3960"/>
        </w:tabs>
        <w:ind w:left="3960" w:hanging="360"/>
      </w:pPr>
      <w:rPr>
        <w:rFonts w:ascii="Times New Roman" w:hAnsi="Times New Roman" w:hint="default"/>
      </w:rPr>
    </w:lvl>
    <w:lvl w:ilvl="6" w:tplc="9BB4F0A8" w:tentative="1">
      <w:start w:val="1"/>
      <w:numFmt w:val="bullet"/>
      <w:lvlText w:val="•"/>
      <w:lvlJc w:val="left"/>
      <w:pPr>
        <w:tabs>
          <w:tab w:val="num" w:pos="4680"/>
        </w:tabs>
        <w:ind w:left="4680" w:hanging="360"/>
      </w:pPr>
      <w:rPr>
        <w:rFonts w:ascii="Times New Roman" w:hAnsi="Times New Roman" w:hint="default"/>
      </w:rPr>
    </w:lvl>
    <w:lvl w:ilvl="7" w:tplc="18503998" w:tentative="1">
      <w:start w:val="1"/>
      <w:numFmt w:val="bullet"/>
      <w:lvlText w:val="•"/>
      <w:lvlJc w:val="left"/>
      <w:pPr>
        <w:tabs>
          <w:tab w:val="num" w:pos="5400"/>
        </w:tabs>
        <w:ind w:left="5400" w:hanging="360"/>
      </w:pPr>
      <w:rPr>
        <w:rFonts w:ascii="Times New Roman" w:hAnsi="Times New Roman" w:hint="default"/>
      </w:rPr>
    </w:lvl>
    <w:lvl w:ilvl="8" w:tplc="C9D8D838" w:tentative="1">
      <w:start w:val="1"/>
      <w:numFmt w:val="bullet"/>
      <w:lvlText w:val="•"/>
      <w:lvlJc w:val="left"/>
      <w:pPr>
        <w:tabs>
          <w:tab w:val="num" w:pos="6120"/>
        </w:tabs>
        <w:ind w:left="6120" w:hanging="360"/>
      </w:pPr>
      <w:rPr>
        <w:rFonts w:ascii="Times New Roman" w:hAnsi="Times New Roman" w:hint="default"/>
      </w:rPr>
    </w:lvl>
  </w:abstractNum>
  <w:abstractNum w:abstractNumId="5" w15:restartNumberingAfterBreak="0">
    <w:nsid w:val="19883395"/>
    <w:multiLevelType w:val="hybridMultilevel"/>
    <w:tmpl w:val="210406B8"/>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6" w15:restartNumberingAfterBreak="0">
    <w:nsid w:val="1B413C78"/>
    <w:multiLevelType w:val="hybridMultilevel"/>
    <w:tmpl w:val="82F688BE"/>
    <w:lvl w:ilvl="0" w:tplc="04090001">
      <w:start w:val="1"/>
      <w:numFmt w:val="bullet"/>
      <w:lvlText w:val=""/>
      <w:lvlJc w:val="left"/>
      <w:pPr>
        <w:ind w:left="370" w:hanging="360"/>
      </w:pPr>
      <w:rPr>
        <w:rFonts w:ascii="Symbol" w:hAnsi="Symbol" w:hint="default"/>
      </w:rPr>
    </w:lvl>
    <w:lvl w:ilvl="1" w:tplc="04090003" w:tentative="1">
      <w:start w:val="1"/>
      <w:numFmt w:val="bullet"/>
      <w:lvlText w:val="o"/>
      <w:lvlJc w:val="left"/>
      <w:pPr>
        <w:ind w:left="1090" w:hanging="360"/>
      </w:pPr>
      <w:rPr>
        <w:rFonts w:ascii="Courier New" w:hAnsi="Courier New" w:cs="Courier New" w:hint="default"/>
      </w:rPr>
    </w:lvl>
    <w:lvl w:ilvl="2" w:tplc="04090005" w:tentative="1">
      <w:start w:val="1"/>
      <w:numFmt w:val="bullet"/>
      <w:lvlText w:val=""/>
      <w:lvlJc w:val="left"/>
      <w:pPr>
        <w:ind w:left="1810" w:hanging="360"/>
      </w:pPr>
      <w:rPr>
        <w:rFonts w:ascii="Wingdings" w:hAnsi="Wingdings" w:hint="default"/>
      </w:rPr>
    </w:lvl>
    <w:lvl w:ilvl="3" w:tplc="04090001" w:tentative="1">
      <w:start w:val="1"/>
      <w:numFmt w:val="bullet"/>
      <w:lvlText w:val=""/>
      <w:lvlJc w:val="left"/>
      <w:pPr>
        <w:ind w:left="2530" w:hanging="360"/>
      </w:pPr>
      <w:rPr>
        <w:rFonts w:ascii="Symbol" w:hAnsi="Symbol" w:hint="default"/>
      </w:rPr>
    </w:lvl>
    <w:lvl w:ilvl="4" w:tplc="04090003" w:tentative="1">
      <w:start w:val="1"/>
      <w:numFmt w:val="bullet"/>
      <w:lvlText w:val="o"/>
      <w:lvlJc w:val="left"/>
      <w:pPr>
        <w:ind w:left="3250" w:hanging="360"/>
      </w:pPr>
      <w:rPr>
        <w:rFonts w:ascii="Courier New" w:hAnsi="Courier New" w:cs="Courier New" w:hint="default"/>
      </w:rPr>
    </w:lvl>
    <w:lvl w:ilvl="5" w:tplc="04090005" w:tentative="1">
      <w:start w:val="1"/>
      <w:numFmt w:val="bullet"/>
      <w:lvlText w:val=""/>
      <w:lvlJc w:val="left"/>
      <w:pPr>
        <w:ind w:left="3970" w:hanging="360"/>
      </w:pPr>
      <w:rPr>
        <w:rFonts w:ascii="Wingdings" w:hAnsi="Wingdings" w:hint="default"/>
      </w:rPr>
    </w:lvl>
    <w:lvl w:ilvl="6" w:tplc="04090001" w:tentative="1">
      <w:start w:val="1"/>
      <w:numFmt w:val="bullet"/>
      <w:lvlText w:val=""/>
      <w:lvlJc w:val="left"/>
      <w:pPr>
        <w:ind w:left="4690" w:hanging="360"/>
      </w:pPr>
      <w:rPr>
        <w:rFonts w:ascii="Symbol" w:hAnsi="Symbol" w:hint="default"/>
      </w:rPr>
    </w:lvl>
    <w:lvl w:ilvl="7" w:tplc="04090003" w:tentative="1">
      <w:start w:val="1"/>
      <w:numFmt w:val="bullet"/>
      <w:lvlText w:val="o"/>
      <w:lvlJc w:val="left"/>
      <w:pPr>
        <w:ind w:left="5410" w:hanging="360"/>
      </w:pPr>
      <w:rPr>
        <w:rFonts w:ascii="Courier New" w:hAnsi="Courier New" w:cs="Courier New" w:hint="default"/>
      </w:rPr>
    </w:lvl>
    <w:lvl w:ilvl="8" w:tplc="04090005" w:tentative="1">
      <w:start w:val="1"/>
      <w:numFmt w:val="bullet"/>
      <w:lvlText w:val=""/>
      <w:lvlJc w:val="left"/>
      <w:pPr>
        <w:ind w:left="6130" w:hanging="360"/>
      </w:pPr>
      <w:rPr>
        <w:rFonts w:ascii="Wingdings" w:hAnsi="Wingdings" w:hint="default"/>
      </w:rPr>
    </w:lvl>
  </w:abstractNum>
  <w:abstractNum w:abstractNumId="7" w15:restartNumberingAfterBreak="0">
    <w:nsid w:val="2B8662B7"/>
    <w:multiLevelType w:val="hybridMultilevel"/>
    <w:tmpl w:val="9C26DA3A"/>
    <w:lvl w:ilvl="0" w:tplc="965019C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808067A">
      <w:start w:val="1"/>
      <w:numFmt w:val="bullet"/>
      <w:lvlText w:val="o"/>
      <w:lvlJc w:val="left"/>
      <w:pPr>
        <w:ind w:left="14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EAAEC40A">
      <w:start w:val="1"/>
      <w:numFmt w:val="bullet"/>
      <w:lvlText w:val="▪"/>
      <w:lvlJc w:val="left"/>
      <w:pPr>
        <w:ind w:left="21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B68EC7E">
      <w:start w:val="1"/>
      <w:numFmt w:val="bullet"/>
      <w:lvlText w:val="•"/>
      <w:lvlJc w:val="left"/>
      <w:pPr>
        <w:ind w:left="28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C0E418A">
      <w:start w:val="1"/>
      <w:numFmt w:val="bullet"/>
      <w:lvlText w:val="o"/>
      <w:lvlJc w:val="left"/>
      <w:pPr>
        <w:ind w:left="3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8EEEE1C">
      <w:start w:val="1"/>
      <w:numFmt w:val="bullet"/>
      <w:lvlText w:val="▪"/>
      <w:lvlJc w:val="left"/>
      <w:pPr>
        <w:ind w:left="43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3DBEFCCC">
      <w:start w:val="1"/>
      <w:numFmt w:val="bullet"/>
      <w:lvlText w:val="•"/>
      <w:lvlJc w:val="left"/>
      <w:pPr>
        <w:ind w:left="50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B426C926">
      <w:start w:val="1"/>
      <w:numFmt w:val="bullet"/>
      <w:lvlText w:val="o"/>
      <w:lvlJc w:val="left"/>
      <w:pPr>
        <w:ind w:left="57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8DA385E">
      <w:start w:val="1"/>
      <w:numFmt w:val="bullet"/>
      <w:lvlText w:val="▪"/>
      <w:lvlJc w:val="left"/>
      <w:pPr>
        <w:ind w:left="64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CBD1B90"/>
    <w:multiLevelType w:val="hybridMultilevel"/>
    <w:tmpl w:val="2E1A25EC"/>
    <w:lvl w:ilvl="0" w:tplc="42287A1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CE480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E7A4CB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185FE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A26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1AEF5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B90EDF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C4C7D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20438B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FDA0D18"/>
    <w:multiLevelType w:val="hybridMultilevel"/>
    <w:tmpl w:val="04188774"/>
    <w:lvl w:ilvl="0" w:tplc="F5820074">
      <w:start w:val="1"/>
      <w:numFmt w:val="bullet"/>
      <w:lvlText w:val="•"/>
      <w:lvlJc w:val="left"/>
      <w:pPr>
        <w:tabs>
          <w:tab w:val="num" w:pos="360"/>
        </w:tabs>
        <w:ind w:left="360" w:hanging="360"/>
      </w:pPr>
      <w:rPr>
        <w:rFonts w:ascii="Times New Roman" w:hAnsi="Times New Roman" w:hint="default"/>
      </w:rPr>
    </w:lvl>
    <w:lvl w:ilvl="1" w:tplc="BBE01EAE">
      <w:start w:val="1"/>
      <w:numFmt w:val="bullet"/>
      <w:lvlText w:val="•"/>
      <w:lvlJc w:val="left"/>
      <w:pPr>
        <w:tabs>
          <w:tab w:val="num" w:pos="1080"/>
        </w:tabs>
        <w:ind w:left="1080" w:hanging="360"/>
      </w:pPr>
      <w:rPr>
        <w:rFonts w:ascii="Times New Roman" w:hAnsi="Times New Roman" w:hint="default"/>
      </w:rPr>
    </w:lvl>
    <w:lvl w:ilvl="2" w:tplc="7C568426" w:tentative="1">
      <w:start w:val="1"/>
      <w:numFmt w:val="bullet"/>
      <w:lvlText w:val="•"/>
      <w:lvlJc w:val="left"/>
      <w:pPr>
        <w:tabs>
          <w:tab w:val="num" w:pos="1800"/>
        </w:tabs>
        <w:ind w:left="1800" w:hanging="360"/>
      </w:pPr>
      <w:rPr>
        <w:rFonts w:ascii="Times New Roman" w:hAnsi="Times New Roman" w:hint="default"/>
      </w:rPr>
    </w:lvl>
    <w:lvl w:ilvl="3" w:tplc="0D2E1ADE" w:tentative="1">
      <w:start w:val="1"/>
      <w:numFmt w:val="bullet"/>
      <w:lvlText w:val="•"/>
      <w:lvlJc w:val="left"/>
      <w:pPr>
        <w:tabs>
          <w:tab w:val="num" w:pos="2520"/>
        </w:tabs>
        <w:ind w:left="2520" w:hanging="360"/>
      </w:pPr>
      <w:rPr>
        <w:rFonts w:ascii="Times New Roman" w:hAnsi="Times New Roman" w:hint="default"/>
      </w:rPr>
    </w:lvl>
    <w:lvl w:ilvl="4" w:tplc="1F880DC2" w:tentative="1">
      <w:start w:val="1"/>
      <w:numFmt w:val="bullet"/>
      <w:lvlText w:val="•"/>
      <w:lvlJc w:val="left"/>
      <w:pPr>
        <w:tabs>
          <w:tab w:val="num" w:pos="3240"/>
        </w:tabs>
        <w:ind w:left="3240" w:hanging="360"/>
      </w:pPr>
      <w:rPr>
        <w:rFonts w:ascii="Times New Roman" w:hAnsi="Times New Roman" w:hint="default"/>
      </w:rPr>
    </w:lvl>
    <w:lvl w:ilvl="5" w:tplc="3A60DF34" w:tentative="1">
      <w:start w:val="1"/>
      <w:numFmt w:val="bullet"/>
      <w:lvlText w:val="•"/>
      <w:lvlJc w:val="left"/>
      <w:pPr>
        <w:tabs>
          <w:tab w:val="num" w:pos="3960"/>
        </w:tabs>
        <w:ind w:left="3960" w:hanging="360"/>
      </w:pPr>
      <w:rPr>
        <w:rFonts w:ascii="Times New Roman" w:hAnsi="Times New Roman" w:hint="default"/>
      </w:rPr>
    </w:lvl>
    <w:lvl w:ilvl="6" w:tplc="7362CF7A" w:tentative="1">
      <w:start w:val="1"/>
      <w:numFmt w:val="bullet"/>
      <w:lvlText w:val="•"/>
      <w:lvlJc w:val="left"/>
      <w:pPr>
        <w:tabs>
          <w:tab w:val="num" w:pos="4680"/>
        </w:tabs>
        <w:ind w:left="4680" w:hanging="360"/>
      </w:pPr>
      <w:rPr>
        <w:rFonts w:ascii="Times New Roman" w:hAnsi="Times New Roman" w:hint="default"/>
      </w:rPr>
    </w:lvl>
    <w:lvl w:ilvl="7" w:tplc="18327772" w:tentative="1">
      <w:start w:val="1"/>
      <w:numFmt w:val="bullet"/>
      <w:lvlText w:val="•"/>
      <w:lvlJc w:val="left"/>
      <w:pPr>
        <w:tabs>
          <w:tab w:val="num" w:pos="5400"/>
        </w:tabs>
        <w:ind w:left="5400" w:hanging="360"/>
      </w:pPr>
      <w:rPr>
        <w:rFonts w:ascii="Times New Roman" w:hAnsi="Times New Roman" w:hint="default"/>
      </w:rPr>
    </w:lvl>
    <w:lvl w:ilvl="8" w:tplc="C16CECD6"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2FF511F8"/>
    <w:multiLevelType w:val="hybridMultilevel"/>
    <w:tmpl w:val="81D8D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DE1A2A"/>
    <w:multiLevelType w:val="hybridMultilevel"/>
    <w:tmpl w:val="D5D2722A"/>
    <w:lvl w:ilvl="0" w:tplc="51187A6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140144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16A367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E5E108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82E1C5E">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59851BC">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1FAEA68">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25ECCB8">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4C41CCE">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55667E7"/>
    <w:multiLevelType w:val="hybridMultilevel"/>
    <w:tmpl w:val="9AA65954"/>
    <w:lvl w:ilvl="0" w:tplc="728C08E0">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39ED9F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7C0474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972A9BA2">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BFCB45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74E92C8">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864EC1D4">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6D70E73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A3AC8854">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ACF618B"/>
    <w:multiLevelType w:val="hybridMultilevel"/>
    <w:tmpl w:val="CDE42580"/>
    <w:lvl w:ilvl="0" w:tplc="24D68DEA">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C85E50F2">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A5237E6">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C748C3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95F8CDD0">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2DCC49FE">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2202F72A">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D2964978">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FDA40876">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5440A0C"/>
    <w:multiLevelType w:val="hybridMultilevel"/>
    <w:tmpl w:val="374CE18A"/>
    <w:lvl w:ilvl="0" w:tplc="116CBAB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E11ECCCC">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26AABF1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44641FFE">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C0089278">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A92EBE44">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C1EAE7CC">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1F30B87C">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E1E81B10">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7D32BDB"/>
    <w:multiLevelType w:val="hybridMultilevel"/>
    <w:tmpl w:val="4CACB610"/>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15:restartNumberingAfterBreak="0">
    <w:nsid w:val="571202F0"/>
    <w:multiLevelType w:val="hybridMultilevel"/>
    <w:tmpl w:val="BFFA670E"/>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15:restartNumberingAfterBreak="0">
    <w:nsid w:val="594E4D60"/>
    <w:multiLevelType w:val="hybridMultilevel"/>
    <w:tmpl w:val="43489C86"/>
    <w:lvl w:ilvl="0" w:tplc="63C85E3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D58D2B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164BD9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A0087C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2348AD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C6AA08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4E8460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A6E36F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F37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3B12D0"/>
    <w:multiLevelType w:val="hybridMultilevel"/>
    <w:tmpl w:val="F536D80E"/>
    <w:lvl w:ilvl="0" w:tplc="2326C700">
      <w:start w:val="1"/>
      <w:numFmt w:val="decimal"/>
      <w:lvlText w:val="%1)"/>
      <w:lvlJc w:val="left"/>
      <w:pPr>
        <w:ind w:left="1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08E82F16">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D15EA754">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ADE815F0">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F86A9CD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27C64A2">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3090808E">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3B64BD56">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27EABACE">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ED4515"/>
    <w:multiLevelType w:val="hybridMultilevel"/>
    <w:tmpl w:val="149E395E"/>
    <w:lvl w:ilvl="0" w:tplc="634E37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B1022E"/>
    <w:multiLevelType w:val="hybridMultilevel"/>
    <w:tmpl w:val="A24822DE"/>
    <w:lvl w:ilvl="0" w:tplc="199A7C12">
      <w:start w:val="1"/>
      <w:numFmt w:val="decimal"/>
      <w:lvlText w:val="%1)"/>
      <w:lvlJc w:val="left"/>
      <w:pPr>
        <w:ind w:left="3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4BF4584A">
      <w:start w:val="1"/>
      <w:numFmt w:val="lowerLetter"/>
      <w:lvlText w:val="%2"/>
      <w:lvlJc w:val="left"/>
      <w:pPr>
        <w:ind w:left="10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9DC29E3C">
      <w:start w:val="1"/>
      <w:numFmt w:val="lowerRoman"/>
      <w:lvlText w:val="%3"/>
      <w:lvlJc w:val="left"/>
      <w:pPr>
        <w:ind w:left="18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FBFA70C8">
      <w:start w:val="1"/>
      <w:numFmt w:val="decimal"/>
      <w:lvlText w:val="%4"/>
      <w:lvlJc w:val="left"/>
      <w:pPr>
        <w:ind w:left="25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17D4A01C">
      <w:start w:val="1"/>
      <w:numFmt w:val="lowerLetter"/>
      <w:lvlText w:val="%5"/>
      <w:lvlJc w:val="left"/>
      <w:pPr>
        <w:ind w:left="32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C5D63500">
      <w:start w:val="1"/>
      <w:numFmt w:val="lowerRoman"/>
      <w:lvlText w:val="%6"/>
      <w:lvlJc w:val="left"/>
      <w:pPr>
        <w:ind w:left="39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C8ABBE6">
      <w:start w:val="1"/>
      <w:numFmt w:val="decimal"/>
      <w:lvlText w:val="%7"/>
      <w:lvlJc w:val="left"/>
      <w:pPr>
        <w:ind w:left="46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0F2EA57A">
      <w:start w:val="1"/>
      <w:numFmt w:val="lowerLetter"/>
      <w:lvlText w:val="%8"/>
      <w:lvlJc w:val="left"/>
      <w:pPr>
        <w:ind w:left="54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CCA213CA">
      <w:start w:val="1"/>
      <w:numFmt w:val="lowerRoman"/>
      <w:lvlText w:val="%9"/>
      <w:lvlJc w:val="left"/>
      <w:pPr>
        <w:ind w:left="61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28301F6"/>
    <w:multiLevelType w:val="hybridMultilevel"/>
    <w:tmpl w:val="ACF4B7E4"/>
    <w:lvl w:ilvl="0" w:tplc="30EADCC8">
      <w:start w:val="1"/>
      <w:numFmt w:val="decimal"/>
      <w:lvlText w:val="%1."/>
      <w:lvlJc w:val="left"/>
      <w:pPr>
        <w:ind w:left="7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98707CB0">
      <w:start w:val="1"/>
      <w:numFmt w:val="lowerLetter"/>
      <w:lvlText w:val="%2"/>
      <w:lvlJc w:val="left"/>
      <w:pPr>
        <w:ind w:left="14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EB3A91D6">
      <w:start w:val="1"/>
      <w:numFmt w:val="lowerRoman"/>
      <w:lvlText w:val="%3"/>
      <w:lvlJc w:val="left"/>
      <w:pPr>
        <w:ind w:left="21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3AC642B0">
      <w:start w:val="1"/>
      <w:numFmt w:val="decimal"/>
      <w:lvlText w:val="%4"/>
      <w:lvlJc w:val="left"/>
      <w:pPr>
        <w:ind w:left="28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ECCE4A28">
      <w:start w:val="1"/>
      <w:numFmt w:val="lowerLetter"/>
      <w:lvlText w:val="%5"/>
      <w:lvlJc w:val="left"/>
      <w:pPr>
        <w:ind w:left="360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5D061434">
      <w:start w:val="1"/>
      <w:numFmt w:val="lowerRoman"/>
      <w:lvlText w:val="%6"/>
      <w:lvlJc w:val="left"/>
      <w:pPr>
        <w:ind w:left="432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5F085198">
      <w:start w:val="1"/>
      <w:numFmt w:val="decimal"/>
      <w:lvlText w:val="%7"/>
      <w:lvlJc w:val="left"/>
      <w:pPr>
        <w:ind w:left="504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8408C024">
      <w:start w:val="1"/>
      <w:numFmt w:val="lowerLetter"/>
      <w:lvlText w:val="%8"/>
      <w:lvlJc w:val="left"/>
      <w:pPr>
        <w:ind w:left="576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D862E53C">
      <w:start w:val="1"/>
      <w:numFmt w:val="lowerRoman"/>
      <w:lvlText w:val="%9"/>
      <w:lvlJc w:val="left"/>
      <w:pPr>
        <w:ind w:left="6480"/>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2A802CA"/>
    <w:multiLevelType w:val="hybridMultilevel"/>
    <w:tmpl w:val="59660694"/>
    <w:lvl w:ilvl="0" w:tplc="B642B95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8C3C6CA6">
      <w:start w:val="1"/>
      <w:numFmt w:val="bullet"/>
      <w:lvlText w:val="o"/>
      <w:lvlJc w:val="left"/>
      <w:pPr>
        <w:ind w:left="11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45CD7F6">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1F81094">
      <w:start w:val="1"/>
      <w:numFmt w:val="bullet"/>
      <w:lvlText w:val="•"/>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546AE8E0">
      <w:start w:val="1"/>
      <w:numFmt w:val="bullet"/>
      <w:lvlText w:val="o"/>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48443A8">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1BCA1E0">
      <w:start w:val="1"/>
      <w:numFmt w:val="bullet"/>
      <w:lvlText w:val="•"/>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3047114">
      <w:start w:val="1"/>
      <w:numFmt w:val="bullet"/>
      <w:lvlText w:val="o"/>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E34D834">
      <w:start w:val="1"/>
      <w:numFmt w:val="bullet"/>
      <w:lvlText w:val="▪"/>
      <w:lvlJc w:val="left"/>
      <w:pPr>
        <w:ind w:left="62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3015E11"/>
    <w:multiLevelType w:val="hybridMultilevel"/>
    <w:tmpl w:val="D55E1A14"/>
    <w:lvl w:ilvl="0" w:tplc="F89ACF06">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CDCB3D8">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50E351C">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62A9F0A">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E378FAFC">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8C2E29E">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0DA123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2CA191E">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139C9E8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38E0D1F"/>
    <w:multiLevelType w:val="hybridMultilevel"/>
    <w:tmpl w:val="4440D09E"/>
    <w:lvl w:ilvl="0" w:tplc="F09651C8">
      <w:start w:val="1"/>
      <w:numFmt w:val="bullet"/>
      <w:lvlText w:val="•"/>
      <w:lvlJc w:val="left"/>
      <w:pPr>
        <w:tabs>
          <w:tab w:val="num" w:pos="360"/>
        </w:tabs>
        <w:ind w:left="360" w:hanging="360"/>
      </w:pPr>
      <w:rPr>
        <w:rFonts w:ascii="Times New Roman" w:hAnsi="Times New Roman" w:hint="default"/>
      </w:rPr>
    </w:lvl>
    <w:lvl w:ilvl="1" w:tplc="E13A009C" w:tentative="1">
      <w:start w:val="1"/>
      <w:numFmt w:val="bullet"/>
      <w:lvlText w:val="•"/>
      <w:lvlJc w:val="left"/>
      <w:pPr>
        <w:tabs>
          <w:tab w:val="num" w:pos="1080"/>
        </w:tabs>
        <w:ind w:left="1080" w:hanging="360"/>
      </w:pPr>
      <w:rPr>
        <w:rFonts w:ascii="Times New Roman" w:hAnsi="Times New Roman" w:hint="default"/>
      </w:rPr>
    </w:lvl>
    <w:lvl w:ilvl="2" w:tplc="BBD43154" w:tentative="1">
      <w:start w:val="1"/>
      <w:numFmt w:val="bullet"/>
      <w:lvlText w:val="•"/>
      <w:lvlJc w:val="left"/>
      <w:pPr>
        <w:tabs>
          <w:tab w:val="num" w:pos="1800"/>
        </w:tabs>
        <w:ind w:left="1800" w:hanging="360"/>
      </w:pPr>
      <w:rPr>
        <w:rFonts w:ascii="Times New Roman" w:hAnsi="Times New Roman" w:hint="default"/>
      </w:rPr>
    </w:lvl>
    <w:lvl w:ilvl="3" w:tplc="C8CEF92C" w:tentative="1">
      <w:start w:val="1"/>
      <w:numFmt w:val="bullet"/>
      <w:lvlText w:val="•"/>
      <w:lvlJc w:val="left"/>
      <w:pPr>
        <w:tabs>
          <w:tab w:val="num" w:pos="2520"/>
        </w:tabs>
        <w:ind w:left="2520" w:hanging="360"/>
      </w:pPr>
      <w:rPr>
        <w:rFonts w:ascii="Times New Roman" w:hAnsi="Times New Roman" w:hint="default"/>
      </w:rPr>
    </w:lvl>
    <w:lvl w:ilvl="4" w:tplc="8F80986C" w:tentative="1">
      <w:start w:val="1"/>
      <w:numFmt w:val="bullet"/>
      <w:lvlText w:val="•"/>
      <w:lvlJc w:val="left"/>
      <w:pPr>
        <w:tabs>
          <w:tab w:val="num" w:pos="3240"/>
        </w:tabs>
        <w:ind w:left="3240" w:hanging="360"/>
      </w:pPr>
      <w:rPr>
        <w:rFonts w:ascii="Times New Roman" w:hAnsi="Times New Roman" w:hint="default"/>
      </w:rPr>
    </w:lvl>
    <w:lvl w:ilvl="5" w:tplc="D2A206B0" w:tentative="1">
      <w:start w:val="1"/>
      <w:numFmt w:val="bullet"/>
      <w:lvlText w:val="•"/>
      <w:lvlJc w:val="left"/>
      <w:pPr>
        <w:tabs>
          <w:tab w:val="num" w:pos="3960"/>
        </w:tabs>
        <w:ind w:left="3960" w:hanging="360"/>
      </w:pPr>
      <w:rPr>
        <w:rFonts w:ascii="Times New Roman" w:hAnsi="Times New Roman" w:hint="default"/>
      </w:rPr>
    </w:lvl>
    <w:lvl w:ilvl="6" w:tplc="C8F29B6C" w:tentative="1">
      <w:start w:val="1"/>
      <w:numFmt w:val="bullet"/>
      <w:lvlText w:val="•"/>
      <w:lvlJc w:val="left"/>
      <w:pPr>
        <w:tabs>
          <w:tab w:val="num" w:pos="4680"/>
        </w:tabs>
        <w:ind w:left="4680" w:hanging="360"/>
      </w:pPr>
      <w:rPr>
        <w:rFonts w:ascii="Times New Roman" w:hAnsi="Times New Roman" w:hint="default"/>
      </w:rPr>
    </w:lvl>
    <w:lvl w:ilvl="7" w:tplc="1A7ECAE4" w:tentative="1">
      <w:start w:val="1"/>
      <w:numFmt w:val="bullet"/>
      <w:lvlText w:val="•"/>
      <w:lvlJc w:val="left"/>
      <w:pPr>
        <w:tabs>
          <w:tab w:val="num" w:pos="5400"/>
        </w:tabs>
        <w:ind w:left="5400" w:hanging="360"/>
      </w:pPr>
      <w:rPr>
        <w:rFonts w:ascii="Times New Roman" w:hAnsi="Times New Roman" w:hint="default"/>
      </w:rPr>
    </w:lvl>
    <w:lvl w:ilvl="8" w:tplc="1BF6EC34" w:tentative="1">
      <w:start w:val="1"/>
      <w:numFmt w:val="bullet"/>
      <w:lvlText w:val="•"/>
      <w:lvlJc w:val="left"/>
      <w:pPr>
        <w:tabs>
          <w:tab w:val="num" w:pos="6120"/>
        </w:tabs>
        <w:ind w:left="6120" w:hanging="360"/>
      </w:pPr>
      <w:rPr>
        <w:rFonts w:ascii="Times New Roman" w:hAnsi="Times New Roman" w:hint="default"/>
      </w:rPr>
    </w:lvl>
  </w:abstractNum>
  <w:abstractNum w:abstractNumId="25" w15:restartNumberingAfterBreak="0">
    <w:nsid w:val="6C1362DB"/>
    <w:multiLevelType w:val="hybridMultilevel"/>
    <w:tmpl w:val="50484C78"/>
    <w:lvl w:ilvl="0" w:tplc="E5D24E90">
      <w:start w:val="1"/>
      <w:numFmt w:val="decimal"/>
      <w:lvlText w:val="%1."/>
      <w:lvlJc w:val="left"/>
      <w:pPr>
        <w:ind w:left="7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1" w:tplc="6C3CD8E8">
      <w:start w:val="1"/>
      <w:numFmt w:val="lowerLetter"/>
      <w:lvlText w:val="%2"/>
      <w:lvlJc w:val="left"/>
      <w:pPr>
        <w:ind w:left="14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2" w:tplc="BC7EAE1A">
      <w:start w:val="1"/>
      <w:numFmt w:val="lowerRoman"/>
      <w:lvlText w:val="%3"/>
      <w:lvlJc w:val="left"/>
      <w:pPr>
        <w:ind w:left="22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3" w:tplc="BD143F34">
      <w:start w:val="1"/>
      <w:numFmt w:val="decimal"/>
      <w:lvlText w:val="%4"/>
      <w:lvlJc w:val="left"/>
      <w:pPr>
        <w:ind w:left="29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4" w:tplc="40D0B9A8">
      <w:start w:val="1"/>
      <w:numFmt w:val="lowerLetter"/>
      <w:lvlText w:val="%5"/>
      <w:lvlJc w:val="left"/>
      <w:pPr>
        <w:ind w:left="364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5" w:tplc="168A07A6">
      <w:start w:val="1"/>
      <w:numFmt w:val="lowerRoman"/>
      <w:lvlText w:val="%6"/>
      <w:lvlJc w:val="left"/>
      <w:pPr>
        <w:ind w:left="436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6" w:tplc="A4A0FDAA">
      <w:start w:val="1"/>
      <w:numFmt w:val="decimal"/>
      <w:lvlText w:val="%7"/>
      <w:lvlJc w:val="left"/>
      <w:pPr>
        <w:ind w:left="508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7" w:tplc="25AEEE46">
      <w:start w:val="1"/>
      <w:numFmt w:val="lowerLetter"/>
      <w:lvlText w:val="%8"/>
      <w:lvlJc w:val="left"/>
      <w:pPr>
        <w:ind w:left="580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lvl w:ilvl="8" w:tplc="B008CB7C">
      <w:start w:val="1"/>
      <w:numFmt w:val="lowerRoman"/>
      <w:lvlText w:val="%9"/>
      <w:lvlJc w:val="left"/>
      <w:pPr>
        <w:ind w:left="6528"/>
      </w:pPr>
      <w:rPr>
        <w:rFonts w:ascii="Franklin Gothic" w:eastAsia="Franklin Gothic" w:hAnsi="Franklin Gothic" w:cs="Franklin Gothic"/>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1C9742E"/>
    <w:multiLevelType w:val="multilevel"/>
    <w:tmpl w:val="A9A0F42A"/>
    <w:lvl w:ilvl="0">
      <w:start w:val="1"/>
      <w:numFmt w:val="decimal"/>
      <w:pStyle w:val="Heading1"/>
      <w:lvlText w:val="%1."/>
      <w:lvlJc w:val="left"/>
      <w:pPr>
        <w:ind w:left="0"/>
      </w:pPr>
      <w:rPr>
        <w:rFonts w:ascii="Franklin Gothic" w:eastAsia="Franklin Gothic" w:hAnsi="Franklin Gothic" w:cs="Franklin Gothic"/>
        <w:b w:val="0"/>
        <w:i w:val="0"/>
        <w:strike w:val="0"/>
        <w:dstrike w:val="0"/>
        <w:color w:val="000000"/>
        <w:sz w:val="32"/>
        <w:szCs w:val="32"/>
        <w:u w:val="none" w:color="000000"/>
        <w:bdr w:val="none" w:sz="0" w:space="0" w:color="auto"/>
        <w:shd w:val="clear" w:color="auto" w:fill="auto"/>
        <w:vertAlign w:val="baseline"/>
      </w:rPr>
    </w:lvl>
    <w:lvl w:ilvl="1">
      <w:start w:val="1"/>
      <w:numFmt w:val="decimal"/>
      <w:pStyle w:val="Heading2"/>
      <w:lvlText w:val="%1.%2"/>
      <w:lvlJc w:val="left"/>
      <w:pPr>
        <w:ind w:left="0"/>
      </w:pPr>
      <w:rPr>
        <w:rFonts w:ascii="Franklin Gothic" w:eastAsia="Franklin Gothic" w:hAnsi="Franklin Gothic" w:cs="Franklin Gothic"/>
        <w:b w:val="0"/>
        <w:i w:val="0"/>
        <w:strike w:val="0"/>
        <w:dstrike w:val="0"/>
        <w:color w:val="000000"/>
        <w:sz w:val="28"/>
        <w:szCs w:val="28"/>
        <w:u w:val="none" w:color="000000"/>
        <w:bdr w:val="none" w:sz="0" w:space="0" w:color="auto"/>
        <w:shd w:val="clear" w:color="auto" w:fill="auto"/>
        <w:vertAlign w:val="baseline"/>
      </w:rPr>
    </w:lvl>
    <w:lvl w:ilvl="2">
      <w:start w:val="1"/>
      <w:numFmt w:val="decimal"/>
      <w:pStyle w:val="Heading3"/>
      <w:lvlText w:val="%1.%2.%3"/>
      <w:lvlJc w:val="left"/>
      <w:pPr>
        <w:ind w:left="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Franklin Gothic" w:eastAsia="Franklin Gothic" w:hAnsi="Franklin Gothic" w:cs="Franklin Gothic"/>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BD72DDD"/>
    <w:multiLevelType w:val="hybridMultilevel"/>
    <w:tmpl w:val="635AE682"/>
    <w:lvl w:ilvl="0" w:tplc="CC3831DE">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9F2EFF6">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F80106">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B75E1F56">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7869740">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ED102E98">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EC9A7EB2">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404CC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6AA110A">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25"/>
  </w:num>
  <w:num w:numId="2">
    <w:abstractNumId w:val="27"/>
  </w:num>
  <w:num w:numId="3">
    <w:abstractNumId w:val="0"/>
  </w:num>
  <w:num w:numId="4">
    <w:abstractNumId w:val="22"/>
  </w:num>
  <w:num w:numId="5">
    <w:abstractNumId w:val="21"/>
  </w:num>
  <w:num w:numId="6">
    <w:abstractNumId w:val="17"/>
  </w:num>
  <w:num w:numId="7">
    <w:abstractNumId w:val="7"/>
  </w:num>
  <w:num w:numId="8">
    <w:abstractNumId w:val="23"/>
  </w:num>
  <w:num w:numId="9">
    <w:abstractNumId w:val="12"/>
  </w:num>
  <w:num w:numId="10">
    <w:abstractNumId w:val="11"/>
  </w:num>
  <w:num w:numId="11">
    <w:abstractNumId w:val="8"/>
  </w:num>
  <w:num w:numId="12">
    <w:abstractNumId w:val="18"/>
  </w:num>
  <w:num w:numId="13">
    <w:abstractNumId w:val="1"/>
  </w:num>
  <w:num w:numId="14">
    <w:abstractNumId w:val="14"/>
  </w:num>
  <w:num w:numId="15">
    <w:abstractNumId w:val="20"/>
  </w:num>
  <w:num w:numId="16">
    <w:abstractNumId w:val="13"/>
  </w:num>
  <w:num w:numId="17">
    <w:abstractNumId w:val="26"/>
  </w:num>
  <w:num w:numId="18">
    <w:abstractNumId w:val="19"/>
  </w:num>
  <w:num w:numId="19">
    <w:abstractNumId w:val="24"/>
  </w:num>
  <w:num w:numId="20">
    <w:abstractNumId w:val="4"/>
  </w:num>
  <w:num w:numId="21">
    <w:abstractNumId w:val="9"/>
  </w:num>
  <w:num w:numId="22">
    <w:abstractNumId w:val="5"/>
  </w:num>
  <w:num w:numId="23">
    <w:abstractNumId w:val="15"/>
  </w:num>
  <w:num w:numId="24">
    <w:abstractNumId w:val="6"/>
  </w:num>
  <w:num w:numId="25">
    <w:abstractNumId w:val="10"/>
  </w:num>
  <w:num w:numId="26">
    <w:abstractNumId w:val="3"/>
  </w:num>
  <w:num w:numId="27">
    <w:abstractNumId w:val="16"/>
  </w:num>
  <w:num w:numId="28">
    <w:abstractNumId w:val="26"/>
    <w:lvlOverride w:ilvl="0">
      <w:startOverride w:val="1"/>
    </w:lvlOverride>
    <w:lvlOverride w:ilvl="1">
      <w:startOverride w:val="3"/>
    </w:lvlOverride>
  </w:num>
  <w:num w:numId="2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sa Skumatz">
    <w15:presenceInfo w15:providerId="AD" w15:userId="S::skumatz@serainc.com::9a722e98-3573-43b5-bf53-6acde64b7f1b"/>
  </w15:person>
  <w15:person w15:author="Dyke-Redmond, Tracy">
    <w15:presenceInfo w15:providerId="AD" w15:userId="S::tracy.dyke-redmond@eversource.com::45c8bae6-b7c9-467b-b7b4-0270218595fa"/>
  </w15:person>
  <w15:person w15:author="Ramdani, Ghani">
    <w15:presenceInfo w15:providerId="AD" w15:userId="S::abdelghani.ramdani@eversource.com::f98161cd-0090-4f95-921c-b7e690226825"/>
  </w15:person>
  <w15:person w15:author="WETHERN, MEGAN M">
    <w15:presenceInfo w15:providerId="AD" w15:userId="S::megan.wethern@eversource.com::f42b266e-d9d0-44eb-a67e-f501337fe9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trackRevisions/>
  <w:defaultTabStop w:val="720"/>
  <w:evenAndOddHeaders/>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29"/>
    <w:rsid w:val="0000487A"/>
    <w:rsid w:val="00012F34"/>
    <w:rsid w:val="00015C8A"/>
    <w:rsid w:val="000175B1"/>
    <w:rsid w:val="00024D4A"/>
    <w:rsid w:val="00025F19"/>
    <w:rsid w:val="00030045"/>
    <w:rsid w:val="000307C8"/>
    <w:rsid w:val="0004425E"/>
    <w:rsid w:val="000468BC"/>
    <w:rsid w:val="0004724D"/>
    <w:rsid w:val="00051F86"/>
    <w:rsid w:val="0005753C"/>
    <w:rsid w:val="000614BA"/>
    <w:rsid w:val="00064F5F"/>
    <w:rsid w:val="000814E6"/>
    <w:rsid w:val="000906BC"/>
    <w:rsid w:val="00091868"/>
    <w:rsid w:val="00097A14"/>
    <w:rsid w:val="000A577B"/>
    <w:rsid w:val="000A5D9B"/>
    <w:rsid w:val="000A6DCA"/>
    <w:rsid w:val="000B4336"/>
    <w:rsid w:val="000B512C"/>
    <w:rsid w:val="000B5912"/>
    <w:rsid w:val="000C0C4F"/>
    <w:rsid w:val="000C6118"/>
    <w:rsid w:val="000C76E7"/>
    <w:rsid w:val="000D43F4"/>
    <w:rsid w:val="000E5BB5"/>
    <w:rsid w:val="000E7F5E"/>
    <w:rsid w:val="000F39A7"/>
    <w:rsid w:val="000F39AC"/>
    <w:rsid w:val="000F64DF"/>
    <w:rsid w:val="0010395D"/>
    <w:rsid w:val="00103CF3"/>
    <w:rsid w:val="00103D63"/>
    <w:rsid w:val="00107596"/>
    <w:rsid w:val="001079BD"/>
    <w:rsid w:val="001234D3"/>
    <w:rsid w:val="0012492D"/>
    <w:rsid w:val="0013168D"/>
    <w:rsid w:val="001326D7"/>
    <w:rsid w:val="00133F28"/>
    <w:rsid w:val="001360FA"/>
    <w:rsid w:val="00143F12"/>
    <w:rsid w:val="00150B21"/>
    <w:rsid w:val="00152121"/>
    <w:rsid w:val="00152A43"/>
    <w:rsid w:val="001564F4"/>
    <w:rsid w:val="00157A67"/>
    <w:rsid w:val="00157FB3"/>
    <w:rsid w:val="00163F70"/>
    <w:rsid w:val="00172E6F"/>
    <w:rsid w:val="00173E82"/>
    <w:rsid w:val="001757E5"/>
    <w:rsid w:val="00177986"/>
    <w:rsid w:val="001831A7"/>
    <w:rsid w:val="001920F6"/>
    <w:rsid w:val="001946A2"/>
    <w:rsid w:val="0019605C"/>
    <w:rsid w:val="00196DC9"/>
    <w:rsid w:val="001976A2"/>
    <w:rsid w:val="001A651F"/>
    <w:rsid w:val="001B2CDC"/>
    <w:rsid w:val="001B48F5"/>
    <w:rsid w:val="001C0DA1"/>
    <w:rsid w:val="001C30F5"/>
    <w:rsid w:val="001C3566"/>
    <w:rsid w:val="001C48C1"/>
    <w:rsid w:val="001C706B"/>
    <w:rsid w:val="001D16ED"/>
    <w:rsid w:val="001D1B93"/>
    <w:rsid w:val="001D204E"/>
    <w:rsid w:val="001D4F43"/>
    <w:rsid w:val="001D7C30"/>
    <w:rsid w:val="001E1A6E"/>
    <w:rsid w:val="001F21C1"/>
    <w:rsid w:val="001F26D9"/>
    <w:rsid w:val="001F3E29"/>
    <w:rsid w:val="001F4AAF"/>
    <w:rsid w:val="002037ED"/>
    <w:rsid w:val="002105B2"/>
    <w:rsid w:val="00210F29"/>
    <w:rsid w:val="0021152E"/>
    <w:rsid w:val="0021262B"/>
    <w:rsid w:val="00212FA5"/>
    <w:rsid w:val="00216CA8"/>
    <w:rsid w:val="00217D86"/>
    <w:rsid w:val="00221133"/>
    <w:rsid w:val="002220DB"/>
    <w:rsid w:val="00231889"/>
    <w:rsid w:val="0024272E"/>
    <w:rsid w:val="00243DD2"/>
    <w:rsid w:val="00245C44"/>
    <w:rsid w:val="00247012"/>
    <w:rsid w:val="00250929"/>
    <w:rsid w:val="00251E1C"/>
    <w:rsid w:val="0025231D"/>
    <w:rsid w:val="00255F29"/>
    <w:rsid w:val="002566CD"/>
    <w:rsid w:val="00260C21"/>
    <w:rsid w:val="00263603"/>
    <w:rsid w:val="00265656"/>
    <w:rsid w:val="00265EC0"/>
    <w:rsid w:val="002679E7"/>
    <w:rsid w:val="00270D7E"/>
    <w:rsid w:val="00272119"/>
    <w:rsid w:val="002733F4"/>
    <w:rsid w:val="00274642"/>
    <w:rsid w:val="00275FD8"/>
    <w:rsid w:val="002838BB"/>
    <w:rsid w:val="0028724A"/>
    <w:rsid w:val="0029133C"/>
    <w:rsid w:val="002947B0"/>
    <w:rsid w:val="002A19F3"/>
    <w:rsid w:val="002A60A2"/>
    <w:rsid w:val="002B1CB3"/>
    <w:rsid w:val="002B3C1F"/>
    <w:rsid w:val="002B42CB"/>
    <w:rsid w:val="002B6957"/>
    <w:rsid w:val="002B69DD"/>
    <w:rsid w:val="002B7872"/>
    <w:rsid w:val="002D3572"/>
    <w:rsid w:val="002E0660"/>
    <w:rsid w:val="002E138B"/>
    <w:rsid w:val="0030569B"/>
    <w:rsid w:val="00313988"/>
    <w:rsid w:val="0031478A"/>
    <w:rsid w:val="00314CD3"/>
    <w:rsid w:val="00317442"/>
    <w:rsid w:val="00322B73"/>
    <w:rsid w:val="003306A4"/>
    <w:rsid w:val="00331A8E"/>
    <w:rsid w:val="003357DF"/>
    <w:rsid w:val="00336BDF"/>
    <w:rsid w:val="00346D8E"/>
    <w:rsid w:val="00354F94"/>
    <w:rsid w:val="00361B63"/>
    <w:rsid w:val="00374D89"/>
    <w:rsid w:val="0038013A"/>
    <w:rsid w:val="00380A26"/>
    <w:rsid w:val="00386713"/>
    <w:rsid w:val="0038687C"/>
    <w:rsid w:val="00396DC3"/>
    <w:rsid w:val="003972D4"/>
    <w:rsid w:val="003A0628"/>
    <w:rsid w:val="003A271A"/>
    <w:rsid w:val="003A437B"/>
    <w:rsid w:val="003A48FE"/>
    <w:rsid w:val="003A6228"/>
    <w:rsid w:val="003B3795"/>
    <w:rsid w:val="003B5180"/>
    <w:rsid w:val="003B6EC3"/>
    <w:rsid w:val="003C3823"/>
    <w:rsid w:val="003D69E0"/>
    <w:rsid w:val="003D6DCC"/>
    <w:rsid w:val="003D76AA"/>
    <w:rsid w:val="003D7F41"/>
    <w:rsid w:val="003E2FEE"/>
    <w:rsid w:val="003E5632"/>
    <w:rsid w:val="003E5FD2"/>
    <w:rsid w:val="003F5E32"/>
    <w:rsid w:val="003F68B3"/>
    <w:rsid w:val="003F739C"/>
    <w:rsid w:val="00410B5D"/>
    <w:rsid w:val="00416D58"/>
    <w:rsid w:val="00417C41"/>
    <w:rsid w:val="004257AB"/>
    <w:rsid w:val="00427130"/>
    <w:rsid w:val="00427994"/>
    <w:rsid w:val="0043183F"/>
    <w:rsid w:val="004341AC"/>
    <w:rsid w:val="00435E9D"/>
    <w:rsid w:val="0043658D"/>
    <w:rsid w:val="00445D80"/>
    <w:rsid w:val="00445E5F"/>
    <w:rsid w:val="00446B12"/>
    <w:rsid w:val="0045006F"/>
    <w:rsid w:val="004500BB"/>
    <w:rsid w:val="004556A7"/>
    <w:rsid w:val="0046368D"/>
    <w:rsid w:val="00463972"/>
    <w:rsid w:val="00466880"/>
    <w:rsid w:val="00471E76"/>
    <w:rsid w:val="0047724D"/>
    <w:rsid w:val="00477859"/>
    <w:rsid w:val="00477E08"/>
    <w:rsid w:val="00480E2E"/>
    <w:rsid w:val="004905EF"/>
    <w:rsid w:val="00491463"/>
    <w:rsid w:val="0049245B"/>
    <w:rsid w:val="004A0E9D"/>
    <w:rsid w:val="004B6D53"/>
    <w:rsid w:val="004C03CD"/>
    <w:rsid w:val="004C098E"/>
    <w:rsid w:val="004C4A95"/>
    <w:rsid w:val="004C5221"/>
    <w:rsid w:val="004D19A3"/>
    <w:rsid w:val="004D218D"/>
    <w:rsid w:val="004D47EA"/>
    <w:rsid w:val="004E13AA"/>
    <w:rsid w:val="004E3CD3"/>
    <w:rsid w:val="004F05DC"/>
    <w:rsid w:val="00505B51"/>
    <w:rsid w:val="00505BBE"/>
    <w:rsid w:val="0050720B"/>
    <w:rsid w:val="00507E2F"/>
    <w:rsid w:val="005100A9"/>
    <w:rsid w:val="00510DF9"/>
    <w:rsid w:val="005116F0"/>
    <w:rsid w:val="00522100"/>
    <w:rsid w:val="00525D2D"/>
    <w:rsid w:val="00527700"/>
    <w:rsid w:val="005350B3"/>
    <w:rsid w:val="00537A4F"/>
    <w:rsid w:val="00541D01"/>
    <w:rsid w:val="005423B4"/>
    <w:rsid w:val="005552BA"/>
    <w:rsid w:val="00567DDC"/>
    <w:rsid w:val="005721A0"/>
    <w:rsid w:val="00586401"/>
    <w:rsid w:val="0058764D"/>
    <w:rsid w:val="0059461E"/>
    <w:rsid w:val="00595706"/>
    <w:rsid w:val="005968B4"/>
    <w:rsid w:val="005A2641"/>
    <w:rsid w:val="005C38B7"/>
    <w:rsid w:val="005C4C35"/>
    <w:rsid w:val="005C6687"/>
    <w:rsid w:val="005D2D8A"/>
    <w:rsid w:val="005D60DE"/>
    <w:rsid w:val="005D7111"/>
    <w:rsid w:val="005D7741"/>
    <w:rsid w:val="005E0037"/>
    <w:rsid w:val="005E5607"/>
    <w:rsid w:val="005E74F5"/>
    <w:rsid w:val="00600A40"/>
    <w:rsid w:val="00612086"/>
    <w:rsid w:val="00612E07"/>
    <w:rsid w:val="00614451"/>
    <w:rsid w:val="00617328"/>
    <w:rsid w:val="00633A43"/>
    <w:rsid w:val="00636CBE"/>
    <w:rsid w:val="00644225"/>
    <w:rsid w:val="00644251"/>
    <w:rsid w:val="00650072"/>
    <w:rsid w:val="0065388B"/>
    <w:rsid w:val="00655501"/>
    <w:rsid w:val="00660313"/>
    <w:rsid w:val="00660362"/>
    <w:rsid w:val="0066176F"/>
    <w:rsid w:val="0066368A"/>
    <w:rsid w:val="006655B7"/>
    <w:rsid w:val="006656B7"/>
    <w:rsid w:val="00670A90"/>
    <w:rsid w:val="006726C0"/>
    <w:rsid w:val="006768D8"/>
    <w:rsid w:val="0068113E"/>
    <w:rsid w:val="006863F5"/>
    <w:rsid w:val="00686959"/>
    <w:rsid w:val="006A265D"/>
    <w:rsid w:val="006A5BC8"/>
    <w:rsid w:val="006A5BEE"/>
    <w:rsid w:val="006A6364"/>
    <w:rsid w:val="006B6C90"/>
    <w:rsid w:val="006C5EEE"/>
    <w:rsid w:val="006D0C0E"/>
    <w:rsid w:val="006E083F"/>
    <w:rsid w:val="006F15D6"/>
    <w:rsid w:val="006F2CFB"/>
    <w:rsid w:val="006F3858"/>
    <w:rsid w:val="006F49B5"/>
    <w:rsid w:val="006F553C"/>
    <w:rsid w:val="00702ED8"/>
    <w:rsid w:val="00705920"/>
    <w:rsid w:val="00707372"/>
    <w:rsid w:val="007214B8"/>
    <w:rsid w:val="00721AF1"/>
    <w:rsid w:val="007242C8"/>
    <w:rsid w:val="007319BC"/>
    <w:rsid w:val="00731CE5"/>
    <w:rsid w:val="00734B63"/>
    <w:rsid w:val="007355F5"/>
    <w:rsid w:val="007423DB"/>
    <w:rsid w:val="007477DE"/>
    <w:rsid w:val="00747CFE"/>
    <w:rsid w:val="00750692"/>
    <w:rsid w:val="007515B4"/>
    <w:rsid w:val="0075385C"/>
    <w:rsid w:val="0076276E"/>
    <w:rsid w:val="00764554"/>
    <w:rsid w:val="007656A2"/>
    <w:rsid w:val="00765B09"/>
    <w:rsid w:val="0077134D"/>
    <w:rsid w:val="00773181"/>
    <w:rsid w:val="0078535A"/>
    <w:rsid w:val="00796C59"/>
    <w:rsid w:val="007A30DE"/>
    <w:rsid w:val="007A3202"/>
    <w:rsid w:val="007A37F2"/>
    <w:rsid w:val="007A56CD"/>
    <w:rsid w:val="007A6771"/>
    <w:rsid w:val="007A78C6"/>
    <w:rsid w:val="007A79D1"/>
    <w:rsid w:val="007B1D80"/>
    <w:rsid w:val="007B7C64"/>
    <w:rsid w:val="007C2AF1"/>
    <w:rsid w:val="007C37BB"/>
    <w:rsid w:val="007C3EDA"/>
    <w:rsid w:val="007C674D"/>
    <w:rsid w:val="007D5B5B"/>
    <w:rsid w:val="007E735D"/>
    <w:rsid w:val="00806CD3"/>
    <w:rsid w:val="00830C7D"/>
    <w:rsid w:val="0083351F"/>
    <w:rsid w:val="00841AB8"/>
    <w:rsid w:val="0084755B"/>
    <w:rsid w:val="0086219F"/>
    <w:rsid w:val="008663AD"/>
    <w:rsid w:val="00870169"/>
    <w:rsid w:val="00870AE1"/>
    <w:rsid w:val="008764CF"/>
    <w:rsid w:val="0088510B"/>
    <w:rsid w:val="00887596"/>
    <w:rsid w:val="00891687"/>
    <w:rsid w:val="00891B9A"/>
    <w:rsid w:val="0089528D"/>
    <w:rsid w:val="00897CD7"/>
    <w:rsid w:val="008A04C0"/>
    <w:rsid w:val="008A3D54"/>
    <w:rsid w:val="008B2496"/>
    <w:rsid w:val="008C1905"/>
    <w:rsid w:val="008C24C5"/>
    <w:rsid w:val="008C3903"/>
    <w:rsid w:val="008C4A81"/>
    <w:rsid w:val="008D1903"/>
    <w:rsid w:val="008D21E4"/>
    <w:rsid w:val="008D7C5F"/>
    <w:rsid w:val="008E233C"/>
    <w:rsid w:val="008E6E8B"/>
    <w:rsid w:val="008F7F6F"/>
    <w:rsid w:val="009018EE"/>
    <w:rsid w:val="00911CB5"/>
    <w:rsid w:val="0092225C"/>
    <w:rsid w:val="0092548D"/>
    <w:rsid w:val="009308AD"/>
    <w:rsid w:val="00933FF3"/>
    <w:rsid w:val="0093645B"/>
    <w:rsid w:val="009378F7"/>
    <w:rsid w:val="00944A89"/>
    <w:rsid w:val="009550EB"/>
    <w:rsid w:val="0095672F"/>
    <w:rsid w:val="009570D5"/>
    <w:rsid w:val="00957144"/>
    <w:rsid w:val="00960BB1"/>
    <w:rsid w:val="00963BC2"/>
    <w:rsid w:val="00970E89"/>
    <w:rsid w:val="00974456"/>
    <w:rsid w:val="00977F0B"/>
    <w:rsid w:val="0099031B"/>
    <w:rsid w:val="009972FD"/>
    <w:rsid w:val="009A20E0"/>
    <w:rsid w:val="009A6571"/>
    <w:rsid w:val="009B3994"/>
    <w:rsid w:val="009B3A96"/>
    <w:rsid w:val="009B4937"/>
    <w:rsid w:val="009C4557"/>
    <w:rsid w:val="009C62F1"/>
    <w:rsid w:val="009D3858"/>
    <w:rsid w:val="009D5E7C"/>
    <w:rsid w:val="009E309E"/>
    <w:rsid w:val="009E417B"/>
    <w:rsid w:val="009E66A4"/>
    <w:rsid w:val="00A018E9"/>
    <w:rsid w:val="00A033AC"/>
    <w:rsid w:val="00A04752"/>
    <w:rsid w:val="00A056DD"/>
    <w:rsid w:val="00A075C5"/>
    <w:rsid w:val="00A11633"/>
    <w:rsid w:val="00A2531F"/>
    <w:rsid w:val="00A266D3"/>
    <w:rsid w:val="00A276BE"/>
    <w:rsid w:val="00A320D5"/>
    <w:rsid w:val="00A3236D"/>
    <w:rsid w:val="00A41C66"/>
    <w:rsid w:val="00A42303"/>
    <w:rsid w:val="00A610C0"/>
    <w:rsid w:val="00A616D7"/>
    <w:rsid w:val="00A65094"/>
    <w:rsid w:val="00A67B25"/>
    <w:rsid w:val="00A72463"/>
    <w:rsid w:val="00A85C6F"/>
    <w:rsid w:val="00A937F3"/>
    <w:rsid w:val="00AC4079"/>
    <w:rsid w:val="00AC6238"/>
    <w:rsid w:val="00AC722B"/>
    <w:rsid w:val="00AC73C5"/>
    <w:rsid w:val="00AC7EB8"/>
    <w:rsid w:val="00AC7F32"/>
    <w:rsid w:val="00AE7F0B"/>
    <w:rsid w:val="00AF31C8"/>
    <w:rsid w:val="00AF758E"/>
    <w:rsid w:val="00B03A58"/>
    <w:rsid w:val="00B06EC8"/>
    <w:rsid w:val="00B11949"/>
    <w:rsid w:val="00B11EE7"/>
    <w:rsid w:val="00B35A60"/>
    <w:rsid w:val="00B42705"/>
    <w:rsid w:val="00B43B13"/>
    <w:rsid w:val="00B53715"/>
    <w:rsid w:val="00B55DD4"/>
    <w:rsid w:val="00B708B2"/>
    <w:rsid w:val="00B768E7"/>
    <w:rsid w:val="00B80C17"/>
    <w:rsid w:val="00B82995"/>
    <w:rsid w:val="00B835CF"/>
    <w:rsid w:val="00B90750"/>
    <w:rsid w:val="00B93602"/>
    <w:rsid w:val="00B93B3E"/>
    <w:rsid w:val="00B97311"/>
    <w:rsid w:val="00BA3E42"/>
    <w:rsid w:val="00BA44BA"/>
    <w:rsid w:val="00BB11B6"/>
    <w:rsid w:val="00BC15B2"/>
    <w:rsid w:val="00BC2E34"/>
    <w:rsid w:val="00BC3A0C"/>
    <w:rsid w:val="00BC3F3F"/>
    <w:rsid w:val="00BC597D"/>
    <w:rsid w:val="00BC69C8"/>
    <w:rsid w:val="00BD5496"/>
    <w:rsid w:val="00BD75FB"/>
    <w:rsid w:val="00BD7DFB"/>
    <w:rsid w:val="00BE3485"/>
    <w:rsid w:val="00BE4ED9"/>
    <w:rsid w:val="00BF0F99"/>
    <w:rsid w:val="00BF5272"/>
    <w:rsid w:val="00C00100"/>
    <w:rsid w:val="00C07594"/>
    <w:rsid w:val="00C10FD5"/>
    <w:rsid w:val="00C13714"/>
    <w:rsid w:val="00C15C96"/>
    <w:rsid w:val="00C16B98"/>
    <w:rsid w:val="00C2090A"/>
    <w:rsid w:val="00C22790"/>
    <w:rsid w:val="00C239B9"/>
    <w:rsid w:val="00C26A53"/>
    <w:rsid w:val="00C307B6"/>
    <w:rsid w:val="00C31709"/>
    <w:rsid w:val="00C3420D"/>
    <w:rsid w:val="00C40B73"/>
    <w:rsid w:val="00C40CCB"/>
    <w:rsid w:val="00C41833"/>
    <w:rsid w:val="00C52736"/>
    <w:rsid w:val="00C53429"/>
    <w:rsid w:val="00C57099"/>
    <w:rsid w:val="00C61010"/>
    <w:rsid w:val="00C6175C"/>
    <w:rsid w:val="00C74A21"/>
    <w:rsid w:val="00C75D71"/>
    <w:rsid w:val="00C83927"/>
    <w:rsid w:val="00C85962"/>
    <w:rsid w:val="00C90121"/>
    <w:rsid w:val="00C9114D"/>
    <w:rsid w:val="00C91F3B"/>
    <w:rsid w:val="00C95BB2"/>
    <w:rsid w:val="00CA4FDF"/>
    <w:rsid w:val="00CB039E"/>
    <w:rsid w:val="00CC0659"/>
    <w:rsid w:val="00CC4652"/>
    <w:rsid w:val="00CD3ABE"/>
    <w:rsid w:val="00CD3B67"/>
    <w:rsid w:val="00CD3D48"/>
    <w:rsid w:val="00CD58AF"/>
    <w:rsid w:val="00CE63EA"/>
    <w:rsid w:val="00CE7C02"/>
    <w:rsid w:val="00CF14B4"/>
    <w:rsid w:val="00CF2B21"/>
    <w:rsid w:val="00CF7F8F"/>
    <w:rsid w:val="00D0134B"/>
    <w:rsid w:val="00D030A8"/>
    <w:rsid w:val="00D04EF0"/>
    <w:rsid w:val="00D158EE"/>
    <w:rsid w:val="00D15E9F"/>
    <w:rsid w:val="00D16A44"/>
    <w:rsid w:val="00D17908"/>
    <w:rsid w:val="00D311D5"/>
    <w:rsid w:val="00D31AD6"/>
    <w:rsid w:val="00D34810"/>
    <w:rsid w:val="00D37F21"/>
    <w:rsid w:val="00D41A8D"/>
    <w:rsid w:val="00D41D32"/>
    <w:rsid w:val="00D4238F"/>
    <w:rsid w:val="00D50663"/>
    <w:rsid w:val="00D506EA"/>
    <w:rsid w:val="00D50A27"/>
    <w:rsid w:val="00D55A82"/>
    <w:rsid w:val="00D56A39"/>
    <w:rsid w:val="00D66302"/>
    <w:rsid w:val="00D66FBF"/>
    <w:rsid w:val="00D73DA8"/>
    <w:rsid w:val="00D75387"/>
    <w:rsid w:val="00D81165"/>
    <w:rsid w:val="00D82480"/>
    <w:rsid w:val="00D84426"/>
    <w:rsid w:val="00D86BED"/>
    <w:rsid w:val="00D92536"/>
    <w:rsid w:val="00D95116"/>
    <w:rsid w:val="00DA05E3"/>
    <w:rsid w:val="00DA330B"/>
    <w:rsid w:val="00DA3B4F"/>
    <w:rsid w:val="00DB0D28"/>
    <w:rsid w:val="00DB58CD"/>
    <w:rsid w:val="00DC12D7"/>
    <w:rsid w:val="00DC7213"/>
    <w:rsid w:val="00DC7F84"/>
    <w:rsid w:val="00DD1E65"/>
    <w:rsid w:val="00DD46F4"/>
    <w:rsid w:val="00DD4953"/>
    <w:rsid w:val="00DD4F11"/>
    <w:rsid w:val="00DE2CE7"/>
    <w:rsid w:val="00DF1B31"/>
    <w:rsid w:val="00DF2EB5"/>
    <w:rsid w:val="00DF38C4"/>
    <w:rsid w:val="00DF679D"/>
    <w:rsid w:val="00E01499"/>
    <w:rsid w:val="00E01EA9"/>
    <w:rsid w:val="00E02DCA"/>
    <w:rsid w:val="00E03230"/>
    <w:rsid w:val="00E05452"/>
    <w:rsid w:val="00E061C9"/>
    <w:rsid w:val="00E1009D"/>
    <w:rsid w:val="00E212B4"/>
    <w:rsid w:val="00E24C98"/>
    <w:rsid w:val="00E277FD"/>
    <w:rsid w:val="00E3110B"/>
    <w:rsid w:val="00E32B84"/>
    <w:rsid w:val="00E36CF5"/>
    <w:rsid w:val="00E46798"/>
    <w:rsid w:val="00E46928"/>
    <w:rsid w:val="00E4720B"/>
    <w:rsid w:val="00E47A0F"/>
    <w:rsid w:val="00E51F64"/>
    <w:rsid w:val="00E5494A"/>
    <w:rsid w:val="00E75A72"/>
    <w:rsid w:val="00E84489"/>
    <w:rsid w:val="00E85124"/>
    <w:rsid w:val="00E853AC"/>
    <w:rsid w:val="00E94E77"/>
    <w:rsid w:val="00EA069A"/>
    <w:rsid w:val="00EA36AC"/>
    <w:rsid w:val="00EA7538"/>
    <w:rsid w:val="00EC1562"/>
    <w:rsid w:val="00EC5203"/>
    <w:rsid w:val="00EC6E68"/>
    <w:rsid w:val="00ED7162"/>
    <w:rsid w:val="00EE1079"/>
    <w:rsid w:val="00EF45BF"/>
    <w:rsid w:val="00EF53EA"/>
    <w:rsid w:val="00F00549"/>
    <w:rsid w:val="00F048A5"/>
    <w:rsid w:val="00F050D2"/>
    <w:rsid w:val="00F27DED"/>
    <w:rsid w:val="00F36D58"/>
    <w:rsid w:val="00F4718A"/>
    <w:rsid w:val="00F51374"/>
    <w:rsid w:val="00F53012"/>
    <w:rsid w:val="00F532A3"/>
    <w:rsid w:val="00F5385E"/>
    <w:rsid w:val="00F538A1"/>
    <w:rsid w:val="00F56580"/>
    <w:rsid w:val="00F565FA"/>
    <w:rsid w:val="00F61079"/>
    <w:rsid w:val="00F637F0"/>
    <w:rsid w:val="00F6407B"/>
    <w:rsid w:val="00F67E89"/>
    <w:rsid w:val="00F72271"/>
    <w:rsid w:val="00F74147"/>
    <w:rsid w:val="00F74553"/>
    <w:rsid w:val="00F80E79"/>
    <w:rsid w:val="00F82DBE"/>
    <w:rsid w:val="00F851C2"/>
    <w:rsid w:val="00F85C6B"/>
    <w:rsid w:val="00F90D7C"/>
    <w:rsid w:val="00F91095"/>
    <w:rsid w:val="00F9247D"/>
    <w:rsid w:val="00F92C78"/>
    <w:rsid w:val="00F97146"/>
    <w:rsid w:val="00FA1AC3"/>
    <w:rsid w:val="00FA4BAA"/>
    <w:rsid w:val="00FA5330"/>
    <w:rsid w:val="00FB595C"/>
    <w:rsid w:val="00FB6584"/>
    <w:rsid w:val="00FC00BE"/>
    <w:rsid w:val="00FC0B5B"/>
    <w:rsid w:val="00FC6004"/>
    <w:rsid w:val="00FD140A"/>
    <w:rsid w:val="00FD26A5"/>
    <w:rsid w:val="00FD4B95"/>
    <w:rsid w:val="00FE6247"/>
    <w:rsid w:val="00FF0B8D"/>
    <w:rsid w:val="00FF5C21"/>
    <w:rsid w:val="00FF700A"/>
    <w:rsid w:val="00FF7BAD"/>
    <w:rsid w:val="0CE70290"/>
    <w:rsid w:val="0EF3001F"/>
    <w:rsid w:val="442C7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2A361"/>
  <w15:docId w15:val="{F32B2EE4-E271-4E5B-B4DF-0CFFD6EA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5" w:line="271" w:lineRule="auto"/>
      <w:ind w:left="10" w:hanging="10"/>
    </w:pPr>
    <w:rPr>
      <w:rFonts w:ascii="Franklin Gothic" w:eastAsia="Franklin Gothic" w:hAnsi="Franklin Gothic" w:cs="Franklin Gothic"/>
      <w:color w:val="000000"/>
      <w:sz w:val="20"/>
    </w:rPr>
  </w:style>
  <w:style w:type="paragraph" w:styleId="Heading1">
    <w:name w:val="heading 1"/>
    <w:next w:val="Normal"/>
    <w:link w:val="Heading1Char"/>
    <w:uiPriority w:val="9"/>
    <w:qFormat/>
    <w:pPr>
      <w:keepNext/>
      <w:keepLines/>
      <w:numPr>
        <w:numId w:val="17"/>
      </w:numPr>
      <w:spacing w:after="0"/>
      <w:ind w:left="10" w:hanging="10"/>
      <w:outlineLvl w:val="0"/>
    </w:pPr>
    <w:rPr>
      <w:rFonts w:ascii="Franklin Gothic" w:eastAsia="Franklin Gothic" w:hAnsi="Franklin Gothic" w:cs="Franklin Gothic"/>
      <w:color w:val="000000"/>
      <w:sz w:val="26"/>
    </w:rPr>
  </w:style>
  <w:style w:type="paragraph" w:styleId="Heading2">
    <w:name w:val="heading 2"/>
    <w:next w:val="Normal"/>
    <w:link w:val="Heading2Char"/>
    <w:uiPriority w:val="9"/>
    <w:unhideWhenUsed/>
    <w:qFormat/>
    <w:pPr>
      <w:keepNext/>
      <w:keepLines/>
      <w:numPr>
        <w:ilvl w:val="1"/>
        <w:numId w:val="17"/>
      </w:numPr>
      <w:spacing w:after="46"/>
      <w:ind w:left="10" w:hanging="10"/>
      <w:outlineLvl w:val="1"/>
    </w:pPr>
    <w:rPr>
      <w:rFonts w:ascii="Franklin Gothic" w:eastAsia="Franklin Gothic" w:hAnsi="Franklin Gothic" w:cs="Franklin Gothic"/>
      <w:color w:val="000000"/>
    </w:rPr>
  </w:style>
  <w:style w:type="paragraph" w:styleId="Heading3">
    <w:name w:val="heading 3"/>
    <w:next w:val="Normal"/>
    <w:link w:val="Heading3Char"/>
    <w:uiPriority w:val="9"/>
    <w:unhideWhenUsed/>
    <w:qFormat/>
    <w:pPr>
      <w:keepNext/>
      <w:keepLines/>
      <w:numPr>
        <w:ilvl w:val="2"/>
        <w:numId w:val="17"/>
      </w:numPr>
      <w:spacing w:after="116"/>
      <w:ind w:left="10" w:hanging="10"/>
      <w:outlineLvl w:val="2"/>
    </w:pPr>
    <w:rPr>
      <w:rFonts w:ascii="Franklin Gothic" w:eastAsia="Franklin Gothic" w:hAnsi="Franklin Gothic" w:cs="Franklin Gothic"/>
      <w:color w:val="00000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Franklin Gothic" w:eastAsia="Franklin Gothic" w:hAnsi="Franklin Gothic" w:cs="Franklin Gothic"/>
      <w:color w:val="000000"/>
      <w:sz w:val="19"/>
    </w:rPr>
  </w:style>
  <w:style w:type="character" w:customStyle="1" w:styleId="Heading1Char">
    <w:name w:val="Heading 1 Char"/>
    <w:link w:val="Heading1"/>
    <w:rPr>
      <w:rFonts w:ascii="Franklin Gothic" w:eastAsia="Franklin Gothic" w:hAnsi="Franklin Gothic" w:cs="Franklin Gothic"/>
      <w:color w:val="000000"/>
      <w:sz w:val="26"/>
    </w:rPr>
  </w:style>
  <w:style w:type="character" w:customStyle="1" w:styleId="Heading2Char">
    <w:name w:val="Heading 2 Char"/>
    <w:link w:val="Heading2"/>
    <w:rPr>
      <w:rFonts w:ascii="Franklin Gothic" w:eastAsia="Franklin Gothic" w:hAnsi="Franklin Gothic" w:cs="Franklin Gothic"/>
      <w:color w:val="000000"/>
      <w:sz w:val="22"/>
    </w:rPr>
  </w:style>
  <w:style w:type="paragraph" w:styleId="TOC1">
    <w:name w:val="toc 1"/>
    <w:hidden/>
    <w:uiPriority w:val="39"/>
    <w:pPr>
      <w:spacing w:after="52" w:line="321" w:lineRule="auto"/>
      <w:ind w:left="25" w:right="24" w:hanging="10"/>
    </w:pPr>
    <w:rPr>
      <w:rFonts w:ascii="Franklin Gothic" w:eastAsia="Franklin Gothic" w:hAnsi="Franklin Gothic" w:cs="Franklin Gothic"/>
      <w:color w:val="000000"/>
      <w:sz w:val="20"/>
    </w:rPr>
  </w:style>
  <w:style w:type="paragraph" w:styleId="TOC2">
    <w:name w:val="toc 2"/>
    <w:hidden/>
    <w:uiPriority w:val="39"/>
    <w:pPr>
      <w:spacing w:after="105" w:line="271" w:lineRule="auto"/>
      <w:ind w:left="25" w:right="24" w:hanging="10"/>
    </w:pPr>
    <w:rPr>
      <w:rFonts w:ascii="Franklin Gothic" w:eastAsia="Franklin Gothic" w:hAnsi="Franklin Gothic" w:cs="Franklin Gothic"/>
      <w:color w:val="000000"/>
      <w:sz w:val="20"/>
    </w:rPr>
  </w:style>
  <w:style w:type="paragraph" w:styleId="BalloonText">
    <w:name w:val="Balloon Text"/>
    <w:basedOn w:val="Normal"/>
    <w:link w:val="BalloonTextChar"/>
    <w:uiPriority w:val="99"/>
    <w:semiHidden/>
    <w:unhideWhenUsed/>
    <w:rsid w:val="006F15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5D6"/>
    <w:rPr>
      <w:rFonts w:ascii="Segoe UI" w:eastAsia="Franklin Gothic" w:hAnsi="Segoe UI" w:cs="Segoe UI"/>
      <w:color w:val="000000"/>
      <w:sz w:val="18"/>
      <w:szCs w:val="18"/>
    </w:rPr>
  </w:style>
  <w:style w:type="character" w:styleId="CommentReference">
    <w:name w:val="annotation reference"/>
    <w:basedOn w:val="DefaultParagraphFont"/>
    <w:uiPriority w:val="99"/>
    <w:semiHidden/>
    <w:unhideWhenUsed/>
    <w:rsid w:val="006F15D6"/>
    <w:rPr>
      <w:sz w:val="16"/>
      <w:szCs w:val="16"/>
    </w:rPr>
  </w:style>
  <w:style w:type="paragraph" w:styleId="CommentText">
    <w:name w:val="annotation text"/>
    <w:basedOn w:val="Normal"/>
    <w:link w:val="CommentTextChar"/>
    <w:uiPriority w:val="99"/>
    <w:unhideWhenUsed/>
    <w:rsid w:val="006F15D6"/>
    <w:pPr>
      <w:spacing w:line="240" w:lineRule="auto"/>
    </w:pPr>
    <w:rPr>
      <w:szCs w:val="20"/>
    </w:rPr>
  </w:style>
  <w:style w:type="character" w:customStyle="1" w:styleId="CommentTextChar">
    <w:name w:val="Comment Text Char"/>
    <w:basedOn w:val="DefaultParagraphFont"/>
    <w:link w:val="CommentText"/>
    <w:uiPriority w:val="99"/>
    <w:rsid w:val="006F15D6"/>
    <w:rPr>
      <w:rFonts w:ascii="Franklin Gothic" w:eastAsia="Franklin Gothic" w:hAnsi="Franklin Gothic" w:cs="Franklin Gothic"/>
      <w:color w:val="000000"/>
      <w:sz w:val="20"/>
      <w:szCs w:val="20"/>
    </w:rPr>
  </w:style>
  <w:style w:type="paragraph" w:styleId="CommentSubject">
    <w:name w:val="annotation subject"/>
    <w:basedOn w:val="CommentText"/>
    <w:next w:val="CommentText"/>
    <w:link w:val="CommentSubjectChar"/>
    <w:uiPriority w:val="99"/>
    <w:semiHidden/>
    <w:unhideWhenUsed/>
    <w:rsid w:val="006F15D6"/>
    <w:rPr>
      <w:b/>
      <w:bCs/>
    </w:rPr>
  </w:style>
  <w:style w:type="character" w:customStyle="1" w:styleId="CommentSubjectChar">
    <w:name w:val="Comment Subject Char"/>
    <w:basedOn w:val="CommentTextChar"/>
    <w:link w:val="CommentSubject"/>
    <w:uiPriority w:val="99"/>
    <w:semiHidden/>
    <w:rsid w:val="006F15D6"/>
    <w:rPr>
      <w:rFonts w:ascii="Franklin Gothic" w:eastAsia="Franklin Gothic" w:hAnsi="Franklin Gothic" w:cs="Franklin Gothic"/>
      <w:b/>
      <w:bCs/>
      <w:color w:val="000000"/>
      <w:sz w:val="20"/>
      <w:szCs w:val="20"/>
    </w:rPr>
  </w:style>
  <w:style w:type="paragraph" w:styleId="ListParagraph">
    <w:name w:val="List Paragraph"/>
    <w:basedOn w:val="Normal"/>
    <w:uiPriority w:val="34"/>
    <w:qFormat/>
    <w:rsid w:val="0047724D"/>
    <w:pPr>
      <w:ind w:left="720"/>
      <w:contextualSpacing/>
    </w:pPr>
  </w:style>
  <w:style w:type="paragraph" w:styleId="Revision">
    <w:name w:val="Revision"/>
    <w:hidden/>
    <w:uiPriority w:val="99"/>
    <w:semiHidden/>
    <w:rsid w:val="001079BD"/>
    <w:pPr>
      <w:spacing w:after="0" w:line="240" w:lineRule="auto"/>
    </w:pPr>
    <w:rPr>
      <w:rFonts w:ascii="Franklin Gothic" w:eastAsia="Franklin Gothic" w:hAnsi="Franklin Gothic" w:cs="Franklin Gothic"/>
      <w:color w:val="000000"/>
      <w:sz w:val="20"/>
    </w:rPr>
  </w:style>
  <w:style w:type="character" w:styleId="Hyperlink">
    <w:name w:val="Hyperlink"/>
    <w:basedOn w:val="DefaultParagraphFont"/>
    <w:uiPriority w:val="99"/>
    <w:unhideWhenUsed/>
    <w:rsid w:val="00CF14B4"/>
    <w:rPr>
      <w:color w:val="0563C1" w:themeColor="hyperlink"/>
      <w:u w:val="single"/>
    </w:rPr>
  </w:style>
  <w:style w:type="paragraph" w:styleId="Header">
    <w:name w:val="header"/>
    <w:basedOn w:val="Normal"/>
    <w:link w:val="HeaderChar"/>
    <w:uiPriority w:val="99"/>
    <w:unhideWhenUsed/>
    <w:rsid w:val="00D1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5E9F"/>
    <w:rPr>
      <w:rFonts w:ascii="Franklin Gothic" w:eastAsia="Franklin Gothic" w:hAnsi="Franklin Gothic" w:cs="Franklin Gothic"/>
      <w:color w:val="000000"/>
      <w:sz w:val="20"/>
    </w:rPr>
  </w:style>
  <w:style w:type="paragraph" w:styleId="Footer">
    <w:name w:val="footer"/>
    <w:basedOn w:val="Normal"/>
    <w:link w:val="FooterChar"/>
    <w:uiPriority w:val="99"/>
    <w:semiHidden/>
    <w:unhideWhenUsed/>
    <w:rsid w:val="00D15E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15E9F"/>
    <w:rPr>
      <w:rFonts w:ascii="Franklin Gothic" w:eastAsia="Franklin Gothic" w:hAnsi="Franklin Gothic" w:cs="Franklin Gothic"/>
      <w:color w:val="000000"/>
      <w:sz w:val="20"/>
    </w:rPr>
  </w:style>
  <w:style w:type="character" w:styleId="UnresolvedMention">
    <w:name w:val="Unresolved Mention"/>
    <w:basedOn w:val="DefaultParagraphFont"/>
    <w:uiPriority w:val="99"/>
    <w:semiHidden/>
    <w:unhideWhenUsed/>
    <w:rsid w:val="00D15E9F"/>
    <w:rPr>
      <w:color w:val="605E5C"/>
      <w:shd w:val="clear" w:color="auto" w:fill="E1DFDD"/>
    </w:rPr>
  </w:style>
  <w:style w:type="table" w:customStyle="1" w:styleId="TableGrid1">
    <w:name w:val="Table Grid1"/>
    <w:rsid w:val="0086219F"/>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86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B1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030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015210">
      <w:bodyDiv w:val="1"/>
      <w:marLeft w:val="0"/>
      <w:marRight w:val="0"/>
      <w:marTop w:val="0"/>
      <w:marBottom w:val="0"/>
      <w:divBdr>
        <w:top w:val="none" w:sz="0" w:space="0" w:color="auto"/>
        <w:left w:val="none" w:sz="0" w:space="0" w:color="auto"/>
        <w:bottom w:val="none" w:sz="0" w:space="0" w:color="auto"/>
        <w:right w:val="none" w:sz="0" w:space="0" w:color="auto"/>
      </w:divBdr>
    </w:div>
    <w:div w:id="392042276">
      <w:bodyDiv w:val="1"/>
      <w:marLeft w:val="0"/>
      <w:marRight w:val="0"/>
      <w:marTop w:val="0"/>
      <w:marBottom w:val="0"/>
      <w:divBdr>
        <w:top w:val="none" w:sz="0" w:space="0" w:color="auto"/>
        <w:left w:val="none" w:sz="0" w:space="0" w:color="auto"/>
        <w:bottom w:val="none" w:sz="0" w:space="0" w:color="auto"/>
        <w:right w:val="none" w:sz="0" w:space="0" w:color="auto"/>
      </w:divBdr>
      <w:divsChild>
        <w:div w:id="96799415">
          <w:marLeft w:val="547"/>
          <w:marRight w:val="0"/>
          <w:marTop w:val="0"/>
          <w:marBottom w:val="0"/>
          <w:divBdr>
            <w:top w:val="none" w:sz="0" w:space="0" w:color="auto"/>
            <w:left w:val="none" w:sz="0" w:space="0" w:color="auto"/>
            <w:bottom w:val="none" w:sz="0" w:space="0" w:color="auto"/>
            <w:right w:val="none" w:sz="0" w:space="0" w:color="auto"/>
          </w:divBdr>
        </w:div>
      </w:divsChild>
    </w:div>
    <w:div w:id="496843707">
      <w:bodyDiv w:val="1"/>
      <w:marLeft w:val="0"/>
      <w:marRight w:val="0"/>
      <w:marTop w:val="0"/>
      <w:marBottom w:val="0"/>
      <w:divBdr>
        <w:top w:val="none" w:sz="0" w:space="0" w:color="auto"/>
        <w:left w:val="none" w:sz="0" w:space="0" w:color="auto"/>
        <w:bottom w:val="none" w:sz="0" w:space="0" w:color="auto"/>
        <w:right w:val="none" w:sz="0" w:space="0" w:color="auto"/>
      </w:divBdr>
      <w:divsChild>
        <w:div w:id="326522621">
          <w:marLeft w:val="547"/>
          <w:marRight w:val="0"/>
          <w:marTop w:val="0"/>
          <w:marBottom w:val="0"/>
          <w:divBdr>
            <w:top w:val="none" w:sz="0" w:space="0" w:color="auto"/>
            <w:left w:val="none" w:sz="0" w:space="0" w:color="auto"/>
            <w:bottom w:val="none" w:sz="0" w:space="0" w:color="auto"/>
            <w:right w:val="none" w:sz="0" w:space="0" w:color="auto"/>
          </w:divBdr>
        </w:div>
        <w:div w:id="447896944">
          <w:marLeft w:val="547"/>
          <w:marRight w:val="0"/>
          <w:marTop w:val="0"/>
          <w:marBottom w:val="0"/>
          <w:divBdr>
            <w:top w:val="none" w:sz="0" w:space="0" w:color="auto"/>
            <w:left w:val="none" w:sz="0" w:space="0" w:color="auto"/>
            <w:bottom w:val="none" w:sz="0" w:space="0" w:color="auto"/>
            <w:right w:val="none" w:sz="0" w:space="0" w:color="auto"/>
          </w:divBdr>
        </w:div>
        <w:div w:id="1253316099">
          <w:marLeft w:val="547"/>
          <w:marRight w:val="0"/>
          <w:marTop w:val="0"/>
          <w:marBottom w:val="0"/>
          <w:divBdr>
            <w:top w:val="none" w:sz="0" w:space="0" w:color="auto"/>
            <w:left w:val="none" w:sz="0" w:space="0" w:color="auto"/>
            <w:bottom w:val="none" w:sz="0" w:space="0" w:color="auto"/>
            <w:right w:val="none" w:sz="0" w:space="0" w:color="auto"/>
          </w:divBdr>
        </w:div>
        <w:div w:id="1550653509">
          <w:marLeft w:val="547"/>
          <w:marRight w:val="0"/>
          <w:marTop w:val="0"/>
          <w:marBottom w:val="0"/>
          <w:divBdr>
            <w:top w:val="none" w:sz="0" w:space="0" w:color="auto"/>
            <w:left w:val="none" w:sz="0" w:space="0" w:color="auto"/>
            <w:bottom w:val="none" w:sz="0" w:space="0" w:color="auto"/>
            <w:right w:val="none" w:sz="0" w:space="0" w:color="auto"/>
          </w:divBdr>
        </w:div>
        <w:div w:id="1558006536">
          <w:marLeft w:val="547"/>
          <w:marRight w:val="0"/>
          <w:marTop w:val="0"/>
          <w:marBottom w:val="0"/>
          <w:divBdr>
            <w:top w:val="none" w:sz="0" w:space="0" w:color="auto"/>
            <w:left w:val="none" w:sz="0" w:space="0" w:color="auto"/>
            <w:bottom w:val="none" w:sz="0" w:space="0" w:color="auto"/>
            <w:right w:val="none" w:sz="0" w:space="0" w:color="auto"/>
          </w:divBdr>
        </w:div>
      </w:divsChild>
    </w:div>
    <w:div w:id="1478720291">
      <w:bodyDiv w:val="1"/>
      <w:marLeft w:val="0"/>
      <w:marRight w:val="0"/>
      <w:marTop w:val="0"/>
      <w:marBottom w:val="0"/>
      <w:divBdr>
        <w:top w:val="none" w:sz="0" w:space="0" w:color="auto"/>
        <w:left w:val="none" w:sz="0" w:space="0" w:color="auto"/>
        <w:bottom w:val="none" w:sz="0" w:space="0" w:color="auto"/>
        <w:right w:val="none" w:sz="0" w:space="0" w:color="auto"/>
      </w:divBdr>
    </w:div>
    <w:div w:id="1980839563">
      <w:bodyDiv w:val="1"/>
      <w:marLeft w:val="0"/>
      <w:marRight w:val="0"/>
      <w:marTop w:val="0"/>
      <w:marBottom w:val="0"/>
      <w:divBdr>
        <w:top w:val="none" w:sz="0" w:space="0" w:color="auto"/>
        <w:left w:val="none" w:sz="0" w:space="0" w:color="auto"/>
        <w:bottom w:val="none" w:sz="0" w:space="0" w:color="auto"/>
        <w:right w:val="none" w:sz="0" w:space="0" w:color="auto"/>
      </w:divBdr>
      <w:divsChild>
        <w:div w:id="20596151">
          <w:marLeft w:val="547"/>
          <w:marRight w:val="0"/>
          <w:marTop w:val="0"/>
          <w:marBottom w:val="0"/>
          <w:divBdr>
            <w:top w:val="none" w:sz="0" w:space="0" w:color="auto"/>
            <w:left w:val="none" w:sz="0" w:space="0" w:color="auto"/>
            <w:bottom w:val="none" w:sz="0" w:space="0" w:color="auto"/>
            <w:right w:val="none" w:sz="0" w:space="0" w:color="auto"/>
          </w:divBdr>
        </w:div>
        <w:div w:id="342904642">
          <w:marLeft w:val="547"/>
          <w:marRight w:val="0"/>
          <w:marTop w:val="0"/>
          <w:marBottom w:val="0"/>
          <w:divBdr>
            <w:top w:val="none" w:sz="0" w:space="0" w:color="auto"/>
            <w:left w:val="none" w:sz="0" w:space="0" w:color="auto"/>
            <w:bottom w:val="none" w:sz="0" w:space="0" w:color="auto"/>
            <w:right w:val="none" w:sz="0" w:space="0" w:color="auto"/>
          </w:divBdr>
        </w:div>
        <w:div w:id="381171036">
          <w:marLeft w:val="547"/>
          <w:marRight w:val="0"/>
          <w:marTop w:val="0"/>
          <w:marBottom w:val="0"/>
          <w:divBdr>
            <w:top w:val="none" w:sz="0" w:space="0" w:color="auto"/>
            <w:left w:val="none" w:sz="0" w:space="0" w:color="auto"/>
            <w:bottom w:val="none" w:sz="0" w:space="0" w:color="auto"/>
            <w:right w:val="none" w:sz="0" w:space="0" w:color="auto"/>
          </w:divBdr>
        </w:div>
        <w:div w:id="756362715">
          <w:marLeft w:val="547"/>
          <w:marRight w:val="0"/>
          <w:marTop w:val="0"/>
          <w:marBottom w:val="0"/>
          <w:divBdr>
            <w:top w:val="none" w:sz="0" w:space="0" w:color="auto"/>
            <w:left w:val="none" w:sz="0" w:space="0" w:color="auto"/>
            <w:bottom w:val="none" w:sz="0" w:space="0" w:color="auto"/>
            <w:right w:val="none" w:sz="0" w:space="0" w:color="auto"/>
          </w:divBdr>
        </w:div>
        <w:div w:id="881944470">
          <w:marLeft w:val="547"/>
          <w:marRight w:val="0"/>
          <w:marTop w:val="0"/>
          <w:marBottom w:val="0"/>
          <w:divBdr>
            <w:top w:val="none" w:sz="0" w:space="0" w:color="auto"/>
            <w:left w:val="none" w:sz="0" w:space="0" w:color="auto"/>
            <w:bottom w:val="none" w:sz="0" w:space="0" w:color="auto"/>
            <w:right w:val="none" w:sz="0" w:space="0" w:color="auto"/>
          </w:divBdr>
        </w:div>
        <w:div w:id="1003321525">
          <w:marLeft w:val="547"/>
          <w:marRight w:val="0"/>
          <w:marTop w:val="0"/>
          <w:marBottom w:val="0"/>
          <w:divBdr>
            <w:top w:val="none" w:sz="0" w:space="0" w:color="auto"/>
            <w:left w:val="none" w:sz="0" w:space="0" w:color="auto"/>
            <w:bottom w:val="none" w:sz="0" w:space="0" w:color="auto"/>
            <w:right w:val="none" w:sz="0" w:space="0" w:color="auto"/>
          </w:divBdr>
        </w:div>
        <w:div w:id="1313407973">
          <w:marLeft w:val="547"/>
          <w:marRight w:val="0"/>
          <w:marTop w:val="0"/>
          <w:marBottom w:val="0"/>
          <w:divBdr>
            <w:top w:val="none" w:sz="0" w:space="0" w:color="auto"/>
            <w:left w:val="none" w:sz="0" w:space="0" w:color="auto"/>
            <w:bottom w:val="none" w:sz="0" w:space="0" w:color="auto"/>
            <w:right w:val="none" w:sz="0" w:space="0" w:color="auto"/>
          </w:divBdr>
        </w:div>
        <w:div w:id="1504512407">
          <w:marLeft w:val="547"/>
          <w:marRight w:val="0"/>
          <w:marTop w:val="0"/>
          <w:marBottom w:val="0"/>
          <w:divBdr>
            <w:top w:val="none" w:sz="0" w:space="0" w:color="auto"/>
            <w:left w:val="none" w:sz="0" w:space="0" w:color="auto"/>
            <w:bottom w:val="none" w:sz="0" w:space="0" w:color="auto"/>
            <w:right w:val="none" w:sz="0" w:space="0" w:color="auto"/>
          </w:divBdr>
        </w:div>
        <w:div w:id="1576889247">
          <w:marLeft w:val="547"/>
          <w:marRight w:val="0"/>
          <w:marTop w:val="0"/>
          <w:marBottom w:val="0"/>
          <w:divBdr>
            <w:top w:val="none" w:sz="0" w:space="0" w:color="auto"/>
            <w:left w:val="none" w:sz="0" w:space="0" w:color="auto"/>
            <w:bottom w:val="none" w:sz="0" w:space="0" w:color="auto"/>
            <w:right w:val="none" w:sz="0" w:space="0" w:color="auto"/>
          </w:divBdr>
        </w:div>
        <w:div w:id="1867668499">
          <w:marLeft w:val="547"/>
          <w:marRight w:val="0"/>
          <w:marTop w:val="0"/>
          <w:marBottom w:val="0"/>
          <w:divBdr>
            <w:top w:val="none" w:sz="0" w:space="0" w:color="auto"/>
            <w:left w:val="none" w:sz="0" w:space="0" w:color="auto"/>
            <w:bottom w:val="none" w:sz="0" w:space="0" w:color="auto"/>
            <w:right w:val="none" w:sz="0" w:space="0" w:color="auto"/>
          </w:divBdr>
        </w:div>
      </w:divsChild>
    </w:div>
    <w:div w:id="2136289098">
      <w:bodyDiv w:val="1"/>
      <w:marLeft w:val="0"/>
      <w:marRight w:val="0"/>
      <w:marTop w:val="0"/>
      <w:marBottom w:val="0"/>
      <w:divBdr>
        <w:top w:val="none" w:sz="0" w:space="0" w:color="auto"/>
        <w:left w:val="none" w:sz="0" w:space="0" w:color="auto"/>
        <w:bottom w:val="none" w:sz="0" w:space="0" w:color="auto"/>
        <w:right w:val="none" w:sz="0" w:space="0" w:color="auto"/>
      </w:divBdr>
      <w:divsChild>
        <w:div w:id="321617883">
          <w:marLeft w:val="547"/>
          <w:marRight w:val="0"/>
          <w:marTop w:val="0"/>
          <w:marBottom w:val="0"/>
          <w:divBdr>
            <w:top w:val="none" w:sz="0" w:space="0" w:color="auto"/>
            <w:left w:val="none" w:sz="0" w:space="0" w:color="auto"/>
            <w:bottom w:val="none" w:sz="0" w:space="0" w:color="auto"/>
            <w:right w:val="none" w:sz="0" w:space="0" w:color="auto"/>
          </w:divBdr>
        </w:div>
        <w:div w:id="841286046">
          <w:marLeft w:val="547"/>
          <w:marRight w:val="0"/>
          <w:marTop w:val="0"/>
          <w:marBottom w:val="0"/>
          <w:divBdr>
            <w:top w:val="none" w:sz="0" w:space="0" w:color="auto"/>
            <w:left w:val="none" w:sz="0" w:space="0" w:color="auto"/>
            <w:bottom w:val="none" w:sz="0" w:space="0" w:color="auto"/>
            <w:right w:val="none" w:sz="0" w:space="0" w:color="auto"/>
          </w:divBdr>
        </w:div>
        <w:div w:id="1240991109">
          <w:marLeft w:val="547"/>
          <w:marRight w:val="0"/>
          <w:marTop w:val="0"/>
          <w:marBottom w:val="0"/>
          <w:divBdr>
            <w:top w:val="none" w:sz="0" w:space="0" w:color="auto"/>
            <w:left w:val="none" w:sz="0" w:space="0" w:color="auto"/>
            <w:bottom w:val="none" w:sz="0" w:space="0" w:color="auto"/>
            <w:right w:val="none" w:sz="0" w:space="0" w:color="auto"/>
          </w:divBdr>
        </w:div>
        <w:div w:id="1393187770">
          <w:marLeft w:val="547"/>
          <w:marRight w:val="0"/>
          <w:marTop w:val="0"/>
          <w:marBottom w:val="0"/>
          <w:divBdr>
            <w:top w:val="none" w:sz="0" w:space="0" w:color="auto"/>
            <w:left w:val="none" w:sz="0" w:space="0" w:color="auto"/>
            <w:bottom w:val="none" w:sz="0" w:space="0" w:color="auto"/>
            <w:right w:val="none" w:sz="0" w:space="0" w:color="auto"/>
          </w:divBdr>
        </w:div>
        <w:div w:id="1474181954">
          <w:marLeft w:val="547"/>
          <w:marRight w:val="0"/>
          <w:marTop w:val="0"/>
          <w:marBottom w:val="0"/>
          <w:divBdr>
            <w:top w:val="none" w:sz="0" w:space="0" w:color="auto"/>
            <w:left w:val="none" w:sz="0" w:space="0" w:color="auto"/>
            <w:bottom w:val="none" w:sz="0" w:space="0" w:color="auto"/>
            <w:right w:val="none" w:sz="0" w:space="0" w:color="auto"/>
          </w:divBdr>
        </w:div>
        <w:div w:id="1609778604">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energizect.com/connecticut-energy-efficiency-board/energy-efficiency-board-committees/evaluation-committee" TargetMode="External"/><Relationship Id="rId1" Type="http://schemas.openxmlformats.org/officeDocument/2006/relationships/hyperlink" Target="https://www.energizect.com/connecticut-energy-efficiency-board/energy-efficiency-board-committees/evaluation-committee" TargetMode="External"/></Relationship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117" Type="http://schemas.openxmlformats.org/officeDocument/2006/relationships/image" Target="media/image103.png"/><Relationship Id="rId21" Type="http://schemas.openxmlformats.org/officeDocument/2006/relationships/image" Target="media/image7.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9.png"/><Relationship Id="rId68" Type="http://schemas.openxmlformats.org/officeDocument/2006/relationships/image" Target="media/image54.png"/><Relationship Id="rId84" Type="http://schemas.openxmlformats.org/officeDocument/2006/relationships/image" Target="media/image70.png"/><Relationship Id="rId89" Type="http://schemas.openxmlformats.org/officeDocument/2006/relationships/image" Target="media/image75.png"/><Relationship Id="rId112" Type="http://schemas.openxmlformats.org/officeDocument/2006/relationships/image" Target="media/image98.png"/><Relationship Id="rId133" Type="http://schemas.openxmlformats.org/officeDocument/2006/relationships/image" Target="media/image119.png"/><Relationship Id="rId138" Type="http://schemas.openxmlformats.org/officeDocument/2006/relationships/image" Target="media/image124.png"/><Relationship Id="rId154" Type="http://schemas.openxmlformats.org/officeDocument/2006/relationships/image" Target="media/image140.png"/><Relationship Id="rId159" Type="http://schemas.openxmlformats.org/officeDocument/2006/relationships/image" Target="media/image145.png"/><Relationship Id="rId175" Type="http://schemas.openxmlformats.org/officeDocument/2006/relationships/fontTable" Target="fontTable.xml"/><Relationship Id="rId170" Type="http://schemas.openxmlformats.org/officeDocument/2006/relationships/header" Target="header2.xml"/><Relationship Id="rId16" Type="http://schemas.openxmlformats.org/officeDocument/2006/relationships/image" Target="media/image2.png"/><Relationship Id="rId107" Type="http://schemas.openxmlformats.org/officeDocument/2006/relationships/image" Target="media/image93.png"/><Relationship Id="rId11" Type="http://schemas.openxmlformats.org/officeDocument/2006/relationships/comments" Target="comments.xml"/><Relationship Id="rId32" Type="http://schemas.openxmlformats.org/officeDocument/2006/relationships/image" Target="media/image18.png"/><Relationship Id="rId37" Type="http://schemas.openxmlformats.org/officeDocument/2006/relationships/image" Target="media/image23.png"/><Relationship Id="rId53" Type="http://schemas.openxmlformats.org/officeDocument/2006/relationships/image" Target="media/image39.png"/><Relationship Id="rId58" Type="http://schemas.openxmlformats.org/officeDocument/2006/relationships/image" Target="media/image44.png"/><Relationship Id="rId74" Type="http://schemas.openxmlformats.org/officeDocument/2006/relationships/image" Target="media/image60.png"/><Relationship Id="rId79" Type="http://schemas.openxmlformats.org/officeDocument/2006/relationships/image" Target="media/image65.png"/><Relationship Id="rId102" Type="http://schemas.openxmlformats.org/officeDocument/2006/relationships/image" Target="media/image88.png"/><Relationship Id="rId123" Type="http://schemas.openxmlformats.org/officeDocument/2006/relationships/image" Target="media/image109.png"/><Relationship Id="rId128" Type="http://schemas.openxmlformats.org/officeDocument/2006/relationships/image" Target="media/image114.png"/><Relationship Id="rId144" Type="http://schemas.openxmlformats.org/officeDocument/2006/relationships/image" Target="media/image130.png"/><Relationship Id="rId149" Type="http://schemas.openxmlformats.org/officeDocument/2006/relationships/image" Target="media/image135.png"/><Relationship Id="rId5" Type="http://schemas.openxmlformats.org/officeDocument/2006/relationships/numbering" Target="numbering.xml"/><Relationship Id="rId90" Type="http://schemas.openxmlformats.org/officeDocument/2006/relationships/image" Target="media/image76.png"/><Relationship Id="rId95" Type="http://schemas.openxmlformats.org/officeDocument/2006/relationships/image" Target="media/image81.png"/><Relationship Id="rId160" Type="http://schemas.openxmlformats.org/officeDocument/2006/relationships/image" Target="media/image146.png"/><Relationship Id="rId165" Type="http://schemas.openxmlformats.org/officeDocument/2006/relationships/image" Target="media/image151.png"/><Relationship Id="rId22" Type="http://schemas.openxmlformats.org/officeDocument/2006/relationships/image" Target="media/image8.png"/><Relationship Id="rId27" Type="http://schemas.openxmlformats.org/officeDocument/2006/relationships/image" Target="media/image13.png"/><Relationship Id="rId43" Type="http://schemas.openxmlformats.org/officeDocument/2006/relationships/image" Target="media/image29.png"/><Relationship Id="rId48" Type="http://schemas.openxmlformats.org/officeDocument/2006/relationships/image" Target="media/image34.png"/><Relationship Id="rId64" Type="http://schemas.openxmlformats.org/officeDocument/2006/relationships/image" Target="media/image50.png"/><Relationship Id="rId69" Type="http://schemas.openxmlformats.org/officeDocument/2006/relationships/image" Target="media/image55.png"/><Relationship Id="rId113" Type="http://schemas.openxmlformats.org/officeDocument/2006/relationships/image" Target="media/image99.png"/><Relationship Id="rId118" Type="http://schemas.openxmlformats.org/officeDocument/2006/relationships/image" Target="media/image104.png"/><Relationship Id="rId134" Type="http://schemas.openxmlformats.org/officeDocument/2006/relationships/image" Target="media/image120.png"/><Relationship Id="rId139" Type="http://schemas.openxmlformats.org/officeDocument/2006/relationships/image" Target="media/image125.png"/><Relationship Id="rId80" Type="http://schemas.openxmlformats.org/officeDocument/2006/relationships/image" Target="media/image66.png"/><Relationship Id="rId85" Type="http://schemas.openxmlformats.org/officeDocument/2006/relationships/image" Target="media/image71.png"/><Relationship Id="rId150" Type="http://schemas.openxmlformats.org/officeDocument/2006/relationships/image" Target="media/image136.png"/><Relationship Id="rId155" Type="http://schemas.openxmlformats.org/officeDocument/2006/relationships/image" Target="media/image141.png"/><Relationship Id="rId171" Type="http://schemas.openxmlformats.org/officeDocument/2006/relationships/footer" Target="footer1.xml"/><Relationship Id="rId176" Type="http://schemas.microsoft.com/office/2011/relationships/people" Target="people.xml"/><Relationship Id="rId12" Type="http://schemas.microsoft.com/office/2011/relationships/commentsExtended" Target="commentsExtended.xml"/><Relationship Id="rId17" Type="http://schemas.openxmlformats.org/officeDocument/2006/relationships/image" Target="media/image3.png"/><Relationship Id="rId33" Type="http://schemas.openxmlformats.org/officeDocument/2006/relationships/image" Target="media/image19.png"/><Relationship Id="rId38" Type="http://schemas.openxmlformats.org/officeDocument/2006/relationships/image" Target="media/image24.png"/><Relationship Id="rId59" Type="http://schemas.openxmlformats.org/officeDocument/2006/relationships/image" Target="media/image45.png"/><Relationship Id="rId103" Type="http://schemas.openxmlformats.org/officeDocument/2006/relationships/image" Target="media/image89.png"/><Relationship Id="rId108" Type="http://schemas.openxmlformats.org/officeDocument/2006/relationships/image" Target="media/image94.png"/><Relationship Id="rId124" Type="http://schemas.openxmlformats.org/officeDocument/2006/relationships/image" Target="media/image110.png"/><Relationship Id="rId129" Type="http://schemas.openxmlformats.org/officeDocument/2006/relationships/image" Target="media/image115.png"/><Relationship Id="rId54" Type="http://schemas.openxmlformats.org/officeDocument/2006/relationships/image" Target="media/image40.png"/><Relationship Id="rId70" Type="http://schemas.openxmlformats.org/officeDocument/2006/relationships/image" Target="media/image56.png"/><Relationship Id="rId75" Type="http://schemas.openxmlformats.org/officeDocument/2006/relationships/image" Target="media/image61.png"/><Relationship Id="rId91" Type="http://schemas.openxmlformats.org/officeDocument/2006/relationships/image" Target="media/image77.png"/><Relationship Id="rId96" Type="http://schemas.openxmlformats.org/officeDocument/2006/relationships/image" Target="media/image82.png"/><Relationship Id="rId140" Type="http://schemas.openxmlformats.org/officeDocument/2006/relationships/image" Target="media/image126.png"/><Relationship Id="rId145" Type="http://schemas.openxmlformats.org/officeDocument/2006/relationships/image" Target="media/image131.png"/><Relationship Id="rId161" Type="http://schemas.openxmlformats.org/officeDocument/2006/relationships/image" Target="media/image147.png"/><Relationship Id="rId166" Type="http://schemas.openxmlformats.org/officeDocument/2006/relationships/image" Target="media/image152.png"/><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9.png"/><Relationship Id="rId28" Type="http://schemas.openxmlformats.org/officeDocument/2006/relationships/image" Target="media/image14.png"/><Relationship Id="rId49" Type="http://schemas.openxmlformats.org/officeDocument/2006/relationships/image" Target="media/image35.png"/><Relationship Id="rId114" Type="http://schemas.openxmlformats.org/officeDocument/2006/relationships/image" Target="media/image100.png"/><Relationship Id="rId119" Type="http://schemas.openxmlformats.org/officeDocument/2006/relationships/image" Target="media/image105.png"/><Relationship Id="rId10" Type="http://schemas.openxmlformats.org/officeDocument/2006/relationships/endnotes" Target="endnotes.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image" Target="media/image67.png"/><Relationship Id="rId86" Type="http://schemas.openxmlformats.org/officeDocument/2006/relationships/image" Target="media/image72.png"/><Relationship Id="rId94" Type="http://schemas.openxmlformats.org/officeDocument/2006/relationships/image" Target="media/image80.png"/><Relationship Id="rId99" Type="http://schemas.openxmlformats.org/officeDocument/2006/relationships/image" Target="media/image85.png"/><Relationship Id="rId101" Type="http://schemas.openxmlformats.org/officeDocument/2006/relationships/image" Target="media/image87.png"/><Relationship Id="rId122" Type="http://schemas.openxmlformats.org/officeDocument/2006/relationships/image" Target="media/image108.png"/><Relationship Id="rId130" Type="http://schemas.openxmlformats.org/officeDocument/2006/relationships/image" Target="media/image116.png"/><Relationship Id="rId135" Type="http://schemas.openxmlformats.org/officeDocument/2006/relationships/image" Target="media/image121.png"/><Relationship Id="rId143" Type="http://schemas.openxmlformats.org/officeDocument/2006/relationships/image" Target="media/image129.png"/><Relationship Id="rId148" Type="http://schemas.openxmlformats.org/officeDocument/2006/relationships/image" Target="media/image134.png"/><Relationship Id="rId151" Type="http://schemas.openxmlformats.org/officeDocument/2006/relationships/image" Target="media/image137.png"/><Relationship Id="rId156" Type="http://schemas.openxmlformats.org/officeDocument/2006/relationships/image" Target="media/image142.png"/><Relationship Id="rId164" Type="http://schemas.openxmlformats.org/officeDocument/2006/relationships/image" Target="media/image150.png"/><Relationship Id="rId169" Type="http://schemas.openxmlformats.org/officeDocument/2006/relationships/header" Target="header1.xml"/><Relationship Id="rId177"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72" Type="http://schemas.openxmlformats.org/officeDocument/2006/relationships/footer" Target="footer2.xml"/><Relationship Id="rId13" Type="http://schemas.microsoft.com/office/2016/09/relationships/commentsIds" Target="commentsIds.xml"/><Relationship Id="rId18" Type="http://schemas.openxmlformats.org/officeDocument/2006/relationships/image" Target="media/image4.png"/><Relationship Id="rId39" Type="http://schemas.openxmlformats.org/officeDocument/2006/relationships/image" Target="media/image25.png"/><Relationship Id="rId109" Type="http://schemas.openxmlformats.org/officeDocument/2006/relationships/image" Target="media/image95.png"/><Relationship Id="rId34" Type="http://schemas.openxmlformats.org/officeDocument/2006/relationships/image" Target="media/image20.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83.png"/><Relationship Id="rId104" Type="http://schemas.openxmlformats.org/officeDocument/2006/relationships/image" Target="media/image90.png"/><Relationship Id="rId120" Type="http://schemas.openxmlformats.org/officeDocument/2006/relationships/image" Target="media/image106.png"/><Relationship Id="rId125" Type="http://schemas.openxmlformats.org/officeDocument/2006/relationships/image" Target="media/image111.png"/><Relationship Id="rId141" Type="http://schemas.openxmlformats.org/officeDocument/2006/relationships/image" Target="media/image127.png"/><Relationship Id="rId146" Type="http://schemas.openxmlformats.org/officeDocument/2006/relationships/image" Target="media/image132.png"/><Relationship Id="rId167" Type="http://schemas.openxmlformats.org/officeDocument/2006/relationships/image" Target="media/image153.png"/><Relationship Id="rId7" Type="http://schemas.openxmlformats.org/officeDocument/2006/relationships/settings" Target="settings.xml"/><Relationship Id="rId71" Type="http://schemas.openxmlformats.org/officeDocument/2006/relationships/image" Target="media/image57.png"/><Relationship Id="rId92" Type="http://schemas.openxmlformats.org/officeDocument/2006/relationships/image" Target="media/image78.png"/><Relationship Id="rId162" Type="http://schemas.openxmlformats.org/officeDocument/2006/relationships/image" Target="media/image148.png"/><Relationship Id="rId2" Type="http://schemas.openxmlformats.org/officeDocument/2006/relationships/customXml" Target="../customXml/item2.xml"/><Relationship Id="rId29" Type="http://schemas.openxmlformats.org/officeDocument/2006/relationships/image" Target="media/image15.png"/><Relationship Id="rId24" Type="http://schemas.openxmlformats.org/officeDocument/2006/relationships/image" Target="media/image10.png"/><Relationship Id="rId40" Type="http://schemas.openxmlformats.org/officeDocument/2006/relationships/image" Target="media/image26.png"/><Relationship Id="rId45" Type="http://schemas.openxmlformats.org/officeDocument/2006/relationships/image" Target="media/image31.png"/><Relationship Id="rId66" Type="http://schemas.openxmlformats.org/officeDocument/2006/relationships/image" Target="media/image52.png"/><Relationship Id="rId87" Type="http://schemas.openxmlformats.org/officeDocument/2006/relationships/image" Target="media/image73.png"/><Relationship Id="rId110" Type="http://schemas.openxmlformats.org/officeDocument/2006/relationships/image" Target="media/image96.png"/><Relationship Id="rId115" Type="http://schemas.openxmlformats.org/officeDocument/2006/relationships/image" Target="media/image101.png"/><Relationship Id="rId131" Type="http://schemas.openxmlformats.org/officeDocument/2006/relationships/image" Target="media/image117.png"/><Relationship Id="rId136" Type="http://schemas.openxmlformats.org/officeDocument/2006/relationships/image" Target="media/image122.png"/><Relationship Id="rId157" Type="http://schemas.openxmlformats.org/officeDocument/2006/relationships/image" Target="media/image143.png"/><Relationship Id="rId61" Type="http://schemas.openxmlformats.org/officeDocument/2006/relationships/image" Target="media/image47.png"/><Relationship Id="rId82" Type="http://schemas.openxmlformats.org/officeDocument/2006/relationships/image" Target="media/image68.png"/><Relationship Id="rId152" Type="http://schemas.openxmlformats.org/officeDocument/2006/relationships/image" Target="media/image138.png"/><Relationship Id="rId173" Type="http://schemas.openxmlformats.org/officeDocument/2006/relationships/header" Target="header3.xml"/><Relationship Id="rId19" Type="http://schemas.openxmlformats.org/officeDocument/2006/relationships/image" Target="media/image5.png"/><Relationship Id="rId14" Type="http://schemas.microsoft.com/office/2018/08/relationships/commentsExtensible" Target="commentsExtensible.xml"/><Relationship Id="rId30" Type="http://schemas.openxmlformats.org/officeDocument/2006/relationships/image" Target="media/image16.png"/><Relationship Id="rId35" Type="http://schemas.openxmlformats.org/officeDocument/2006/relationships/image" Target="media/image21.png"/><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86.png"/><Relationship Id="rId105" Type="http://schemas.openxmlformats.org/officeDocument/2006/relationships/image" Target="media/image91.png"/><Relationship Id="rId126" Type="http://schemas.openxmlformats.org/officeDocument/2006/relationships/image" Target="media/image112.png"/><Relationship Id="rId147" Type="http://schemas.openxmlformats.org/officeDocument/2006/relationships/image" Target="media/image133.png"/><Relationship Id="rId168" Type="http://schemas.openxmlformats.org/officeDocument/2006/relationships/image" Target="media/image154.png"/><Relationship Id="rId8" Type="http://schemas.openxmlformats.org/officeDocument/2006/relationships/webSettings" Target="webSettings.xml"/><Relationship Id="rId51" Type="http://schemas.openxmlformats.org/officeDocument/2006/relationships/image" Target="media/image37.png"/><Relationship Id="rId72" Type="http://schemas.openxmlformats.org/officeDocument/2006/relationships/image" Target="media/image58.png"/><Relationship Id="rId93" Type="http://schemas.openxmlformats.org/officeDocument/2006/relationships/image" Target="media/image79.png"/><Relationship Id="rId98" Type="http://schemas.openxmlformats.org/officeDocument/2006/relationships/image" Target="media/image84.png"/><Relationship Id="rId121" Type="http://schemas.openxmlformats.org/officeDocument/2006/relationships/image" Target="media/image107.png"/><Relationship Id="rId142" Type="http://schemas.openxmlformats.org/officeDocument/2006/relationships/image" Target="media/image128.png"/><Relationship Id="rId163" Type="http://schemas.openxmlformats.org/officeDocument/2006/relationships/image" Target="media/image149.png"/><Relationship Id="rId3" Type="http://schemas.openxmlformats.org/officeDocument/2006/relationships/customXml" Target="../customXml/item3.xml"/><Relationship Id="rId25" Type="http://schemas.openxmlformats.org/officeDocument/2006/relationships/image" Target="media/image11.png"/><Relationship Id="rId46" Type="http://schemas.openxmlformats.org/officeDocument/2006/relationships/image" Target="media/image32.png"/><Relationship Id="rId67" Type="http://schemas.openxmlformats.org/officeDocument/2006/relationships/image" Target="media/image53.png"/><Relationship Id="rId116" Type="http://schemas.openxmlformats.org/officeDocument/2006/relationships/image" Target="media/image102.png"/><Relationship Id="rId137" Type="http://schemas.openxmlformats.org/officeDocument/2006/relationships/image" Target="media/image123.png"/><Relationship Id="rId158" Type="http://schemas.openxmlformats.org/officeDocument/2006/relationships/image" Target="media/image144.png"/><Relationship Id="rId20" Type="http://schemas.openxmlformats.org/officeDocument/2006/relationships/image" Target="media/image6.png"/><Relationship Id="rId41" Type="http://schemas.openxmlformats.org/officeDocument/2006/relationships/image" Target="media/image27.png"/><Relationship Id="rId62" Type="http://schemas.openxmlformats.org/officeDocument/2006/relationships/image" Target="media/image48.png"/><Relationship Id="rId83" Type="http://schemas.openxmlformats.org/officeDocument/2006/relationships/image" Target="media/image69.png"/><Relationship Id="rId88" Type="http://schemas.openxmlformats.org/officeDocument/2006/relationships/image" Target="media/image74.png"/><Relationship Id="rId111" Type="http://schemas.openxmlformats.org/officeDocument/2006/relationships/image" Target="media/image97.png"/><Relationship Id="rId132" Type="http://schemas.openxmlformats.org/officeDocument/2006/relationships/image" Target="media/image118.png"/><Relationship Id="rId153" Type="http://schemas.openxmlformats.org/officeDocument/2006/relationships/image" Target="media/image139.png"/><Relationship Id="rId174" Type="http://schemas.openxmlformats.org/officeDocument/2006/relationships/footer" Target="footer3.xml"/><Relationship Id="rId15" Type="http://schemas.openxmlformats.org/officeDocument/2006/relationships/image" Target="media/image1.png"/><Relationship Id="rId36" Type="http://schemas.openxmlformats.org/officeDocument/2006/relationships/image" Target="media/image22.png"/><Relationship Id="rId57" Type="http://schemas.openxmlformats.org/officeDocument/2006/relationships/image" Target="media/image43.png"/><Relationship Id="rId106" Type="http://schemas.openxmlformats.org/officeDocument/2006/relationships/image" Target="media/image92.png"/><Relationship Id="rId127" Type="http://schemas.openxmlformats.org/officeDocument/2006/relationships/image" Target="media/image1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45A5E8F3F7B04B8F7F582B5E05864B" ma:contentTypeVersion="4" ma:contentTypeDescription="Create a new document." ma:contentTypeScope="" ma:versionID="3134a5b4776424b2de0cac8b663a55a8">
  <xsd:schema xmlns:xsd="http://www.w3.org/2001/XMLSchema" xmlns:xs="http://www.w3.org/2001/XMLSchema" xmlns:p="http://schemas.microsoft.com/office/2006/metadata/properties" xmlns:ns2="06b32c32-3bbc-4704-bf40-85139f638a43" targetNamespace="http://schemas.microsoft.com/office/2006/metadata/properties" ma:root="true" ma:fieldsID="3fbb7216460ad8e22ca46eb0fd8f573d" ns2:_="">
    <xsd:import namespace="06b32c32-3bbc-4704-bf40-85139f638a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b32c32-3bbc-4704-bf40-85139f638a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B1E900-EB93-4338-A77A-843E6D1E3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b32c32-3bbc-4704-bf40-85139f638a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3468D-1405-486D-8FB3-1C9904237A8C}">
  <ds:schemaRefs>
    <ds:schemaRef ds:uri="http://schemas.microsoft.com/sharepoint/v3/contenttype/forms"/>
  </ds:schemaRefs>
</ds:datastoreItem>
</file>

<file path=customXml/itemProps3.xml><?xml version="1.0" encoding="utf-8"?>
<ds:datastoreItem xmlns:ds="http://schemas.openxmlformats.org/officeDocument/2006/customXml" ds:itemID="{5CBBB6B7-C82D-41A4-B3BA-557FB5BDDCFE}">
  <ds:schemaRefs>
    <ds:schemaRef ds:uri="http://schemas.openxmlformats.org/officeDocument/2006/bibliography"/>
  </ds:schemaRefs>
</ds:datastoreItem>
</file>

<file path=customXml/itemProps4.xml><?xml version="1.0" encoding="utf-8"?>
<ds:datastoreItem xmlns:ds="http://schemas.openxmlformats.org/officeDocument/2006/customXml" ds:itemID="{B6C8C20A-1E5A-4C33-AFF3-597C823981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10581</Words>
  <Characters>60315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The EEB Program Evaluation and Market Research Roadmap - Revised 03-2012</vt:lpstr>
    </vt:vector>
  </TitlesOfParts>
  <Company/>
  <LinksUpToDate>false</LinksUpToDate>
  <CharactersWithSpaces>70755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EEB Program Evaluation and Market Research Roadmap - Revised 03-2012</dc:title>
  <dc:subject/>
  <dc:creator>Kim Oswald</dc:creator>
  <cp:keywords/>
  <cp:lastModifiedBy>Lisa Skumatz</cp:lastModifiedBy>
  <cp:revision>2</cp:revision>
  <cp:lastPrinted>2021-05-10T06:54:00Z</cp:lastPrinted>
  <dcterms:created xsi:type="dcterms:W3CDTF">2021-06-07T12:52:00Z</dcterms:created>
  <dcterms:modified xsi:type="dcterms:W3CDTF">2021-06-07T12:52:00Z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0x0101000445A5E8F3F7B04B8F7F582B5E05864B</vt:lpwstr>
  </property>
</Properties>
</file>